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49DB0DF" w14:textId="77777777" w:rsidR="000576DF" w:rsidRPr="001E3D58" w:rsidRDefault="0001441B">
      <w:pPr>
        <w:pStyle w:val="Title"/>
        <w:keepNext/>
        <w:spacing w:before="120" w:after="120" w:line="360" w:lineRule="auto"/>
        <w:rPr>
          <w:lang w:val="en-US"/>
        </w:rPr>
      </w:pPr>
      <w:r w:rsidRPr="001E3D58">
        <w:rPr>
          <w:lang w:val="en-US"/>
        </w:rPr>
        <w:t xml:space="preserve">                                                                                                                                                                                                                                                                                                                             </w:t>
      </w:r>
      <w:r w:rsidR="00123C52" w:rsidRPr="001E3D58">
        <w:rPr>
          <w:lang w:val="en-US"/>
        </w:rPr>
        <w:t xml:space="preserve">                                                                                                                                                                                                                                                                                                                                                                                                                                                                                                                                                                                                                                                                                                                                                                                                                                                                                                                                                                                                                                                                                                                                                                                                                                                                                                                                                                                                                                                                                                                                                                                                                                                                                                                                                                                                                                                                                                                                                                                                                                                                                                                                                                                                                                                                                                                                                                                                                                                                                                                                                                                                                                                                                                                                                                                                                                                                                                                                                                                                                                                                                                                                                                                                                                                                                                                                                                                                                                                                                                                                                                                                                                                                                                                                                                                                                                                                                                                                                                                                                                                                                                                                                                                                                                                                                                                                                                                                                                                                                                                                                                                                                                                                                                                                                                                                                                                                                                                                                                                                                                                                                                                                                                                                                                                                                                                                                                                                                                                                                                                                                                                                                                                                                                                                                                                                                                                                                                                                                                                                                                                                                                                                                                                                                                                                                                                                                                                                                                                                                                                                                                                                                                                                                                                                                                                                                                                                                                                                                                                                                                                                                                                                                                                                                                                                                                                                                                                                                                                                                                                                                                                                                                                                                                                                                                                                                                                                                                                                                                                                                                                                                                                                                                                                                                                                                                                                                                                                                                                                                                                                                                                                                                                                                                                                                                                                                                                                                                                                                                                                                                                                                                                                                                                                                                                                                                                                                                                                                                                                                                                                                                                                                                                                                                                                                                                                                                                                                                                                                                                                                                                                                                                                                                                                                                                                                                                                                                                                                                                                                                                                                                                                                                                                                                                                                                                                                                                                                                                                                                                                                                                                                                                                                                                                                                                                                                                                                                                                                                                                                                                                                                                                                                                                                                                                                                                                                                                                                                                                                                                                                                                                                                                                                                  </w:t>
      </w:r>
      <w:r w:rsidR="00123C52" w:rsidRPr="001E3D58">
        <w:rPr>
          <w:noProof/>
          <w:lang w:val="en-US" w:eastAsia="en-US"/>
        </w:rPr>
        <mc:AlternateContent>
          <mc:Choice Requires="wps">
            <w:drawing>
              <wp:anchor distT="0" distB="0" distL="114300" distR="114300" simplePos="0" relativeHeight="251651072" behindDoc="0" locked="0" layoutInCell="0" hidden="0" allowOverlap="1" wp14:anchorId="059B1062" wp14:editId="28D028AA">
                <wp:simplePos x="0" y="0"/>
                <wp:positionH relativeFrom="margin">
                  <wp:posOffset>3746500</wp:posOffset>
                </wp:positionH>
                <wp:positionV relativeFrom="paragraph">
                  <wp:posOffset>1244600</wp:posOffset>
                </wp:positionV>
                <wp:extent cx="1371600" cy="342900"/>
                <wp:effectExtent l="0" t="0" r="0" b="0"/>
                <wp:wrapNone/>
                <wp:docPr id="21" name="Rectangle 21"/>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186F0960" w14:textId="77777777" w:rsidR="00340F66" w:rsidRDefault="00340F66">
                            <w:pPr>
                              <w:spacing w:before="240" w:after="60"/>
                              <w:ind w:right="-105"/>
                              <w:jc w:val="center"/>
                              <w:textDirection w:val="btLr"/>
                            </w:pPr>
                          </w:p>
                        </w:txbxContent>
                      </wps:txbx>
                      <wps:bodyPr lIns="91425" tIns="45700" rIns="91425" bIns="45700" anchor="t" anchorCtr="0"/>
                    </wps:wsp>
                  </a:graphicData>
                </a:graphic>
              </wp:anchor>
            </w:drawing>
          </mc:Choice>
          <mc:Fallback>
            <w:pict>
              <v:rect w14:anchorId="059B1062" id="Rectangle 21" o:spid="_x0000_s1026" style="position:absolute;left:0;text-align:left;margin-left:295pt;margin-top:98pt;width:108pt;height:27pt;z-index:2516510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" o:allowincell="f" filled="f" stroked="f">
                <v:textbox inset="2.53958mm,1.2694mm,2.53958mm,1.2694mm">
                  <w:txbxContent>
                    <w:p w14:paraId="186F0960" w14:textId="77777777" w:rsidR="00340F66" w:rsidRDefault="00340F66">
                      <w:pPr>
                        <w:spacing w:before="240" w:after="60"/>
                        <w:ind w:right="-105"/>
                        <w:jc w:val="center"/>
                        <w:textDirection w:val="btLr"/>
                      </w:pPr>
                    </w:p>
                  </w:txbxContent>
                </v:textbox>
                <w10:wrap anchorx="margin"/>
              </v:rect>
            </w:pict>
          </mc:Fallback>
        </mc:AlternateContent>
      </w:r>
      <w:r w:rsidR="00123C52" w:rsidRPr="001E3D58">
        <w:rPr>
          <w:noProof/>
          <w:lang w:val="en-US" w:eastAsia="en-US"/>
        </w:rPr>
        <mc:AlternateContent>
          <mc:Choice Requires="wps">
            <w:drawing>
              <wp:anchor distT="0" distB="0" distL="114300" distR="114300" simplePos="0" relativeHeight="251652096" behindDoc="0" locked="0" layoutInCell="0" hidden="0" allowOverlap="1" wp14:anchorId="54B4C9EA" wp14:editId="36B2ECC7">
                <wp:simplePos x="0" y="0"/>
                <wp:positionH relativeFrom="margin">
                  <wp:posOffset>-1333499</wp:posOffset>
                </wp:positionH>
                <wp:positionV relativeFrom="paragraph">
                  <wp:posOffset>1168400</wp:posOffset>
                </wp:positionV>
                <wp:extent cx="1181100" cy="228600"/>
                <wp:effectExtent l="0" t="0" r="0" b="0"/>
                <wp:wrapNone/>
                <wp:docPr id="26" name="Rectangle 26"/>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14:paraId="5A83CC4B" w14:textId="77777777" w:rsidR="00340F66" w:rsidRDefault="00340F66">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54B4C9EA" id="Rectangle 26" o:spid="_x0000_s1027" style="position:absolute;left:0;text-align:left;margin-left:-105pt;margin-top:92pt;width:93pt;height:18pt;z-index:2516520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" o:allowincell="f" filled="f" stroked="f">
                <v:textbox inset="2.53958mm,1.2694mm,2.53958mm,1.2694mm">
                  <w:txbxContent>
                    <w:p w14:paraId="5A83CC4B" w14:textId="77777777" w:rsidR="00340F66" w:rsidRDefault="00340F66">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r w:rsidR="00123C52" w:rsidRPr="001E3D58">
        <w:rPr>
          <w:noProof/>
          <w:lang w:val="en-US" w:eastAsia="en-US"/>
        </w:rPr>
        <mc:AlternateContent>
          <mc:Choice Requires="wps">
            <w:drawing>
              <wp:anchor distT="0" distB="0" distL="114300" distR="114300" simplePos="0" relativeHeight="251654144" behindDoc="0" locked="0" layoutInCell="0" hidden="0" allowOverlap="1" wp14:anchorId="09324ECF" wp14:editId="6A061DBC">
                <wp:simplePos x="0" y="0"/>
                <wp:positionH relativeFrom="margin">
                  <wp:posOffset>1066800</wp:posOffset>
                </wp:positionH>
                <wp:positionV relativeFrom="paragraph">
                  <wp:posOffset>1244600</wp:posOffset>
                </wp:positionV>
                <wp:extent cx="1371600" cy="342900"/>
                <wp:effectExtent l="0" t="0" r="0" b="0"/>
                <wp:wrapNone/>
                <wp:docPr id="23" name="Rectangle 23"/>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1DFD6EDE" w14:textId="77777777" w:rsidR="00340F66" w:rsidRDefault="00340F66">
                            <w:pPr>
                              <w:spacing w:before="240" w:after="60"/>
                              <w:ind w:right="-105"/>
                              <w:textDirection w:val="btLr"/>
                            </w:pPr>
                          </w:p>
                        </w:txbxContent>
                      </wps:txbx>
                      <wps:bodyPr lIns="91425" tIns="45700" rIns="91425" bIns="45700" anchor="t" anchorCtr="0"/>
                    </wps:wsp>
                  </a:graphicData>
                </a:graphic>
              </wp:anchor>
            </w:drawing>
          </mc:Choice>
          <mc:Fallback>
            <w:pict>
              <v:rect w14:anchorId="09324ECF" id="Rectangle 23" o:spid="_x0000_s1028" style="position:absolute;left:0;text-align:left;margin-left:84pt;margin-top:98pt;width:108pt;height:27pt;z-index:251654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" o:allowincell="f" filled="f" stroked="f">
                <v:textbox inset="2.53958mm,1.2694mm,2.53958mm,1.2694mm">
                  <w:txbxContent>
                    <w:p w14:paraId="1DFD6EDE" w14:textId="77777777" w:rsidR="00340F66" w:rsidRDefault="00340F66">
                      <w:pPr>
                        <w:spacing w:before="240" w:after="60"/>
                        <w:ind w:right="-105"/>
                        <w:textDirection w:val="btLr"/>
                      </w:pPr>
                    </w:p>
                  </w:txbxContent>
                </v:textbox>
                <w10:wrap anchorx="margin"/>
              </v:rect>
            </w:pict>
          </mc:Fallback>
        </mc:AlternateContent>
      </w:r>
      <w:r w:rsidR="00123C52" w:rsidRPr="001E3D58">
        <w:rPr>
          <w:noProof/>
          <w:lang w:val="en-US" w:eastAsia="en-US"/>
        </w:rPr>
        <w:drawing>
          <wp:anchor distT="0" distB="0" distL="114300" distR="114300" simplePos="0" relativeHeight="251656192" behindDoc="0" locked="0" layoutInCell="0" hidden="0" allowOverlap="1" wp14:anchorId="07AF9A87" wp14:editId="76C7EFBA">
            <wp:simplePos x="0" y="0"/>
            <wp:positionH relativeFrom="margin">
              <wp:posOffset>-31749</wp:posOffset>
            </wp:positionH>
            <wp:positionV relativeFrom="paragraph">
              <wp:posOffset>-2539</wp:posOffset>
            </wp:positionV>
            <wp:extent cx="3019425" cy="850900"/>
            <wp:effectExtent l="0" t="0" r="0" b="0"/>
            <wp:wrapSquare wrapText="bothSides" distT="0" distB="0" distL="114300" distR="114300"/>
            <wp:docPr id="5"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8"/>
                    <a:srcRect/>
                    <a:stretch>
                      <a:fillRect/>
                    </a:stretch>
                  </pic:blipFill>
                  <pic:spPr>
                    <a:xfrm>
                      <a:off x="0" y="0"/>
                      <a:ext cx="3019425" cy="850900"/>
                    </a:xfrm>
                    <a:prstGeom prst="rect">
                      <a:avLst/>
                    </a:prstGeom>
                    <a:ln/>
                  </pic:spPr>
                </pic:pic>
              </a:graphicData>
            </a:graphic>
          </wp:anchor>
        </w:drawing>
      </w:r>
      <w:r w:rsidR="00123C52" w:rsidRPr="001E3D58">
        <w:rPr>
          <w:noProof/>
          <w:lang w:val="en-US" w:eastAsia="en-US"/>
        </w:rPr>
        <w:drawing>
          <wp:anchor distT="0" distB="0" distL="114300" distR="114300" simplePos="0" relativeHeight="251657216" behindDoc="0" locked="0" layoutInCell="0" hidden="0" allowOverlap="1" wp14:anchorId="6F44A5BC" wp14:editId="3796FE2E">
            <wp:simplePos x="0" y="0"/>
            <wp:positionH relativeFrom="margin">
              <wp:posOffset>3343909</wp:posOffset>
            </wp:positionH>
            <wp:positionV relativeFrom="paragraph">
              <wp:posOffset>-18414</wp:posOffset>
            </wp:positionV>
            <wp:extent cx="1189355" cy="866775"/>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189355" cy="866775"/>
                    </a:xfrm>
                    <a:prstGeom prst="rect">
                      <a:avLst/>
                    </a:prstGeom>
                    <a:ln/>
                  </pic:spPr>
                </pic:pic>
              </a:graphicData>
            </a:graphic>
          </wp:anchor>
        </w:drawing>
      </w:r>
      <w:r w:rsidR="00123C52" w:rsidRPr="001E3D58">
        <w:rPr>
          <w:noProof/>
          <w:lang w:val="en-US" w:eastAsia="en-US"/>
        </w:rPr>
        <w:drawing>
          <wp:anchor distT="0" distB="0" distL="114300" distR="114300" simplePos="0" relativeHeight="251659264" behindDoc="0" locked="0" layoutInCell="0" hidden="0" allowOverlap="1" wp14:anchorId="36A1FF4E" wp14:editId="7FCC2FF2">
            <wp:simplePos x="0" y="0"/>
            <wp:positionH relativeFrom="margin">
              <wp:posOffset>5205730</wp:posOffset>
            </wp:positionH>
            <wp:positionV relativeFrom="paragraph">
              <wp:posOffset>35560</wp:posOffset>
            </wp:positionV>
            <wp:extent cx="1209675" cy="812800"/>
            <wp:effectExtent l="0" t="0" r="0" b="0"/>
            <wp:wrapSquare wrapText="bothSides" distT="0" distB="0" distL="114300" distR="11430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0"/>
                    <a:srcRect/>
                    <a:stretch>
                      <a:fillRect/>
                    </a:stretch>
                  </pic:blipFill>
                  <pic:spPr>
                    <a:xfrm>
                      <a:off x="0" y="0"/>
                      <a:ext cx="1209675" cy="812800"/>
                    </a:xfrm>
                    <a:prstGeom prst="rect">
                      <a:avLst/>
                    </a:prstGeom>
                    <a:ln/>
                  </pic:spPr>
                </pic:pic>
              </a:graphicData>
            </a:graphic>
          </wp:anchor>
        </w:drawing>
      </w:r>
    </w:p>
    <w:p w14:paraId="40973FF1" w14:textId="77777777" w:rsidR="000576DF" w:rsidRPr="001E3D58" w:rsidRDefault="00123C52">
      <w:pPr>
        <w:pStyle w:val="Title"/>
        <w:keepNext/>
        <w:spacing w:before="120" w:after="120" w:line="360" w:lineRule="auto"/>
        <w:rPr>
          <w:lang w:val="en-US"/>
        </w:rPr>
      </w:pPr>
      <w:r w:rsidRPr="001E3D58">
        <w:rPr>
          <w:noProof/>
          <w:lang w:val="en-US" w:eastAsia="en-US"/>
        </w:rPr>
        <mc:AlternateContent>
          <mc:Choice Requires="wps">
            <w:drawing>
              <wp:anchor distT="0" distB="0" distL="114300" distR="114300" simplePos="0" relativeHeight="251660288" behindDoc="0" locked="0" layoutInCell="0" hidden="0" allowOverlap="1" wp14:anchorId="5758443C" wp14:editId="703E8C3C">
                <wp:simplePos x="0" y="0"/>
                <wp:positionH relativeFrom="margin">
                  <wp:posOffset>3746500</wp:posOffset>
                </wp:positionH>
                <wp:positionV relativeFrom="paragraph">
                  <wp:posOffset>1244600</wp:posOffset>
                </wp:positionV>
                <wp:extent cx="1371600" cy="342900"/>
                <wp:effectExtent l="0" t="0" r="0" b="0"/>
                <wp:wrapNone/>
                <wp:docPr id="17" name="Rectangle 17"/>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0780BF62" w14:textId="77777777" w:rsidR="00340F66" w:rsidRDefault="00340F66">
                            <w:pPr>
                              <w:spacing w:before="240" w:after="60"/>
                              <w:ind w:right="-105"/>
                              <w:jc w:val="center"/>
                              <w:textDirection w:val="btLr"/>
                            </w:pPr>
                          </w:p>
                        </w:txbxContent>
                      </wps:txbx>
                      <wps:bodyPr lIns="91425" tIns="45700" rIns="91425" bIns="45700" anchor="t" anchorCtr="0"/>
                    </wps:wsp>
                  </a:graphicData>
                </a:graphic>
              </wp:anchor>
            </w:drawing>
          </mc:Choice>
          <mc:Fallback>
            <w:pict>
              <v:rect w14:anchorId="5758443C" id="Rectangle 17" o:spid="_x0000_s1029" style="position:absolute;left:0;text-align:left;margin-left:295pt;margin-top:98pt;width:108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" o:allowincell="f" filled="f" stroked="f">
                <v:textbox inset="2.53958mm,1.2694mm,2.53958mm,1.2694mm">
                  <w:txbxContent>
                    <w:p w14:paraId="0780BF62" w14:textId="77777777" w:rsidR="00340F66" w:rsidRDefault="00340F66">
                      <w:pPr>
                        <w:spacing w:before="240" w:after="60"/>
                        <w:ind w:right="-105"/>
                        <w:jc w:val="center"/>
                        <w:textDirection w:val="btLr"/>
                      </w:pPr>
                    </w:p>
                  </w:txbxContent>
                </v:textbox>
                <w10:wrap anchorx="margin"/>
              </v:rect>
            </w:pict>
          </mc:Fallback>
        </mc:AlternateContent>
      </w:r>
      <w:r w:rsidRPr="001E3D58">
        <w:rPr>
          <w:noProof/>
          <w:lang w:val="en-US" w:eastAsia="en-US"/>
        </w:rPr>
        <mc:AlternateContent>
          <mc:Choice Requires="wps">
            <w:drawing>
              <wp:anchor distT="0" distB="0" distL="114300" distR="114300" simplePos="0" relativeHeight="251662336" behindDoc="0" locked="0" layoutInCell="0" hidden="0" allowOverlap="1" wp14:anchorId="2A96BCDB" wp14:editId="73D7D620">
                <wp:simplePos x="0" y="0"/>
                <wp:positionH relativeFrom="margin">
                  <wp:posOffset>-1333499</wp:posOffset>
                </wp:positionH>
                <wp:positionV relativeFrom="paragraph">
                  <wp:posOffset>1168400</wp:posOffset>
                </wp:positionV>
                <wp:extent cx="1181100" cy="228600"/>
                <wp:effectExtent l="0" t="0" r="0" b="0"/>
                <wp:wrapNone/>
                <wp:docPr id="30" name="Rectangle 30"/>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14:paraId="795D2173" w14:textId="77777777" w:rsidR="00340F66" w:rsidRDefault="00340F66">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2A96BCDB" id="Rectangle 30" o:spid="_x0000_s1030" style="position:absolute;left:0;text-align:left;margin-left:-105pt;margin-top:92pt;width:93pt;height:18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" o:allowincell="f" filled="f" stroked="f">
                <v:textbox inset="2.53958mm,1.2694mm,2.53958mm,1.2694mm">
                  <w:txbxContent>
                    <w:p w14:paraId="795D2173" w14:textId="77777777" w:rsidR="00340F66" w:rsidRDefault="00340F66">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p>
    <w:p w14:paraId="057CCDBB" w14:textId="77777777" w:rsidR="000576DF" w:rsidRPr="001E3D58" w:rsidRDefault="000576DF">
      <w:pPr>
        <w:keepNext/>
        <w:spacing w:before="120" w:line="360" w:lineRule="auto"/>
        <w:jc w:val="center"/>
        <w:rPr>
          <w:u w:val="single"/>
          <w:lang w:val="en-US"/>
        </w:rPr>
      </w:pPr>
    </w:p>
    <w:p w14:paraId="1FED35DC" w14:textId="77777777" w:rsidR="000576DF" w:rsidRPr="001E3D58" w:rsidRDefault="000576DF" w:rsidP="00CD4F6F">
      <w:pPr>
        <w:keepNext/>
        <w:spacing w:before="120" w:line="360" w:lineRule="auto"/>
        <w:rPr>
          <w:rFonts w:ascii="Trebuchet MS" w:eastAsia="Trebuchet MS" w:hAnsi="Trebuchet MS" w:cs="Trebuchet MS"/>
          <w:b/>
          <w:lang w:val="en-US"/>
        </w:rPr>
      </w:pPr>
    </w:p>
    <w:p w14:paraId="6A37F1DD" w14:textId="77777777" w:rsidR="000576DF" w:rsidRPr="001E3D58" w:rsidRDefault="00123C52">
      <w:pPr>
        <w:keepNext/>
        <w:spacing w:line="360" w:lineRule="auto"/>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 xml:space="preserve">      MANAGING AUTHORITY</w:t>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t xml:space="preserve">              NATIONAL AUTHORITY</w:t>
      </w:r>
      <w:r w:rsidRPr="001E3D58">
        <w:rPr>
          <w:noProof/>
          <w:lang w:val="en-US" w:eastAsia="en-US"/>
        </w:rPr>
        <mc:AlternateContent>
          <mc:Choice Requires="wps">
            <w:drawing>
              <wp:anchor distT="0" distB="0" distL="114300" distR="114300" simplePos="0" relativeHeight="251663360" behindDoc="0" locked="0" layoutInCell="0" hidden="0" allowOverlap="1" wp14:anchorId="3A3E8F26" wp14:editId="0D0672A9">
                <wp:simplePos x="0" y="0"/>
                <wp:positionH relativeFrom="margin">
                  <wp:posOffset>3263900</wp:posOffset>
                </wp:positionH>
                <wp:positionV relativeFrom="paragraph">
                  <wp:posOffset>266700</wp:posOffset>
                </wp:positionV>
                <wp:extent cx="2514600" cy="723900"/>
                <wp:effectExtent l="0" t="0" r="0" b="0"/>
                <wp:wrapNone/>
                <wp:docPr id="24" name="Rectangle 24"/>
                <wp:cNvGraphicFramePr/>
                <a:graphic xmlns:a="http://schemas.openxmlformats.org/drawingml/2006/main">
                  <a:graphicData uri="http://schemas.microsoft.com/office/word/2010/wordprocessingShape">
                    <wps:wsp>
                      <wps:cNvSpPr/>
                      <wps:spPr>
                        <a:xfrm>
                          <a:off x="4088700" y="3422812"/>
                          <a:ext cx="2514599" cy="714374"/>
                        </a:xfrm>
                        <a:prstGeom prst="rect">
                          <a:avLst/>
                        </a:prstGeom>
                        <a:solidFill>
                          <a:srgbClr val="FFFFFF"/>
                        </a:solidFill>
                        <a:ln>
                          <a:noFill/>
                        </a:ln>
                      </wps:spPr>
                      <wps:txbx>
                        <w:txbxContent>
                          <w:p w14:paraId="198BE80A" w14:textId="77777777" w:rsidR="00340F66" w:rsidRDefault="00340F66">
                            <w:pPr>
                              <w:spacing w:before="120" w:line="360" w:lineRule="auto"/>
                              <w:jc w:val="center"/>
                              <w:textDirection w:val="btLr"/>
                            </w:pPr>
                            <w:r>
                              <w:rPr>
                                <w:rFonts w:ascii="Arial Narrow" w:eastAsia="Arial Narrow" w:hAnsi="Arial Narrow" w:cs="Arial Narrow"/>
                                <w:b/>
                                <w:smallCaps/>
                                <w:color w:val="28166F"/>
                                <w:sz w:val="28"/>
                              </w:rPr>
                              <w:t>Ministry of Regional</w:t>
                            </w:r>
                          </w:p>
                          <w:p w14:paraId="275194D0" w14:textId="77777777" w:rsidR="00340F66" w:rsidRDefault="00340F66">
                            <w:pPr>
                              <w:spacing w:before="120" w:line="360" w:lineRule="auto"/>
                              <w:jc w:val="center"/>
                              <w:textDirection w:val="btLr"/>
                            </w:pPr>
                            <w:r>
                              <w:rPr>
                                <w:rFonts w:ascii="Arial Narrow" w:eastAsia="Arial Narrow" w:hAnsi="Arial Narrow" w:cs="Arial Narrow"/>
                                <w:b/>
                                <w:smallCaps/>
                                <w:color w:val="28166F"/>
                                <w:sz w:val="28"/>
                              </w:rPr>
                              <w:t>Development And Public Woks</w:t>
                            </w:r>
                          </w:p>
                        </w:txbxContent>
                      </wps:txbx>
                      <wps:bodyPr lIns="91425" tIns="45700" rIns="91425" bIns="45700" anchor="t" anchorCtr="0"/>
                    </wps:wsp>
                  </a:graphicData>
                </a:graphic>
              </wp:anchor>
            </w:drawing>
          </mc:Choice>
          <mc:Fallback>
            <w:pict>
              <v:rect w14:anchorId="3A3E8F26" id="Rectangle 24" o:spid="_x0000_s1031" style="position:absolute;margin-left:257pt;margin-top:21pt;width:198pt;height:57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" o:allowincell="f" stroked="f">
                <v:textbox inset="2.53958mm,1.2694mm,2.53958mm,1.2694mm">
                  <w:txbxContent>
                    <w:p w14:paraId="198BE80A" w14:textId="77777777" w:rsidR="00340F66" w:rsidRDefault="00340F66">
                      <w:pPr>
                        <w:spacing w:before="120" w:line="360" w:lineRule="auto"/>
                        <w:jc w:val="center"/>
                        <w:textDirection w:val="btLr"/>
                      </w:pPr>
                      <w:r>
                        <w:rPr>
                          <w:rFonts w:ascii="Arial Narrow" w:eastAsia="Arial Narrow" w:hAnsi="Arial Narrow" w:cs="Arial Narrow"/>
                          <w:b/>
                          <w:smallCaps/>
                          <w:color w:val="28166F"/>
                          <w:sz w:val="28"/>
                        </w:rPr>
                        <w:t>Ministry of Regional</w:t>
                      </w:r>
                    </w:p>
                    <w:p w14:paraId="275194D0" w14:textId="77777777" w:rsidR="00340F66" w:rsidRDefault="00340F66">
                      <w:pPr>
                        <w:spacing w:before="120" w:line="360" w:lineRule="auto"/>
                        <w:jc w:val="center"/>
                        <w:textDirection w:val="btLr"/>
                      </w:pPr>
                      <w:r>
                        <w:rPr>
                          <w:rFonts w:ascii="Arial Narrow" w:eastAsia="Arial Narrow" w:hAnsi="Arial Narrow" w:cs="Arial Narrow"/>
                          <w:b/>
                          <w:smallCaps/>
                          <w:color w:val="28166F"/>
                          <w:sz w:val="28"/>
                        </w:rPr>
                        <w:t>Development And Public Woks</w:t>
                      </w:r>
                    </w:p>
                  </w:txbxContent>
                </v:textbox>
                <w10:wrap anchorx="margin"/>
              </v:rect>
            </w:pict>
          </mc:Fallback>
        </mc:AlternateContent>
      </w:r>
    </w:p>
    <w:p w14:paraId="7F46AD48" w14:textId="77777777" w:rsidR="000576DF" w:rsidRPr="001E3D58" w:rsidRDefault="00123C52">
      <w:pPr>
        <w:keepNext/>
        <w:spacing w:before="120" w:line="360" w:lineRule="auto"/>
        <w:jc w:val="both"/>
        <w:rPr>
          <w:rFonts w:ascii="Arial Narrow" w:eastAsia="Arial Narrow" w:hAnsi="Arial Narrow" w:cs="Arial Narrow"/>
          <w:b/>
          <w:sz w:val="28"/>
          <w:szCs w:val="28"/>
          <w:lang w:val="en-US"/>
        </w:rPr>
      </w:pPr>
      <w:bookmarkStart w:id="0" w:name="_gjdgxs" w:colFirst="0" w:colLast="0"/>
      <w:bookmarkEnd w:id="0"/>
      <w:r w:rsidRPr="001E3D58">
        <w:rPr>
          <w:rFonts w:ascii="Arial Narrow" w:eastAsia="Arial Narrow" w:hAnsi="Arial Narrow" w:cs="Arial Narrow"/>
          <w:b/>
          <w:sz w:val="28"/>
          <w:szCs w:val="28"/>
          <w:lang w:val="en-US"/>
        </w:rPr>
        <w:t xml:space="preserve">           </w:t>
      </w:r>
      <w:r w:rsidRPr="001E3D58">
        <w:rPr>
          <w:rFonts w:ascii="Arial Narrow" w:eastAsia="Arial Narrow" w:hAnsi="Arial Narrow" w:cs="Arial Narrow"/>
          <w:b/>
          <w:smallCaps/>
          <w:color w:val="28166F"/>
          <w:sz w:val="28"/>
          <w:szCs w:val="28"/>
          <w:lang w:val="en-US"/>
        </w:rPr>
        <w:t>Ministry of Regional</w:t>
      </w:r>
      <w:r w:rsidRPr="001E3D58">
        <w:rPr>
          <w:rFonts w:ascii="Arial Narrow" w:eastAsia="Arial Narrow" w:hAnsi="Arial Narrow" w:cs="Arial Narrow"/>
          <w:b/>
          <w:sz w:val="28"/>
          <w:szCs w:val="28"/>
          <w:lang w:val="en-US"/>
        </w:rPr>
        <w:t xml:space="preserve"> </w:t>
      </w:r>
    </w:p>
    <w:p w14:paraId="5572A8FA" w14:textId="77777777" w:rsidR="000576DF" w:rsidRPr="001E3D58" w:rsidRDefault="00123C52">
      <w:pPr>
        <w:keepNext/>
        <w:spacing w:before="120" w:line="360" w:lineRule="auto"/>
        <w:jc w:val="both"/>
        <w:rPr>
          <w:rFonts w:ascii="Arial Narrow" w:eastAsia="Arial Narrow" w:hAnsi="Arial Narrow" w:cs="Arial Narrow"/>
          <w:b/>
          <w:smallCaps/>
          <w:color w:val="28166F"/>
          <w:sz w:val="28"/>
          <w:szCs w:val="28"/>
          <w:lang w:val="en-US"/>
        </w:rPr>
      </w:pPr>
      <w:r w:rsidRPr="001E3D58">
        <w:rPr>
          <w:rFonts w:ascii="Arial Narrow" w:eastAsia="Arial Narrow" w:hAnsi="Arial Narrow" w:cs="Arial Narrow"/>
          <w:b/>
          <w:smallCaps/>
          <w:color w:val="28166F"/>
          <w:sz w:val="28"/>
          <w:szCs w:val="28"/>
          <w:lang w:val="en-US"/>
        </w:rPr>
        <w:t>Development</w:t>
      </w:r>
      <w:r w:rsidR="00027011" w:rsidRPr="00027011">
        <w:rPr>
          <w:rFonts w:ascii="Arial Narrow" w:eastAsia="Arial Narrow" w:hAnsi="Arial Narrow" w:cs="Arial Narrow"/>
          <w:b/>
          <w:smallCaps/>
          <w:color w:val="28166F"/>
          <w:sz w:val="28"/>
          <w:szCs w:val="28"/>
          <w:lang w:val="en-US"/>
        </w:rPr>
        <w:t xml:space="preserve"> </w:t>
      </w:r>
      <w:r w:rsidR="00027011" w:rsidRPr="001E3D58">
        <w:rPr>
          <w:rFonts w:ascii="Arial Narrow" w:eastAsia="Arial Narrow" w:hAnsi="Arial Narrow" w:cs="Arial Narrow"/>
          <w:b/>
          <w:smallCaps/>
          <w:color w:val="28166F"/>
          <w:sz w:val="28"/>
          <w:szCs w:val="28"/>
          <w:lang w:val="en-US"/>
        </w:rPr>
        <w:t>and</w:t>
      </w:r>
      <w:r w:rsidR="00027011">
        <w:rPr>
          <w:rFonts w:ascii="Arial Narrow" w:eastAsia="Arial Narrow" w:hAnsi="Arial Narrow" w:cs="Arial Narrow"/>
          <w:b/>
          <w:smallCaps/>
          <w:color w:val="28166F"/>
          <w:sz w:val="28"/>
          <w:szCs w:val="28"/>
          <w:lang w:val="en-US"/>
        </w:rPr>
        <w:t xml:space="preserve"> </w:t>
      </w:r>
      <w:r w:rsidRPr="001E3D58">
        <w:rPr>
          <w:rFonts w:ascii="Arial Narrow" w:eastAsia="Arial Narrow" w:hAnsi="Arial Narrow" w:cs="Arial Narrow"/>
          <w:b/>
          <w:smallCaps/>
          <w:color w:val="28166F"/>
          <w:sz w:val="28"/>
          <w:szCs w:val="28"/>
          <w:lang w:val="en-US"/>
        </w:rPr>
        <w:t xml:space="preserve"> Public Administration</w:t>
      </w:r>
      <w:bookmarkStart w:id="1" w:name="_30j0zll" w:colFirst="0" w:colLast="0"/>
      <w:bookmarkEnd w:id="1"/>
    </w:p>
    <w:p w14:paraId="2AC9688C" w14:textId="77777777" w:rsidR="000576DF" w:rsidRPr="001E3D58" w:rsidRDefault="000576DF">
      <w:pPr>
        <w:keepNext/>
        <w:spacing w:before="120" w:line="360" w:lineRule="auto"/>
        <w:jc w:val="both"/>
        <w:rPr>
          <w:rFonts w:ascii="Trebuchet MS" w:eastAsia="Trebuchet MS" w:hAnsi="Trebuchet MS" w:cs="Trebuchet MS"/>
          <w:b/>
          <w:sz w:val="40"/>
          <w:szCs w:val="40"/>
          <w:lang w:val="en-US"/>
        </w:rPr>
      </w:pPr>
    </w:p>
    <w:p w14:paraId="0BBC81A7" w14:textId="77777777" w:rsidR="000576DF" w:rsidRPr="00B7165A" w:rsidRDefault="00123C52">
      <w:pPr>
        <w:spacing w:before="240" w:line="360" w:lineRule="auto"/>
        <w:jc w:val="both"/>
        <w:rPr>
          <w:rFonts w:ascii="Trebuchet MS" w:eastAsia="Trebuchet MS" w:hAnsi="Trebuchet MS" w:cs="Trebuchet MS"/>
          <w:b/>
          <w:sz w:val="28"/>
          <w:szCs w:val="28"/>
          <w:lang w:val="en-US"/>
        </w:rPr>
      </w:pPr>
      <w:bookmarkStart w:id="2" w:name="_1fob9te" w:colFirst="0" w:colLast="0"/>
      <w:bookmarkEnd w:id="2"/>
      <w:r w:rsidRPr="001E3D58">
        <w:rPr>
          <w:noProof/>
          <w:lang w:val="en-US" w:eastAsia="en-US"/>
        </w:rPr>
        <w:drawing>
          <wp:anchor distT="0" distB="0" distL="114300" distR="114300" simplePos="0" relativeHeight="251665408" behindDoc="0" locked="0" layoutInCell="0" hidden="0" allowOverlap="1" wp14:anchorId="4B69664E" wp14:editId="25869EEC">
            <wp:simplePos x="0" y="0"/>
            <wp:positionH relativeFrom="margin">
              <wp:posOffset>4130040</wp:posOffset>
            </wp:positionH>
            <wp:positionV relativeFrom="paragraph">
              <wp:posOffset>308610</wp:posOffset>
            </wp:positionV>
            <wp:extent cx="682625" cy="464185"/>
            <wp:effectExtent l="0" t="0" r="0" b="0"/>
            <wp:wrapSquare wrapText="bothSides" distT="0" distB="0" distL="114300" distR="114300"/>
            <wp:docPr id="2" name="image4.png" descr="BULG0001"/>
            <wp:cNvGraphicFramePr/>
            <a:graphic xmlns:a="http://schemas.openxmlformats.org/drawingml/2006/main">
              <a:graphicData uri="http://schemas.openxmlformats.org/drawingml/2006/picture">
                <pic:pic xmlns:pic="http://schemas.openxmlformats.org/drawingml/2006/picture">
                  <pic:nvPicPr>
                    <pic:cNvPr id="0" name="image4.png" descr="BULG0001"/>
                    <pic:cNvPicPr preferRelativeResize="0"/>
                  </pic:nvPicPr>
                  <pic:blipFill>
                    <a:blip r:embed="rId11"/>
                    <a:srcRect/>
                    <a:stretch>
                      <a:fillRect/>
                    </a:stretch>
                  </pic:blipFill>
                  <pic:spPr>
                    <a:xfrm>
                      <a:off x="0" y="0"/>
                      <a:ext cx="682625" cy="464185"/>
                    </a:xfrm>
                    <a:prstGeom prst="rect">
                      <a:avLst/>
                    </a:prstGeom>
                    <a:ln/>
                  </pic:spPr>
                </pic:pic>
              </a:graphicData>
            </a:graphic>
          </wp:anchor>
        </w:drawing>
      </w:r>
      <w:r w:rsidRPr="001E3D58">
        <w:rPr>
          <w:noProof/>
          <w:lang w:val="en-US" w:eastAsia="en-US"/>
        </w:rPr>
        <w:drawing>
          <wp:anchor distT="0" distB="0" distL="114300" distR="114300" simplePos="0" relativeHeight="251666432" behindDoc="0" locked="0" layoutInCell="0" hidden="0" allowOverlap="1" wp14:anchorId="388B7C62" wp14:editId="5A2F7B5D">
            <wp:simplePos x="0" y="0"/>
            <wp:positionH relativeFrom="margin">
              <wp:posOffset>840105</wp:posOffset>
            </wp:positionH>
            <wp:positionV relativeFrom="paragraph">
              <wp:posOffset>308610</wp:posOffset>
            </wp:positionV>
            <wp:extent cx="682625" cy="477520"/>
            <wp:effectExtent l="0" t="0" r="0" b="0"/>
            <wp:wrapSquare wrapText="bothSides" distT="0" distB="0" distL="114300" distR="114300"/>
            <wp:docPr id="4" name="image8.png" descr="RMNA0001"/>
            <wp:cNvGraphicFramePr/>
            <a:graphic xmlns:a="http://schemas.openxmlformats.org/drawingml/2006/main">
              <a:graphicData uri="http://schemas.openxmlformats.org/drawingml/2006/picture">
                <pic:pic xmlns:pic="http://schemas.openxmlformats.org/drawingml/2006/picture">
                  <pic:nvPicPr>
                    <pic:cNvPr id="0" name="image8.png" descr="RMNA0001"/>
                    <pic:cNvPicPr preferRelativeResize="0"/>
                  </pic:nvPicPr>
                  <pic:blipFill>
                    <a:blip r:embed="rId12"/>
                    <a:srcRect/>
                    <a:stretch>
                      <a:fillRect/>
                    </a:stretch>
                  </pic:blipFill>
                  <pic:spPr>
                    <a:xfrm>
                      <a:off x="0" y="0"/>
                      <a:ext cx="682625" cy="477520"/>
                    </a:xfrm>
                    <a:prstGeom prst="rect">
                      <a:avLst/>
                    </a:prstGeom>
                    <a:ln/>
                  </pic:spPr>
                </pic:pic>
              </a:graphicData>
            </a:graphic>
          </wp:anchor>
        </w:drawing>
      </w:r>
    </w:p>
    <w:p w14:paraId="59C69F62" w14:textId="77777777" w:rsidR="000576DF" w:rsidRPr="001E3D58" w:rsidRDefault="000576DF">
      <w:pPr>
        <w:spacing w:before="240" w:line="360" w:lineRule="auto"/>
        <w:jc w:val="both"/>
        <w:rPr>
          <w:rFonts w:ascii="Trebuchet MS" w:eastAsia="Trebuchet MS" w:hAnsi="Trebuchet MS" w:cs="Trebuchet MS"/>
          <w:b/>
          <w:sz w:val="28"/>
          <w:szCs w:val="28"/>
          <w:lang w:val="en-US"/>
        </w:rPr>
      </w:pPr>
    </w:p>
    <w:p w14:paraId="33DD69E3" w14:textId="77777777" w:rsidR="000576DF" w:rsidRPr="00754C23" w:rsidRDefault="000576DF">
      <w:pPr>
        <w:spacing w:before="240" w:line="360" w:lineRule="auto"/>
        <w:jc w:val="both"/>
        <w:rPr>
          <w:rFonts w:ascii="Trebuchet MS" w:eastAsia="Trebuchet MS" w:hAnsi="Trebuchet MS" w:cs="Trebuchet MS"/>
          <w:b/>
          <w:sz w:val="28"/>
          <w:szCs w:val="28"/>
          <w:lang w:val="en-US"/>
        </w:rPr>
      </w:pPr>
    </w:p>
    <w:p w14:paraId="503409E6" w14:textId="77777777" w:rsidR="000576DF" w:rsidRPr="001E3D58" w:rsidRDefault="00123C52">
      <w:pPr>
        <w:spacing w:before="240" w:line="360" w:lineRule="auto"/>
        <w:ind w:right="797"/>
        <w:jc w:val="center"/>
        <w:rPr>
          <w:rFonts w:ascii="Trebuchet MS" w:eastAsia="Trebuchet MS" w:hAnsi="Trebuchet MS" w:cs="Trebuchet MS"/>
          <w:b/>
          <w:sz w:val="28"/>
          <w:szCs w:val="28"/>
          <w:lang w:val="en-US"/>
        </w:rPr>
      </w:pPr>
      <w:bookmarkStart w:id="3" w:name="_3znysh7" w:colFirst="0" w:colLast="0"/>
      <w:bookmarkEnd w:id="3"/>
      <w:r w:rsidRPr="001E3D58">
        <w:rPr>
          <w:rFonts w:ascii="Trebuchet MS" w:eastAsia="Trebuchet MS" w:hAnsi="Trebuchet MS" w:cs="Trebuchet MS"/>
          <w:b/>
          <w:sz w:val="28"/>
          <w:szCs w:val="28"/>
          <w:lang w:val="en-US"/>
        </w:rPr>
        <w:t>ROMANIA</w:t>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t>BULGARIA</w:t>
      </w:r>
    </w:p>
    <w:p w14:paraId="776C8DA0" w14:textId="77777777" w:rsidR="001527B4" w:rsidRPr="001E3D58" w:rsidRDefault="00123C52">
      <w:pPr>
        <w:pStyle w:val="Heading1"/>
        <w:keepLines/>
        <w:spacing w:before="360" w:line="360" w:lineRule="auto"/>
        <w:jc w:val="center"/>
        <w:rPr>
          <w:rFonts w:ascii="Trebuchet MS" w:eastAsia="Trebuchet MS" w:hAnsi="Trebuchet MS" w:cs="Trebuchet MS"/>
          <w:sz w:val="40"/>
          <w:szCs w:val="40"/>
          <w:u w:val="single"/>
          <w:lang w:val="en-US"/>
        </w:rPr>
      </w:pPr>
      <w:r w:rsidRPr="001E3D58">
        <w:rPr>
          <w:rFonts w:ascii="Trebuchet MS" w:eastAsia="Trebuchet MS" w:hAnsi="Trebuchet MS" w:cs="Trebuchet MS"/>
          <w:sz w:val="40"/>
          <w:szCs w:val="40"/>
          <w:u w:val="single"/>
          <w:lang w:val="en-US"/>
        </w:rPr>
        <w:t>PROJECT IMPLEMENTATION MANUAL FOR PROJECTS FINANCED UNDER INTERREG V-A</w:t>
      </w:r>
    </w:p>
    <w:p w14:paraId="1A82217F" w14:textId="77777777" w:rsidR="000576DF" w:rsidRPr="001E3D58" w:rsidRDefault="00123C52">
      <w:pPr>
        <w:pStyle w:val="Heading1"/>
        <w:keepLines/>
        <w:spacing w:before="360" w:line="360" w:lineRule="auto"/>
        <w:jc w:val="center"/>
        <w:rPr>
          <w:rFonts w:ascii="Trebuchet MS" w:eastAsia="Trebuchet MS" w:hAnsi="Trebuchet MS" w:cs="Trebuchet MS"/>
          <w:sz w:val="40"/>
          <w:szCs w:val="40"/>
          <w:u w:val="single"/>
          <w:lang w:val="en-US"/>
        </w:rPr>
      </w:pPr>
      <w:r w:rsidRPr="001E3D58">
        <w:rPr>
          <w:rFonts w:ascii="Trebuchet MS" w:eastAsia="Trebuchet MS" w:hAnsi="Trebuchet MS" w:cs="Trebuchet MS"/>
          <w:sz w:val="40"/>
          <w:szCs w:val="40"/>
          <w:u w:val="single"/>
          <w:lang w:val="en-US"/>
        </w:rPr>
        <w:t>ROMANIA-BULGARIA</w:t>
      </w:r>
    </w:p>
    <w:p w14:paraId="0D4BCE0C" w14:textId="422099CF" w:rsidR="001527B4" w:rsidRPr="00E55C55" w:rsidRDefault="001527B4" w:rsidP="00B7165A">
      <w:pPr>
        <w:jc w:val="center"/>
        <w:rPr>
          <w:rFonts w:ascii="Trebuchet MS" w:eastAsia="Trebuchet MS" w:hAnsi="Trebuchet MS"/>
          <w:lang w:val="en-US"/>
        </w:rPr>
      </w:pPr>
      <w:r w:rsidRPr="00E55C55">
        <w:rPr>
          <w:rFonts w:ascii="Trebuchet MS" w:eastAsia="Trebuchet MS" w:hAnsi="Trebuchet MS"/>
          <w:lang w:val="en-US"/>
        </w:rPr>
        <w:t xml:space="preserve">Edition 1, Revision </w:t>
      </w:r>
      <w:r w:rsidR="00AC1904">
        <w:rPr>
          <w:rFonts w:ascii="Trebuchet MS" w:eastAsia="Trebuchet MS" w:hAnsi="Trebuchet MS"/>
          <w:lang w:val="en-US"/>
        </w:rPr>
        <w:t>4</w:t>
      </w:r>
      <w:r w:rsidRPr="00E55C55">
        <w:rPr>
          <w:rFonts w:ascii="Trebuchet MS" w:eastAsia="Trebuchet MS" w:hAnsi="Trebuchet MS"/>
          <w:lang w:val="en-US"/>
        </w:rPr>
        <w:t xml:space="preserve">, </w:t>
      </w:r>
      <w:r w:rsidR="00AC1904">
        <w:rPr>
          <w:rFonts w:ascii="Trebuchet MS" w:eastAsia="Trebuchet MS" w:hAnsi="Trebuchet MS"/>
          <w:lang w:val="en-US"/>
        </w:rPr>
        <w:t xml:space="preserve">August </w:t>
      </w:r>
      <w:r w:rsidRPr="00E55C55">
        <w:rPr>
          <w:rFonts w:ascii="Trebuchet MS" w:eastAsia="Trebuchet MS" w:hAnsi="Trebuchet MS"/>
          <w:lang w:val="en-US"/>
        </w:rPr>
        <w:t>2018</w:t>
      </w:r>
    </w:p>
    <w:p w14:paraId="302C4BB9" w14:textId="77777777" w:rsidR="000576DF" w:rsidRPr="005F5855" w:rsidRDefault="00123C52" w:rsidP="00E525D8">
      <w:pPr>
        <w:spacing w:before="240" w:line="360" w:lineRule="auto"/>
        <w:jc w:val="center"/>
        <w:rPr>
          <w:u w:val="single"/>
          <w:lang w:val="en-US"/>
        </w:rPr>
      </w:pPr>
      <w:r w:rsidRPr="001E3D58">
        <w:rPr>
          <w:noProof/>
          <w:lang w:val="en-US" w:eastAsia="en-US"/>
        </w:rPr>
        <w:drawing>
          <wp:inline distT="0" distB="0" distL="0" distR="0" wp14:anchorId="6A9C8EBA" wp14:editId="131C5DA6">
            <wp:extent cx="2895600" cy="1343025"/>
            <wp:effectExtent l="0" t="0" r="0" b="0"/>
            <wp:docPr id="7"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3"/>
                    <a:srcRect/>
                    <a:stretch>
                      <a:fillRect/>
                    </a:stretch>
                  </pic:blipFill>
                  <pic:spPr>
                    <a:xfrm>
                      <a:off x="0" y="0"/>
                      <a:ext cx="2895600" cy="1343025"/>
                    </a:xfrm>
                    <a:prstGeom prst="rect">
                      <a:avLst/>
                    </a:prstGeom>
                    <a:ln/>
                  </pic:spPr>
                </pic:pic>
              </a:graphicData>
            </a:graphic>
          </wp:inline>
        </w:drawing>
      </w:r>
    </w:p>
    <w:p w14:paraId="2E61B5E0" w14:textId="77777777" w:rsidR="00CD4F6F" w:rsidRPr="00754C23" w:rsidRDefault="00CD4F6F" w:rsidP="00E525D8">
      <w:pPr>
        <w:spacing w:before="360" w:line="360" w:lineRule="auto"/>
        <w:jc w:val="both"/>
        <w:rPr>
          <w:rFonts w:ascii="Trebuchet MS" w:eastAsia="Trebuchet MS" w:hAnsi="Trebuchet MS" w:cs="Trebuchet MS"/>
          <w:b/>
          <w:sz w:val="28"/>
          <w:szCs w:val="28"/>
          <w:lang w:val="en-US"/>
        </w:rPr>
      </w:pPr>
    </w:p>
    <w:p w14:paraId="758B18A8" w14:textId="77777777" w:rsidR="000576DF" w:rsidRPr="00872A66" w:rsidRDefault="00123C52" w:rsidP="00E525D8">
      <w:pPr>
        <w:spacing w:before="360" w:line="360" w:lineRule="auto"/>
        <w:jc w:val="both"/>
        <w:rPr>
          <w:rFonts w:ascii="Trebuchet MS" w:eastAsia="Trebuchet MS" w:hAnsi="Trebuchet MS" w:cs="Trebuchet MS"/>
          <w:b/>
          <w:sz w:val="28"/>
          <w:szCs w:val="28"/>
          <w:lang w:val="en-US"/>
        </w:rPr>
      </w:pPr>
      <w:r w:rsidRPr="00872A66">
        <w:rPr>
          <w:rFonts w:ascii="Trebuchet MS" w:eastAsia="Trebuchet MS" w:hAnsi="Trebuchet MS" w:cs="Trebuchet MS"/>
          <w:b/>
          <w:sz w:val="28"/>
          <w:szCs w:val="28"/>
          <w:lang w:val="en-US"/>
        </w:rPr>
        <w:lastRenderedPageBreak/>
        <w:t>Content of the manual:</w:t>
      </w:r>
    </w:p>
    <w:p w14:paraId="743DCD67" w14:textId="77777777" w:rsidR="000576DF" w:rsidRPr="001E3D58" w:rsidRDefault="00123C52">
      <w:pPr>
        <w:spacing w:before="120" w:line="360" w:lineRule="auto"/>
        <w:ind w:left="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Glossary of terms</w:t>
      </w:r>
    </w:p>
    <w:p w14:paraId="01FDE9AC"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2et92p0">
        <w:r w:rsidR="00123C52" w:rsidRPr="001E3D58">
          <w:rPr>
            <w:rFonts w:ascii="Trebuchet MS" w:eastAsia="Trebuchet MS" w:hAnsi="Trebuchet MS" w:cs="Trebuchet MS"/>
            <w:b/>
            <w:color w:val="0000FF"/>
            <w:sz w:val="22"/>
            <w:szCs w:val="22"/>
            <w:u w:val="single"/>
            <w:lang w:val="en-US"/>
          </w:rPr>
          <w:t>Post selection</w:t>
        </w:r>
      </w:hyperlink>
      <w:r w:rsidR="00123C52" w:rsidRPr="001E3D58">
        <w:rPr>
          <w:rFonts w:ascii="Trebuchet MS" w:eastAsia="Trebuchet MS" w:hAnsi="Trebuchet MS" w:cs="Trebuchet MS"/>
          <w:b/>
          <w:sz w:val="22"/>
          <w:szCs w:val="22"/>
          <w:lang w:val="en-US"/>
        </w:rPr>
        <w:t xml:space="preserve"> </w:t>
      </w:r>
    </w:p>
    <w:p w14:paraId="04FA2BB4" w14:textId="77777777" w:rsidR="000576DF" w:rsidRPr="00E55C55"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tyjcwt">
        <w:r w:rsidR="00123C52" w:rsidRPr="001E3D58">
          <w:rPr>
            <w:rFonts w:ascii="Trebuchet MS" w:eastAsia="Trebuchet MS" w:hAnsi="Trebuchet MS" w:cs="Trebuchet MS"/>
            <w:b/>
            <w:color w:val="0000FF"/>
            <w:sz w:val="22"/>
            <w:szCs w:val="22"/>
            <w:u w:val="single"/>
            <w:lang w:val="en-US"/>
          </w:rPr>
          <w:t>Pre contracting</w:t>
        </w:r>
      </w:hyperlink>
    </w:p>
    <w:p w14:paraId="0C6B3F0F" w14:textId="77777777" w:rsidR="00915FA4" w:rsidRPr="001E3D58" w:rsidRDefault="00915FA4">
      <w:pPr>
        <w:numPr>
          <w:ilvl w:val="0"/>
          <w:numId w:val="61"/>
        </w:numPr>
        <w:spacing w:before="120" w:line="360" w:lineRule="auto"/>
        <w:ind w:left="567" w:hanging="283"/>
        <w:rPr>
          <w:rFonts w:ascii="Trebuchet MS" w:eastAsia="Trebuchet MS" w:hAnsi="Trebuchet MS" w:cs="Trebuchet MS"/>
          <w:b/>
          <w:sz w:val="22"/>
          <w:szCs w:val="22"/>
          <w:lang w:val="en-US"/>
        </w:rPr>
      </w:pPr>
      <w:r>
        <w:rPr>
          <w:rFonts w:ascii="Trebuchet MS" w:eastAsia="Trebuchet MS" w:hAnsi="Trebuchet MS" w:cs="Trebuchet MS"/>
          <w:b/>
          <w:color w:val="0000FF"/>
          <w:sz w:val="22"/>
          <w:szCs w:val="22"/>
          <w:u w:val="single"/>
          <w:lang w:val="en-US"/>
        </w:rPr>
        <w:t>Implementation</w:t>
      </w:r>
    </w:p>
    <w:p w14:paraId="095EE26F"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1t3h5sf">
        <w:r w:rsidR="00123C52" w:rsidRPr="001E3D58">
          <w:rPr>
            <w:rFonts w:ascii="Trebuchet MS" w:eastAsia="Trebuchet MS" w:hAnsi="Trebuchet MS" w:cs="Trebuchet MS"/>
            <w:b/>
            <w:color w:val="0000FF"/>
            <w:sz w:val="22"/>
            <w:szCs w:val="22"/>
            <w:u w:val="single"/>
            <w:lang w:val="en-US"/>
          </w:rPr>
          <w:t>Location of activities</w:t>
        </w:r>
      </w:hyperlink>
    </w:p>
    <w:p w14:paraId="18216531"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4d34og8">
        <w:r w:rsidR="00123C52" w:rsidRPr="001E3D58">
          <w:rPr>
            <w:rFonts w:ascii="Trebuchet MS" w:eastAsia="Trebuchet MS" w:hAnsi="Trebuchet MS" w:cs="Trebuchet MS"/>
            <w:b/>
            <w:color w:val="0000FF"/>
            <w:sz w:val="22"/>
            <w:szCs w:val="22"/>
            <w:u w:val="single"/>
            <w:lang w:val="en-US"/>
          </w:rPr>
          <w:t>Ceilings</w:t>
        </w:r>
      </w:hyperlink>
      <w:r w:rsidR="00123C52" w:rsidRPr="001E3D58">
        <w:rPr>
          <w:rFonts w:ascii="Trebuchet MS" w:eastAsia="Trebuchet MS" w:hAnsi="Trebuchet MS" w:cs="Trebuchet MS"/>
          <w:b/>
          <w:sz w:val="22"/>
          <w:szCs w:val="22"/>
          <w:lang w:val="en-US"/>
        </w:rPr>
        <w:t xml:space="preserve"> </w:t>
      </w:r>
    </w:p>
    <w:p w14:paraId="5433C376"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2s8eyo1">
        <w:r w:rsidR="00123C52" w:rsidRPr="001E3D58">
          <w:rPr>
            <w:rFonts w:ascii="Trebuchet MS" w:eastAsia="Trebuchet MS" w:hAnsi="Trebuchet MS" w:cs="Trebuchet MS"/>
            <w:b/>
            <w:color w:val="0000FF"/>
            <w:sz w:val="22"/>
            <w:szCs w:val="22"/>
            <w:u w:val="single"/>
            <w:lang w:val="en-US"/>
          </w:rPr>
          <w:t>Budget. Changes in budget</w:t>
        </w:r>
      </w:hyperlink>
    </w:p>
    <w:p w14:paraId="60DE5913"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17dp8vu">
        <w:r w:rsidR="00123C52" w:rsidRPr="001E3D58">
          <w:rPr>
            <w:rFonts w:ascii="Trebuchet MS" w:eastAsia="Trebuchet MS" w:hAnsi="Trebuchet MS" w:cs="Trebuchet MS"/>
            <w:b/>
            <w:color w:val="0000FF"/>
            <w:sz w:val="22"/>
            <w:szCs w:val="22"/>
            <w:u w:val="single"/>
            <w:lang w:val="en-US"/>
          </w:rPr>
          <w:t>Simplified costs</w:t>
        </w:r>
      </w:hyperlink>
    </w:p>
    <w:p w14:paraId="4D0C0FE8"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3rdcrjn">
        <w:r w:rsidR="00123C52" w:rsidRPr="001E3D58">
          <w:rPr>
            <w:rFonts w:ascii="Trebuchet MS" w:eastAsia="Trebuchet MS" w:hAnsi="Trebuchet MS" w:cs="Trebuchet MS"/>
            <w:b/>
            <w:color w:val="0000FF"/>
            <w:sz w:val="22"/>
            <w:szCs w:val="22"/>
            <w:u w:val="single"/>
            <w:lang w:val="en-US"/>
          </w:rPr>
          <w:t>Procurement procedures</w:t>
        </w:r>
      </w:hyperlink>
      <w:r w:rsidR="00123C52" w:rsidRPr="001E3D58">
        <w:rPr>
          <w:rFonts w:ascii="Trebuchet MS" w:eastAsia="Trebuchet MS" w:hAnsi="Trebuchet MS" w:cs="Trebuchet MS"/>
          <w:b/>
          <w:sz w:val="22"/>
          <w:szCs w:val="22"/>
          <w:lang w:val="en-US"/>
        </w:rPr>
        <w:t xml:space="preserve"> </w:t>
      </w:r>
    </w:p>
    <w:p w14:paraId="62CB2799"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26in1rg">
        <w:r w:rsidR="00123C52" w:rsidRPr="001E3D58">
          <w:rPr>
            <w:rFonts w:ascii="Trebuchet MS" w:eastAsia="Trebuchet MS" w:hAnsi="Trebuchet MS" w:cs="Trebuchet MS"/>
            <w:b/>
            <w:color w:val="0000FF"/>
            <w:sz w:val="22"/>
            <w:szCs w:val="22"/>
            <w:u w:val="single"/>
            <w:lang w:val="en-US"/>
          </w:rPr>
          <w:t>Revenue generating projects</w:t>
        </w:r>
      </w:hyperlink>
    </w:p>
    <w:p w14:paraId="26BAFD23"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lnxbz9">
        <w:r w:rsidR="00123C52" w:rsidRPr="001E3D58">
          <w:rPr>
            <w:rFonts w:ascii="Trebuchet MS" w:eastAsia="Trebuchet MS" w:hAnsi="Trebuchet MS" w:cs="Trebuchet MS"/>
            <w:b/>
            <w:color w:val="0000FF"/>
            <w:sz w:val="22"/>
            <w:szCs w:val="22"/>
            <w:u w:val="single"/>
            <w:lang w:val="en-US"/>
          </w:rPr>
          <w:t>State aid</w:t>
        </w:r>
      </w:hyperlink>
    </w:p>
    <w:p w14:paraId="6E8DF869"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35nkun2">
        <w:r w:rsidR="00123C52" w:rsidRPr="001E3D58">
          <w:rPr>
            <w:rFonts w:ascii="Trebuchet MS" w:eastAsia="Trebuchet MS" w:hAnsi="Trebuchet MS" w:cs="Trebuchet MS"/>
            <w:b/>
            <w:color w:val="0000FF"/>
            <w:sz w:val="22"/>
            <w:szCs w:val="22"/>
            <w:u w:val="single"/>
            <w:lang w:val="en-US"/>
          </w:rPr>
          <w:t>Horizontal themes</w:t>
        </w:r>
      </w:hyperlink>
      <w:r w:rsidR="00123C52" w:rsidRPr="001E3D58">
        <w:rPr>
          <w:rFonts w:ascii="Trebuchet MS" w:eastAsia="Trebuchet MS" w:hAnsi="Trebuchet MS" w:cs="Trebuchet MS"/>
          <w:b/>
          <w:sz w:val="22"/>
          <w:szCs w:val="22"/>
          <w:lang w:val="en-US"/>
        </w:rPr>
        <w:t xml:space="preserve"> </w:t>
      </w:r>
    </w:p>
    <w:p w14:paraId="577FC609"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z337ya">
        <w:r w:rsidR="00123C52" w:rsidRPr="001E3D58">
          <w:rPr>
            <w:rFonts w:ascii="Trebuchet MS" w:eastAsia="Trebuchet MS" w:hAnsi="Trebuchet MS" w:cs="Trebuchet MS"/>
            <w:b/>
            <w:color w:val="0000FF"/>
            <w:sz w:val="22"/>
            <w:szCs w:val="22"/>
            <w:u w:val="single"/>
            <w:lang w:val="en-US"/>
          </w:rPr>
          <w:t>Accounts</w:t>
        </w:r>
      </w:hyperlink>
      <w:r w:rsidR="00123C52" w:rsidRPr="001E3D58">
        <w:rPr>
          <w:rFonts w:ascii="Trebuchet MS" w:eastAsia="Trebuchet MS" w:hAnsi="Trebuchet MS" w:cs="Trebuchet MS"/>
          <w:b/>
          <w:sz w:val="22"/>
          <w:szCs w:val="22"/>
          <w:lang w:val="en-US"/>
        </w:rPr>
        <w:t xml:space="preserve"> </w:t>
      </w:r>
    </w:p>
    <w:p w14:paraId="5BDD24B4"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3j2qqm3">
        <w:r w:rsidR="00123C52" w:rsidRPr="001E3D58">
          <w:rPr>
            <w:rFonts w:ascii="Trebuchet MS" w:eastAsia="Trebuchet MS" w:hAnsi="Trebuchet MS" w:cs="Trebuchet MS"/>
            <w:b/>
            <w:color w:val="0000FF"/>
            <w:sz w:val="22"/>
            <w:szCs w:val="22"/>
            <w:u w:val="single"/>
            <w:lang w:val="en-US"/>
          </w:rPr>
          <w:t>P</w:t>
        </w:r>
        <w:r w:rsidR="00997ABE" w:rsidRPr="001E3D58">
          <w:rPr>
            <w:rFonts w:ascii="Trebuchet MS" w:eastAsia="Trebuchet MS" w:hAnsi="Trebuchet MS" w:cs="Trebuchet MS"/>
            <w:b/>
            <w:color w:val="0000FF"/>
            <w:sz w:val="22"/>
            <w:szCs w:val="22"/>
            <w:u w:val="single"/>
            <w:lang w:val="en-US"/>
          </w:rPr>
          <w:t>artner</w:t>
        </w:r>
      </w:hyperlink>
      <w:r w:rsidR="00997ABE" w:rsidRPr="001E3D58">
        <w:rPr>
          <w:rFonts w:ascii="Trebuchet MS" w:eastAsia="Trebuchet MS" w:hAnsi="Trebuchet MS" w:cs="Trebuchet MS"/>
          <w:b/>
          <w:color w:val="0000FF"/>
          <w:sz w:val="22"/>
          <w:szCs w:val="22"/>
          <w:u w:val="single"/>
          <w:lang w:val="en-US"/>
        </w:rPr>
        <w:t xml:space="preserve"> reports</w:t>
      </w:r>
      <w:r w:rsidR="00123C52" w:rsidRPr="001E3D58">
        <w:rPr>
          <w:rFonts w:ascii="Trebuchet MS" w:eastAsia="Trebuchet MS" w:hAnsi="Trebuchet MS" w:cs="Trebuchet MS"/>
          <w:b/>
          <w:sz w:val="22"/>
          <w:szCs w:val="22"/>
          <w:lang w:val="en-US"/>
        </w:rPr>
        <w:t xml:space="preserve"> </w:t>
      </w:r>
    </w:p>
    <w:p w14:paraId="4DD5FAA3"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4i7ojhp">
        <w:r w:rsidR="00997ABE" w:rsidRPr="001E3D58">
          <w:rPr>
            <w:rFonts w:ascii="Trebuchet MS" w:eastAsia="Trebuchet MS" w:hAnsi="Trebuchet MS" w:cs="Trebuchet MS"/>
            <w:b/>
            <w:color w:val="0000FF"/>
            <w:sz w:val="22"/>
            <w:szCs w:val="22"/>
            <w:u w:val="single"/>
            <w:lang w:val="en-US"/>
          </w:rPr>
          <w:t>First</w:t>
        </w:r>
      </w:hyperlink>
      <w:r w:rsidR="00997ABE" w:rsidRPr="001E3D58">
        <w:rPr>
          <w:rFonts w:ascii="Trebuchet MS" w:eastAsia="Trebuchet MS" w:hAnsi="Trebuchet MS" w:cs="Trebuchet MS"/>
          <w:b/>
          <w:color w:val="0000FF"/>
          <w:sz w:val="22"/>
          <w:szCs w:val="22"/>
          <w:u w:val="single"/>
          <w:lang w:val="en-US"/>
        </w:rPr>
        <w:t xml:space="preserve"> level control</w:t>
      </w:r>
    </w:p>
    <w:p w14:paraId="24FD129D" w14:textId="77777777" w:rsidR="000576DF" w:rsidRPr="001E3D58" w:rsidRDefault="009570B3">
      <w:pPr>
        <w:numPr>
          <w:ilvl w:val="0"/>
          <w:numId w:val="61"/>
        </w:numPr>
        <w:spacing w:before="120" w:line="360" w:lineRule="auto"/>
        <w:ind w:left="567" w:hanging="283"/>
        <w:rPr>
          <w:rFonts w:ascii="Trebuchet MS" w:eastAsia="Trebuchet MS" w:hAnsi="Trebuchet MS" w:cs="Trebuchet MS"/>
          <w:b/>
          <w:sz w:val="22"/>
          <w:szCs w:val="22"/>
          <w:lang w:val="en-US"/>
        </w:rPr>
      </w:pPr>
      <w:r w:rsidRPr="001E3D58">
        <w:rPr>
          <w:rFonts w:ascii="Trebuchet MS" w:eastAsia="Trebuchet MS" w:hAnsi="Trebuchet MS" w:cs="Trebuchet MS"/>
          <w:b/>
          <w:color w:val="0000FF"/>
          <w:sz w:val="22"/>
          <w:szCs w:val="22"/>
          <w:u w:val="single"/>
          <w:lang w:val="en-US"/>
        </w:rPr>
        <w:t xml:space="preserve">eMS </w:t>
      </w:r>
      <w:r w:rsidR="00997ABE" w:rsidRPr="001E3D58">
        <w:rPr>
          <w:rFonts w:ascii="Trebuchet MS" w:eastAsia="Trebuchet MS" w:hAnsi="Trebuchet MS" w:cs="Trebuchet MS"/>
          <w:b/>
          <w:color w:val="0000FF"/>
          <w:sz w:val="22"/>
          <w:szCs w:val="22"/>
          <w:u w:val="single"/>
          <w:lang w:val="en-US"/>
        </w:rPr>
        <w:t>Project reports</w:t>
      </w:r>
      <w:r w:rsidR="00123C52" w:rsidRPr="001E3D58">
        <w:rPr>
          <w:rFonts w:ascii="Trebuchet MS" w:eastAsia="Trebuchet MS" w:hAnsi="Trebuchet MS" w:cs="Trebuchet MS"/>
          <w:b/>
          <w:sz w:val="22"/>
          <w:szCs w:val="22"/>
          <w:lang w:val="en-US"/>
        </w:rPr>
        <w:t xml:space="preserve"> </w:t>
      </w:r>
    </w:p>
    <w:p w14:paraId="1BBFCAE2"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1ci93xb">
        <w:r w:rsidR="00123C52" w:rsidRPr="001E3D58">
          <w:rPr>
            <w:rFonts w:ascii="Trebuchet MS" w:eastAsia="Trebuchet MS" w:hAnsi="Trebuchet MS" w:cs="Trebuchet MS"/>
            <w:b/>
            <w:color w:val="0000FF"/>
            <w:sz w:val="22"/>
            <w:szCs w:val="22"/>
            <w:u w:val="single"/>
            <w:lang w:val="en-US"/>
          </w:rPr>
          <w:t>Notifications/contract addenda</w:t>
        </w:r>
      </w:hyperlink>
      <w:r w:rsidR="00123C52" w:rsidRPr="001E3D58">
        <w:rPr>
          <w:rFonts w:ascii="Trebuchet MS" w:eastAsia="Trebuchet MS" w:hAnsi="Trebuchet MS" w:cs="Trebuchet MS"/>
          <w:b/>
          <w:sz w:val="22"/>
          <w:szCs w:val="22"/>
          <w:lang w:val="en-US"/>
        </w:rPr>
        <w:t xml:space="preserve"> </w:t>
      </w:r>
    </w:p>
    <w:p w14:paraId="27D6FC45"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2bn6wsx">
        <w:r w:rsidR="00123C52" w:rsidRPr="001E3D58">
          <w:rPr>
            <w:rFonts w:ascii="Trebuchet MS" w:eastAsia="Trebuchet MS" w:hAnsi="Trebuchet MS" w:cs="Trebuchet MS"/>
            <w:b/>
            <w:color w:val="0000FF"/>
            <w:sz w:val="22"/>
            <w:szCs w:val="22"/>
            <w:u w:val="single"/>
            <w:lang w:val="en-US"/>
          </w:rPr>
          <w:t>Project level decomittment</w:t>
        </w:r>
      </w:hyperlink>
      <w:r w:rsidR="00123C52" w:rsidRPr="001E3D58">
        <w:rPr>
          <w:rFonts w:ascii="Trebuchet MS" w:eastAsia="Trebuchet MS" w:hAnsi="Trebuchet MS" w:cs="Trebuchet MS"/>
          <w:b/>
          <w:sz w:val="22"/>
          <w:szCs w:val="22"/>
          <w:lang w:val="en-US"/>
        </w:rPr>
        <w:t xml:space="preserve"> </w:t>
      </w:r>
    </w:p>
    <w:p w14:paraId="7D98B76F"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qsh70q">
        <w:r w:rsidR="00123C52" w:rsidRPr="001E3D58">
          <w:rPr>
            <w:rFonts w:ascii="Trebuchet MS" w:eastAsia="Trebuchet MS" w:hAnsi="Trebuchet MS" w:cs="Trebuchet MS"/>
            <w:b/>
            <w:color w:val="0000FF"/>
            <w:sz w:val="22"/>
            <w:szCs w:val="22"/>
            <w:u w:val="single"/>
            <w:lang w:val="en-US"/>
          </w:rPr>
          <w:t>Irregularities and frauds</w:t>
        </w:r>
      </w:hyperlink>
    </w:p>
    <w:p w14:paraId="66C20B64"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3as4poj">
        <w:r w:rsidR="00123C52" w:rsidRPr="001E3D58">
          <w:rPr>
            <w:rFonts w:ascii="Trebuchet MS" w:eastAsia="Trebuchet MS" w:hAnsi="Trebuchet MS" w:cs="Trebuchet MS"/>
            <w:b/>
            <w:color w:val="0000FF"/>
            <w:sz w:val="22"/>
            <w:szCs w:val="22"/>
            <w:u w:val="single"/>
            <w:lang w:val="en-US"/>
          </w:rPr>
          <w:t>Common errors</w:t>
        </w:r>
      </w:hyperlink>
      <w:r w:rsidR="00123C52" w:rsidRPr="001E3D58">
        <w:rPr>
          <w:rFonts w:ascii="Trebuchet MS" w:eastAsia="Trebuchet MS" w:hAnsi="Trebuchet MS" w:cs="Trebuchet MS"/>
          <w:b/>
          <w:sz w:val="22"/>
          <w:szCs w:val="22"/>
          <w:lang w:val="en-US"/>
        </w:rPr>
        <w:t xml:space="preserve"> </w:t>
      </w:r>
    </w:p>
    <w:p w14:paraId="3D3BF516" w14:textId="77777777" w:rsidR="000576DF" w:rsidRPr="001E3D58" w:rsidRDefault="00FC4C85" w:rsidP="00997ABE">
      <w:pPr>
        <w:numPr>
          <w:ilvl w:val="0"/>
          <w:numId w:val="61"/>
        </w:numPr>
        <w:spacing w:before="120" w:line="360" w:lineRule="auto"/>
        <w:ind w:left="567" w:hanging="283"/>
        <w:rPr>
          <w:rFonts w:ascii="Trebuchet MS" w:eastAsia="Trebuchet MS" w:hAnsi="Trebuchet MS" w:cs="Trebuchet MS"/>
          <w:b/>
          <w:sz w:val="22"/>
          <w:szCs w:val="22"/>
          <w:lang w:val="en-US"/>
        </w:rPr>
      </w:pPr>
      <w:r w:rsidRPr="001E3D58">
        <w:rPr>
          <w:rFonts w:ascii="Trebuchet MS" w:eastAsia="Trebuchet MS" w:hAnsi="Trebuchet MS" w:cs="Trebuchet MS"/>
          <w:b/>
          <w:color w:val="0000FF"/>
          <w:sz w:val="22"/>
          <w:szCs w:val="22"/>
          <w:u w:val="single"/>
          <w:lang w:val="en-US"/>
        </w:rPr>
        <w:t>Final</w:t>
      </w:r>
      <w:r w:rsidR="00123C52" w:rsidRPr="001E3D58">
        <w:rPr>
          <w:rFonts w:ascii="Trebuchet MS" w:eastAsia="Trebuchet MS" w:hAnsi="Trebuchet MS" w:cs="Trebuchet MS"/>
          <w:b/>
          <w:color w:val="0000FF"/>
          <w:sz w:val="22"/>
          <w:szCs w:val="22"/>
          <w:u w:val="single"/>
          <w:lang w:val="en-US"/>
        </w:rPr>
        <w:t xml:space="preserve"> reports</w:t>
      </w:r>
      <w:r w:rsidR="00123C52" w:rsidRPr="001E3D58">
        <w:rPr>
          <w:rFonts w:ascii="Trebuchet MS" w:eastAsia="Trebuchet MS" w:hAnsi="Trebuchet MS" w:cs="Trebuchet MS"/>
          <w:b/>
          <w:sz w:val="22"/>
          <w:szCs w:val="22"/>
          <w:lang w:val="en-US"/>
        </w:rPr>
        <w:t xml:space="preserve"> </w:t>
      </w:r>
    </w:p>
    <w:p w14:paraId="40362D33" w14:textId="77777777" w:rsidR="000576DF" w:rsidRPr="001E3D58" w:rsidRDefault="006C5D44">
      <w:pPr>
        <w:numPr>
          <w:ilvl w:val="0"/>
          <w:numId w:val="61"/>
        </w:numPr>
        <w:spacing w:before="120" w:line="360" w:lineRule="auto"/>
        <w:ind w:left="567" w:hanging="283"/>
        <w:rPr>
          <w:rFonts w:ascii="Trebuchet MS" w:eastAsia="Trebuchet MS" w:hAnsi="Trebuchet MS" w:cs="Trebuchet MS"/>
          <w:b/>
          <w:sz w:val="22"/>
          <w:szCs w:val="22"/>
          <w:lang w:val="en-US"/>
        </w:rPr>
      </w:pPr>
      <w:hyperlink w:anchor="_49x2ik5">
        <w:r w:rsidR="00123C52" w:rsidRPr="001E3D58">
          <w:rPr>
            <w:rFonts w:ascii="Trebuchet MS" w:eastAsia="Trebuchet MS" w:hAnsi="Trebuchet MS" w:cs="Trebuchet MS"/>
            <w:b/>
            <w:color w:val="0000FF"/>
            <w:sz w:val="22"/>
            <w:szCs w:val="22"/>
            <w:u w:val="single"/>
            <w:lang w:val="en-US"/>
          </w:rPr>
          <w:t>Indicators</w:t>
        </w:r>
      </w:hyperlink>
      <w:r w:rsidR="00123C52" w:rsidRPr="001E3D58">
        <w:rPr>
          <w:rFonts w:ascii="Trebuchet MS" w:eastAsia="Trebuchet MS" w:hAnsi="Trebuchet MS" w:cs="Trebuchet MS"/>
          <w:b/>
          <w:sz w:val="22"/>
          <w:szCs w:val="22"/>
          <w:lang w:val="en-US"/>
        </w:rPr>
        <w:t xml:space="preserve"> </w:t>
      </w:r>
    </w:p>
    <w:p w14:paraId="7970E00E"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2p2csry">
        <w:r w:rsidRPr="001E3D58">
          <w:rPr>
            <w:rFonts w:ascii="Trebuchet MS" w:eastAsia="Trebuchet MS" w:hAnsi="Trebuchet MS" w:cs="Trebuchet MS"/>
            <w:b/>
            <w:color w:val="0000FF"/>
            <w:sz w:val="22"/>
            <w:szCs w:val="22"/>
            <w:u w:val="single"/>
            <w:lang w:val="en-US"/>
          </w:rPr>
          <w:t>Info and Publicity</w:t>
        </w:r>
      </w:hyperlink>
      <w:r w:rsidRPr="001E3D58">
        <w:rPr>
          <w:rFonts w:ascii="Trebuchet MS" w:eastAsia="Trebuchet MS" w:hAnsi="Trebuchet MS" w:cs="Trebuchet MS"/>
          <w:b/>
          <w:sz w:val="22"/>
          <w:szCs w:val="22"/>
          <w:lang w:val="en-US"/>
        </w:rPr>
        <w:t xml:space="preserve"> </w:t>
      </w:r>
    </w:p>
    <w:p w14:paraId="7A5073D1"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 xml:space="preserve"> </w:t>
      </w:r>
      <w:hyperlink w:anchor="_147n2zr">
        <w:r w:rsidRPr="001E3D58">
          <w:rPr>
            <w:rFonts w:ascii="Trebuchet MS" w:eastAsia="Trebuchet MS" w:hAnsi="Trebuchet MS" w:cs="Trebuchet MS"/>
            <w:b/>
            <w:color w:val="0000FF"/>
            <w:sz w:val="22"/>
            <w:szCs w:val="22"/>
            <w:u w:val="single"/>
            <w:lang w:val="en-US"/>
          </w:rPr>
          <w:t>After project finalization</w:t>
        </w:r>
      </w:hyperlink>
    </w:p>
    <w:p w14:paraId="7B780724"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3o7alnk">
        <w:r w:rsidRPr="001E3D58">
          <w:rPr>
            <w:rFonts w:ascii="Trebuchet MS" w:eastAsia="Trebuchet MS" w:hAnsi="Trebuchet MS" w:cs="Trebuchet MS"/>
            <w:b/>
            <w:color w:val="0000FF"/>
            <w:sz w:val="22"/>
            <w:szCs w:val="22"/>
            <w:u w:val="single"/>
            <w:lang w:val="en-US"/>
          </w:rPr>
          <w:t>What does a LB have to do after the project is finalized?</w:t>
        </w:r>
      </w:hyperlink>
    </w:p>
    <w:p w14:paraId="46B6F7C6" w14:textId="77777777" w:rsidR="000576DF" w:rsidRPr="001E3D58" w:rsidRDefault="006C5D44">
      <w:pPr>
        <w:numPr>
          <w:ilvl w:val="0"/>
          <w:numId w:val="61"/>
        </w:numPr>
        <w:spacing w:before="120" w:line="360" w:lineRule="auto"/>
        <w:ind w:hanging="360"/>
        <w:rPr>
          <w:rFonts w:ascii="Trebuchet MS" w:eastAsia="Trebuchet MS" w:hAnsi="Trebuchet MS" w:cs="Trebuchet MS"/>
          <w:b/>
          <w:sz w:val="22"/>
          <w:szCs w:val="22"/>
          <w:lang w:val="en-US"/>
        </w:rPr>
      </w:pPr>
      <w:hyperlink w:anchor="_23ckvvd">
        <w:r w:rsidR="00123C52" w:rsidRPr="001E3D58">
          <w:rPr>
            <w:rFonts w:ascii="Trebuchet MS" w:eastAsia="Trebuchet MS" w:hAnsi="Trebuchet MS" w:cs="Trebuchet MS"/>
            <w:b/>
            <w:color w:val="0000FF"/>
            <w:sz w:val="22"/>
            <w:szCs w:val="22"/>
            <w:u w:val="single"/>
            <w:lang w:val="en-US"/>
          </w:rPr>
          <w:t xml:space="preserve"> What does a project beneficiary have to do after the project is finalized?</w:t>
        </w:r>
      </w:hyperlink>
    </w:p>
    <w:p w14:paraId="744C3EF8"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ihv636">
        <w:r w:rsidRPr="001E3D58">
          <w:rPr>
            <w:rFonts w:ascii="Trebuchet MS" w:eastAsia="Trebuchet MS" w:hAnsi="Trebuchet MS" w:cs="Trebuchet MS"/>
            <w:b/>
            <w:color w:val="0000FF"/>
            <w:sz w:val="22"/>
            <w:szCs w:val="22"/>
            <w:u w:val="single"/>
            <w:lang w:val="en-US"/>
          </w:rPr>
          <w:t>Availability of documents</w:t>
        </w:r>
      </w:hyperlink>
    </w:p>
    <w:p w14:paraId="2C189A58" w14:textId="77777777" w:rsidR="000576DF" w:rsidRPr="00E55C55"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32hioqz">
        <w:r w:rsidRPr="001E3D58">
          <w:rPr>
            <w:rFonts w:ascii="Trebuchet MS" w:eastAsia="Trebuchet MS" w:hAnsi="Trebuchet MS" w:cs="Trebuchet MS"/>
            <w:b/>
            <w:color w:val="0000FF"/>
            <w:sz w:val="22"/>
            <w:szCs w:val="22"/>
            <w:u w:val="single"/>
            <w:lang w:val="en-US"/>
          </w:rPr>
          <w:t>Legal framework</w:t>
        </w:r>
      </w:hyperlink>
    </w:p>
    <w:p w14:paraId="46E5EB53" w14:textId="77777777" w:rsidR="00027011" w:rsidRDefault="00027011">
      <w:pPr>
        <w:rPr>
          <w:rFonts w:ascii="Trebuchet MS" w:eastAsia="Trebuchet MS" w:hAnsi="Trebuchet MS" w:cs="Trebuchet MS"/>
          <w:b/>
          <w:color w:val="0000FF"/>
          <w:sz w:val="22"/>
          <w:szCs w:val="22"/>
          <w:u w:val="single"/>
          <w:lang w:val="en-US"/>
        </w:rPr>
      </w:pPr>
      <w:r>
        <w:rPr>
          <w:rFonts w:ascii="Trebuchet MS" w:eastAsia="Trebuchet MS" w:hAnsi="Trebuchet MS" w:cs="Trebuchet MS"/>
          <w:b/>
          <w:color w:val="0000FF"/>
          <w:sz w:val="22"/>
          <w:szCs w:val="22"/>
          <w:u w:val="single"/>
          <w:lang w:val="en-US"/>
        </w:rPr>
        <w:br w:type="page"/>
      </w:r>
    </w:p>
    <w:p w14:paraId="7D81A252" w14:textId="77777777" w:rsidR="00027011" w:rsidRPr="001E3D58" w:rsidRDefault="00027011" w:rsidP="00027011">
      <w:pPr>
        <w:spacing w:before="120" w:line="360" w:lineRule="auto"/>
        <w:ind w:left="644"/>
        <w:rPr>
          <w:rFonts w:ascii="Trebuchet MS" w:eastAsia="Trebuchet MS" w:hAnsi="Trebuchet MS" w:cs="Trebuchet MS"/>
          <w:b/>
          <w:sz w:val="22"/>
          <w:szCs w:val="22"/>
          <w:lang w:val="en-US"/>
        </w:rPr>
      </w:pPr>
    </w:p>
    <w:p w14:paraId="713D1574" w14:textId="77777777" w:rsidR="000576DF" w:rsidRPr="001E3D58" w:rsidRDefault="00123C52">
      <w:pPr>
        <w:spacing w:before="360" w:line="360" w:lineRule="auto"/>
        <w:ind w:left="357"/>
        <w:jc w:val="both"/>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List of Annexes:</w:t>
      </w:r>
    </w:p>
    <w:p w14:paraId="4F6CF21C" w14:textId="77777777" w:rsidR="000576DF" w:rsidRPr="001E3D58" w:rsidRDefault="00123C52">
      <w:pPr>
        <w:spacing w:before="120" w:line="360" w:lineRule="auto"/>
        <w:ind w:firstLine="284"/>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2.</w:t>
      </w:r>
      <w:r w:rsidRPr="001E3D58">
        <w:rPr>
          <w:rFonts w:ascii="Trebuchet MS" w:eastAsia="Trebuchet MS" w:hAnsi="Trebuchet MS" w:cs="Trebuchet MS"/>
          <w:b/>
          <w:sz w:val="22"/>
          <w:szCs w:val="22"/>
          <w:lang w:val="en-US"/>
        </w:rPr>
        <w:tab/>
        <w:t>Pre-contracting</w:t>
      </w:r>
    </w:p>
    <w:p w14:paraId="2190F676" w14:textId="77777777" w:rsidR="000576DF" w:rsidRPr="001E3D58" w:rsidRDefault="00123C52">
      <w:pPr>
        <w:numPr>
          <w:ilvl w:val="0"/>
          <w:numId w:val="9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2  – Financial identification form</w:t>
      </w:r>
    </w:p>
    <w:p w14:paraId="514BE1FC" w14:textId="77777777" w:rsidR="00DE111E" w:rsidRPr="001E3D58" w:rsidRDefault="00DE111E">
      <w:pPr>
        <w:numPr>
          <w:ilvl w:val="0"/>
          <w:numId w:val="9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3 – Graphic for defining the eMS reporting periods</w:t>
      </w:r>
    </w:p>
    <w:p w14:paraId="67296792" w14:textId="77777777" w:rsidR="000576DF" w:rsidRPr="001E3D58" w:rsidRDefault="00123C52">
      <w:pPr>
        <w:spacing w:before="120" w:line="360" w:lineRule="auto"/>
        <w:ind w:left="709"/>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Project implementation</w:t>
      </w:r>
    </w:p>
    <w:p w14:paraId="3A7742E0" w14:textId="77777777" w:rsidR="000576DF" w:rsidRPr="001E3D58" w:rsidRDefault="00123C52">
      <w:pPr>
        <w:numPr>
          <w:ilvl w:val="0"/>
          <w:numId w:val="94"/>
        </w:numPr>
        <w:tabs>
          <w:tab w:val="left" w:pos="851"/>
        </w:tabs>
        <w:spacing w:before="120" w:line="360" w:lineRule="auto"/>
        <w:ind w:left="709" w:firstLine="0"/>
        <w:rPr>
          <w:i/>
          <w:sz w:val="22"/>
          <w:szCs w:val="22"/>
          <w:lang w:val="en-US"/>
        </w:rPr>
      </w:pPr>
      <w:r w:rsidRPr="001E3D58">
        <w:rPr>
          <w:rFonts w:ascii="Trebuchet MS" w:eastAsia="Trebuchet MS" w:hAnsi="Trebuchet MS" w:cs="Trebuchet MS"/>
          <w:i/>
          <w:sz w:val="22"/>
          <w:szCs w:val="22"/>
          <w:lang w:val="en-US"/>
        </w:rPr>
        <w:t xml:space="preserve"> Annex  - Co-financing package – for Bulgarian beneficiaries</w:t>
      </w:r>
    </w:p>
    <w:p w14:paraId="0C4D685D"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12. Preparing </w:t>
      </w:r>
      <w:r w:rsidR="00997ABE" w:rsidRPr="001E3D58">
        <w:rPr>
          <w:rFonts w:ascii="Trebuchet MS" w:eastAsia="Trebuchet MS" w:hAnsi="Trebuchet MS" w:cs="Trebuchet MS"/>
          <w:b/>
          <w:sz w:val="22"/>
          <w:szCs w:val="22"/>
          <w:lang w:val="en-US"/>
        </w:rPr>
        <w:t>partner reports</w:t>
      </w:r>
      <w:r w:rsidRPr="001E3D58">
        <w:rPr>
          <w:rFonts w:ascii="Trebuchet MS" w:eastAsia="Trebuchet MS" w:hAnsi="Trebuchet MS" w:cs="Trebuchet MS"/>
          <w:b/>
          <w:sz w:val="22"/>
          <w:szCs w:val="22"/>
          <w:lang w:val="en-US"/>
        </w:rPr>
        <w:t xml:space="preserve"> </w:t>
      </w:r>
    </w:p>
    <w:p w14:paraId="10A97B39"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 xml:space="preserve">Annex 12.1 –– (Public) Procurement report – to be filled by the Romanian/Bulgarian beneficiaries    </w:t>
      </w:r>
    </w:p>
    <w:p w14:paraId="50E8FF77" w14:textId="77777777" w:rsidR="000576DF" w:rsidRPr="001E3D58" w:rsidRDefault="00123C52" w:rsidP="00E13FF6">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2</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xml:space="preserve">-- List of expenditures – </w:t>
      </w:r>
      <w:r w:rsidR="00B902F5" w:rsidRPr="001E3D58">
        <w:rPr>
          <w:rFonts w:ascii="Trebuchet MS" w:eastAsia="Trebuchet MS" w:hAnsi="Trebuchet MS" w:cs="Trebuchet MS"/>
          <w:i/>
          <w:sz w:val="22"/>
          <w:szCs w:val="22"/>
          <w:lang w:val="en-US"/>
        </w:rPr>
        <w:t xml:space="preserve">filled </w:t>
      </w:r>
      <w:r w:rsidR="006F3098" w:rsidRPr="001E3D58">
        <w:rPr>
          <w:rFonts w:ascii="Trebuchet MS" w:eastAsia="Trebuchet MS" w:hAnsi="Trebuchet MS" w:cs="Trebuchet MS"/>
          <w:i/>
          <w:sz w:val="22"/>
          <w:szCs w:val="22"/>
          <w:lang w:val="en-US"/>
        </w:rPr>
        <w:t xml:space="preserve">in </w:t>
      </w:r>
      <w:r w:rsidRPr="001E3D58">
        <w:rPr>
          <w:rFonts w:ascii="Trebuchet MS" w:eastAsia="Trebuchet MS" w:hAnsi="Trebuchet MS" w:cs="Trebuchet MS"/>
          <w:i/>
          <w:sz w:val="22"/>
          <w:szCs w:val="22"/>
          <w:lang w:val="en-US"/>
        </w:rPr>
        <w:t xml:space="preserve">eMS - </w:t>
      </w:r>
    </w:p>
    <w:p w14:paraId="159D5632"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3</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Declaration on own responsibility regarding the VAT request</w:t>
      </w:r>
    </w:p>
    <w:p w14:paraId="50006719"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4</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Declaration on own responsibility regarding the state aid</w:t>
      </w:r>
    </w:p>
    <w:p w14:paraId="3A8006FE"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5</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xml:space="preserve">– Partner report - to be filled by the Romanian/Bulgarian beneficiaries </w:t>
      </w:r>
      <w:r w:rsidR="006F3098" w:rsidRPr="001E3D58">
        <w:rPr>
          <w:rFonts w:ascii="Trebuchet MS" w:eastAsia="Trebuchet MS" w:hAnsi="Trebuchet MS" w:cs="Trebuchet MS"/>
          <w:i/>
          <w:sz w:val="22"/>
          <w:szCs w:val="22"/>
          <w:lang w:val="en-US"/>
        </w:rPr>
        <w:t>in eMS</w:t>
      </w:r>
    </w:p>
    <w:p w14:paraId="5C99211A"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13. F</w:t>
      </w:r>
      <w:r w:rsidR="00997ABE" w:rsidRPr="001E3D58">
        <w:rPr>
          <w:rFonts w:ascii="Trebuchet MS" w:eastAsia="Trebuchet MS" w:hAnsi="Trebuchet MS" w:cs="Trebuchet MS"/>
          <w:b/>
          <w:sz w:val="22"/>
          <w:szCs w:val="22"/>
          <w:lang w:val="en-US"/>
        </w:rPr>
        <w:t>irst level control</w:t>
      </w:r>
    </w:p>
    <w:p w14:paraId="7997D2AF"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13.1 - First level control report – to be filled by the Romanian/Bulgarian first level controllers</w:t>
      </w:r>
    </w:p>
    <w:p w14:paraId="507A8786" w14:textId="77777777" w:rsidR="000576DF" w:rsidRPr="001E3D58" w:rsidRDefault="00123C52">
      <w:pPr>
        <w:numPr>
          <w:ilvl w:val="0"/>
          <w:numId w:val="46"/>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to the First level control report related to the financial corrections - to be filled in by the Bulgarian first level controllers</w:t>
      </w:r>
    </w:p>
    <w:p w14:paraId="07ADF494"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13.2 - Checklist of the documents attached to the request of first level control - to be filled by the Romanian/Bulgarian first level controllers</w:t>
      </w:r>
    </w:p>
    <w:p w14:paraId="378C7D86"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13.3 - Checklist of (public) procurement – to be filled only by the Romanian/Bulgarian first level controllers  </w:t>
      </w:r>
    </w:p>
    <w:p w14:paraId="23B85A85"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13.4 – First Level Control Certificate</w:t>
      </w:r>
    </w:p>
    <w:p w14:paraId="727555D0"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lastRenderedPageBreak/>
        <w:t>Annex 13.5 – On-the-spot report - to be filled by the Romanian/Bulgarian first level controllers</w:t>
      </w:r>
    </w:p>
    <w:p w14:paraId="1A6A00EE" w14:textId="77777777" w:rsidR="000576DF" w:rsidRPr="00C66440" w:rsidRDefault="00123C52">
      <w:pPr>
        <w:numPr>
          <w:ilvl w:val="0"/>
          <w:numId w:val="32"/>
        </w:numPr>
        <w:spacing w:before="120" w:line="360" w:lineRule="auto"/>
        <w:ind w:hanging="360"/>
        <w:jc w:val="both"/>
        <w:rPr>
          <w:i/>
          <w:sz w:val="22"/>
          <w:szCs w:val="22"/>
          <w:lang w:val="en-US"/>
        </w:rPr>
      </w:pPr>
      <w:r w:rsidRPr="00C66440">
        <w:rPr>
          <w:rFonts w:ascii="Trebuchet MS" w:eastAsia="Trebuchet MS" w:hAnsi="Trebuchet MS" w:cs="Trebuchet MS"/>
          <w:i/>
          <w:sz w:val="22"/>
          <w:szCs w:val="22"/>
          <w:lang w:val="en-US"/>
        </w:rPr>
        <w:t>Annex 13.6 - Administrative cross-check – to be filled by the NA representatives</w:t>
      </w:r>
    </w:p>
    <w:p w14:paraId="6FB26161"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13.7 - Notification for suspicion of irregularity and fraud – to be filled by Bulgarian first level controllers</w:t>
      </w:r>
    </w:p>
    <w:p w14:paraId="294ECBE9"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14. </w:t>
      </w:r>
      <w:r w:rsidR="00997ABE" w:rsidRPr="001E3D58">
        <w:rPr>
          <w:rFonts w:ascii="Trebuchet MS" w:eastAsia="Trebuchet MS" w:hAnsi="Trebuchet MS" w:cs="Trebuchet MS"/>
          <w:b/>
          <w:sz w:val="22"/>
          <w:szCs w:val="22"/>
          <w:lang w:val="en-US"/>
        </w:rPr>
        <w:t>Pro</w:t>
      </w:r>
      <w:r w:rsidR="00DF6B1F" w:rsidRPr="001E3D58">
        <w:rPr>
          <w:rFonts w:ascii="Trebuchet MS" w:eastAsia="Trebuchet MS" w:hAnsi="Trebuchet MS" w:cs="Trebuchet MS"/>
          <w:b/>
          <w:sz w:val="22"/>
          <w:szCs w:val="22"/>
          <w:lang w:val="en-US"/>
        </w:rPr>
        <w:t>ject</w:t>
      </w:r>
      <w:r w:rsidR="00997ABE" w:rsidRPr="001E3D58">
        <w:rPr>
          <w:rFonts w:ascii="Trebuchet MS" w:eastAsia="Trebuchet MS" w:hAnsi="Trebuchet MS" w:cs="Trebuchet MS"/>
          <w:b/>
          <w:sz w:val="22"/>
          <w:szCs w:val="22"/>
          <w:lang w:val="en-US"/>
        </w:rPr>
        <w:t xml:space="preserve"> reports</w:t>
      </w:r>
      <w:r w:rsidRPr="001E3D58">
        <w:rPr>
          <w:rFonts w:ascii="Trebuchet MS" w:eastAsia="Trebuchet MS" w:hAnsi="Trebuchet MS" w:cs="Trebuchet MS"/>
          <w:b/>
          <w:sz w:val="22"/>
          <w:szCs w:val="22"/>
          <w:lang w:val="en-US"/>
        </w:rPr>
        <w:t xml:space="preserve"> </w:t>
      </w:r>
    </w:p>
    <w:p w14:paraId="4EF18548" w14:textId="77777777" w:rsidR="000576DF" w:rsidRPr="001E3D58" w:rsidRDefault="00123C52">
      <w:pPr>
        <w:numPr>
          <w:ilvl w:val="0"/>
          <w:numId w:val="3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14.1 - Request for advance payment (for Ro partners) – to be filled by the partner</w:t>
      </w:r>
    </w:p>
    <w:p w14:paraId="2292FA9E" w14:textId="77777777" w:rsidR="000576DF" w:rsidRPr="001E3D58" w:rsidRDefault="00123C52">
      <w:pPr>
        <w:numPr>
          <w:ilvl w:val="0"/>
          <w:numId w:val="3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14.1 - Request for advance payment (for Bg partners) – to be filled by the partner</w:t>
      </w:r>
    </w:p>
    <w:p w14:paraId="7BA5429B"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17. Irregularities and frauds</w:t>
      </w:r>
    </w:p>
    <w:p w14:paraId="0DF931E4" w14:textId="77777777" w:rsidR="000576DF" w:rsidRPr="001E3D58" w:rsidRDefault="00123C52">
      <w:pPr>
        <w:numPr>
          <w:ilvl w:val="0"/>
          <w:numId w:val="108"/>
        </w:numPr>
        <w:spacing w:before="120" w:line="360" w:lineRule="auto"/>
        <w:ind w:hanging="360"/>
        <w:rPr>
          <w:b/>
          <w:i/>
          <w:sz w:val="22"/>
          <w:szCs w:val="22"/>
          <w:lang w:val="en-US"/>
        </w:rPr>
      </w:pPr>
      <w:r w:rsidRPr="001E3D58">
        <w:rPr>
          <w:rFonts w:ascii="Trebuchet MS" w:eastAsia="Trebuchet MS" w:hAnsi="Trebuchet MS" w:cs="Trebuchet MS"/>
          <w:i/>
          <w:sz w:val="22"/>
          <w:szCs w:val="22"/>
          <w:lang w:val="en-US"/>
        </w:rPr>
        <w:t>Annex 17 - Template regarding Conflicts of Interest Declaration and confidentiality</w:t>
      </w:r>
    </w:p>
    <w:p w14:paraId="2BFBBBCA" w14:textId="77777777" w:rsidR="000576DF" w:rsidRPr="001E3D58" w:rsidRDefault="00123C52">
      <w:pPr>
        <w:spacing w:before="120" w:line="360" w:lineRule="auto"/>
        <w:ind w:left="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19. </w:t>
      </w:r>
      <w:r w:rsidR="00E511C3" w:rsidRPr="001E3D58">
        <w:rPr>
          <w:rFonts w:ascii="Trebuchet MS" w:eastAsia="Trebuchet MS" w:hAnsi="Trebuchet MS" w:cs="Trebuchet MS"/>
          <w:b/>
          <w:sz w:val="22"/>
          <w:szCs w:val="22"/>
          <w:lang w:val="en-US"/>
        </w:rPr>
        <w:t xml:space="preserve">Final </w:t>
      </w:r>
      <w:r w:rsidRPr="001E3D58">
        <w:rPr>
          <w:rFonts w:ascii="Trebuchet MS" w:eastAsia="Trebuchet MS" w:hAnsi="Trebuchet MS" w:cs="Trebuchet MS"/>
          <w:b/>
          <w:sz w:val="22"/>
          <w:szCs w:val="22"/>
          <w:lang w:val="en-US"/>
        </w:rPr>
        <w:t>reports</w:t>
      </w:r>
    </w:p>
    <w:p w14:paraId="7360048E" w14:textId="77777777" w:rsidR="000576DF" w:rsidRPr="001E3D58" w:rsidRDefault="00123C52">
      <w:pPr>
        <w:numPr>
          <w:ilvl w:val="0"/>
          <w:numId w:val="108"/>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 xml:space="preserve">Annex 19.1 - </w:t>
      </w:r>
      <w:r w:rsidR="00E511C3" w:rsidRPr="001E3D58">
        <w:rPr>
          <w:rFonts w:ascii="Trebuchet MS" w:eastAsia="Trebuchet MS" w:hAnsi="Trebuchet MS" w:cs="Trebuchet MS"/>
          <w:i/>
          <w:sz w:val="22"/>
          <w:szCs w:val="22"/>
          <w:lang w:val="en-US"/>
        </w:rPr>
        <w:t xml:space="preserve">Final </w:t>
      </w:r>
      <w:r w:rsidRPr="001E3D58">
        <w:rPr>
          <w:rFonts w:ascii="Trebuchet MS" w:eastAsia="Trebuchet MS" w:hAnsi="Trebuchet MS" w:cs="Trebuchet MS"/>
          <w:i/>
          <w:sz w:val="22"/>
          <w:szCs w:val="22"/>
          <w:lang w:val="en-US"/>
        </w:rPr>
        <w:t xml:space="preserve">report – to be filled by the </w:t>
      </w:r>
      <w:r w:rsidR="00E511C3" w:rsidRPr="001E3D58">
        <w:rPr>
          <w:rFonts w:ascii="Trebuchet MS" w:eastAsia="Trebuchet MS" w:hAnsi="Trebuchet MS" w:cs="Trebuchet MS"/>
          <w:i/>
          <w:sz w:val="22"/>
          <w:szCs w:val="22"/>
          <w:lang w:val="en-US"/>
        </w:rPr>
        <w:t>Lead beneficiary</w:t>
      </w:r>
    </w:p>
    <w:p w14:paraId="459BA310" w14:textId="77777777" w:rsidR="000576DF" w:rsidRPr="007637A8" w:rsidRDefault="00123C52">
      <w:pPr>
        <w:numPr>
          <w:ilvl w:val="0"/>
          <w:numId w:val="108"/>
        </w:numPr>
        <w:spacing w:before="120" w:line="360" w:lineRule="auto"/>
        <w:ind w:hanging="360"/>
        <w:rPr>
          <w:i/>
          <w:sz w:val="22"/>
          <w:szCs w:val="22"/>
          <w:lang w:val="en-US"/>
        </w:rPr>
      </w:pPr>
      <w:r w:rsidRPr="007637A8">
        <w:rPr>
          <w:rFonts w:ascii="Trebuchet MS" w:eastAsia="Trebuchet MS" w:hAnsi="Trebuchet MS" w:cs="Trebuchet MS"/>
          <w:i/>
          <w:sz w:val="22"/>
          <w:szCs w:val="22"/>
          <w:lang w:val="en-US"/>
        </w:rPr>
        <w:t xml:space="preserve">Annex 19.2 - Equal opportunities and non-discrimination questionnaire </w:t>
      </w:r>
    </w:p>
    <w:p w14:paraId="7ECB70CE" w14:textId="77777777" w:rsidR="000576DF" w:rsidRPr="001E3D58" w:rsidRDefault="00123C52">
      <w:pPr>
        <w:numPr>
          <w:ilvl w:val="0"/>
          <w:numId w:val="108"/>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19.3 - Questionnaire on environmental protection</w:t>
      </w:r>
    </w:p>
    <w:p w14:paraId="5DB3806D" w14:textId="77777777" w:rsidR="00364DDA" w:rsidRPr="001E3D58" w:rsidRDefault="00E511C3" w:rsidP="00364DDA">
      <w:pPr>
        <w:spacing w:before="120" w:line="360" w:lineRule="auto"/>
        <w:ind w:left="810"/>
        <w:rPr>
          <w:i/>
          <w:sz w:val="22"/>
          <w:szCs w:val="22"/>
          <w:lang w:val="en-US"/>
        </w:rPr>
      </w:pPr>
      <w:r w:rsidRPr="00754C23">
        <w:rPr>
          <w:rFonts w:ascii="Trebuchet MS" w:eastAsia="Trebuchet MS" w:hAnsi="Trebuchet MS" w:cs="Trebuchet MS"/>
          <w:i/>
          <w:sz w:val="22"/>
          <w:szCs w:val="22"/>
          <w:lang w:val="en-US"/>
        </w:rPr>
        <w:t>Annex 19.4 - Annex Final report - list</w:t>
      </w:r>
      <w:r w:rsidRPr="00872A66">
        <w:rPr>
          <w:rFonts w:ascii="Trebuchet MS" w:eastAsia="Trebuchet MS" w:hAnsi="Trebuchet MS" w:cs="Trebuchet MS"/>
          <w:i/>
          <w:sz w:val="22"/>
          <w:szCs w:val="22"/>
          <w:lang w:val="en-US"/>
        </w:rPr>
        <w:t xml:space="preserve"> of equipment</w:t>
      </w:r>
      <w:r w:rsidR="001A37DE" w:rsidRPr="00872A66">
        <w:rPr>
          <w:rFonts w:ascii="Trebuchet MS" w:eastAsia="Trebuchet MS" w:hAnsi="Trebuchet MS" w:cs="Trebuchet MS"/>
          <w:i/>
          <w:sz w:val="22"/>
          <w:szCs w:val="22"/>
          <w:lang w:val="en-US"/>
        </w:rPr>
        <w:t>,</w:t>
      </w:r>
      <w:r w:rsidRPr="001E3D58">
        <w:rPr>
          <w:rFonts w:ascii="Trebuchet MS" w:eastAsia="Trebuchet MS" w:hAnsi="Trebuchet MS" w:cs="Trebuchet MS"/>
          <w:i/>
          <w:sz w:val="22"/>
          <w:szCs w:val="22"/>
          <w:lang w:val="en-US"/>
        </w:rPr>
        <w:t xml:space="preserve"> services and works</w:t>
      </w:r>
    </w:p>
    <w:p w14:paraId="4A52BD86" w14:textId="77777777" w:rsidR="00027011" w:rsidRDefault="00027011">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633D950B" w14:textId="77777777" w:rsidR="000576DF" w:rsidRPr="001E3D58" w:rsidRDefault="00123C52">
      <w:pPr>
        <w:pStyle w:val="Heading1"/>
        <w:pBdr>
          <w:bottom w:val="single" w:sz="4" w:space="1" w:color="000000"/>
        </w:pBdr>
        <w:tabs>
          <w:tab w:val="left" w:pos="9923"/>
        </w:tabs>
        <w:spacing w:before="600" w:after="120" w:line="360" w:lineRule="auto"/>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Glossary of terms</w:t>
      </w:r>
    </w:p>
    <w:p w14:paraId="4C8BBF41" w14:textId="77777777" w:rsidR="000576DF" w:rsidRPr="001E3D58" w:rsidRDefault="000576DF">
      <w:pPr>
        <w:tabs>
          <w:tab w:val="left" w:pos="9356"/>
        </w:tabs>
        <w:spacing w:line="360" w:lineRule="auto"/>
        <w:rPr>
          <w:rFonts w:ascii="Trebuchet MS" w:eastAsia="Trebuchet MS" w:hAnsi="Trebuchet MS" w:cs="Trebuchet MS"/>
          <w:sz w:val="22"/>
          <w:szCs w:val="22"/>
          <w:lang w:val="en-US"/>
        </w:rPr>
      </w:pPr>
    </w:p>
    <w:tbl>
      <w:tblPr>
        <w:tblStyle w:val="18"/>
        <w:tblW w:w="10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6"/>
        <w:gridCol w:w="8189"/>
      </w:tblGrid>
      <w:tr w:rsidR="000576DF" w:rsidRPr="001E3D58" w14:paraId="64DE4738" w14:textId="77777777" w:rsidTr="00BC2E55">
        <w:trPr>
          <w:trHeight w:val="380"/>
        </w:trPr>
        <w:tc>
          <w:tcPr>
            <w:tcW w:w="1896" w:type="dxa"/>
          </w:tcPr>
          <w:p w14:paraId="28350EE9"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Applicant</w:t>
            </w:r>
          </w:p>
          <w:p w14:paraId="1689C282" w14:textId="77777777" w:rsidR="000576DF" w:rsidRPr="001E3D58" w:rsidRDefault="000576DF">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3DF7C21A" w14:textId="77777777" w:rsidR="000576DF" w:rsidRPr="001E3D58" w:rsidRDefault="00123C52">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legal entity meeting the eligible criteria which submits an application to be financed by the programme</w:t>
            </w:r>
          </w:p>
        </w:tc>
      </w:tr>
      <w:tr w:rsidR="000576DF" w:rsidRPr="001E3D58" w14:paraId="73E2A7BD" w14:textId="77777777" w:rsidTr="00BC2E55">
        <w:trPr>
          <w:trHeight w:val="380"/>
        </w:trPr>
        <w:tc>
          <w:tcPr>
            <w:tcW w:w="1896" w:type="dxa"/>
          </w:tcPr>
          <w:p w14:paraId="3E5F1F23"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Assessment Working Group</w:t>
            </w:r>
          </w:p>
        </w:tc>
        <w:tc>
          <w:tcPr>
            <w:tcW w:w="8189" w:type="dxa"/>
            <w:vAlign w:val="center"/>
          </w:tcPr>
          <w:p w14:paraId="623A5BDA" w14:textId="77777777" w:rsidR="000576DF" w:rsidRPr="001E3D58" w:rsidRDefault="00123C52">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Working group established within JS responsible with assessing and ranking the applications received against the approved selection criteria.</w:t>
            </w:r>
            <w:r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sz w:val="22"/>
                <w:szCs w:val="22"/>
                <w:lang w:val="en-US"/>
              </w:rPr>
              <w:t>The MC is approving operations for financing, based on the work of the assessment working group, the MA conclusions of monitoring the assessment process and NA position.</w:t>
            </w:r>
          </w:p>
        </w:tc>
      </w:tr>
      <w:tr w:rsidR="000576DF" w:rsidRPr="001E3D58" w14:paraId="70156CF9" w14:textId="77777777" w:rsidTr="00BC2E55">
        <w:trPr>
          <w:trHeight w:val="380"/>
        </w:trPr>
        <w:tc>
          <w:tcPr>
            <w:tcW w:w="1896" w:type="dxa"/>
          </w:tcPr>
          <w:p w14:paraId="5949ECED"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Beneficiary</w:t>
            </w:r>
          </w:p>
        </w:tc>
        <w:tc>
          <w:tcPr>
            <w:tcW w:w="8189" w:type="dxa"/>
            <w:vAlign w:val="center"/>
          </w:tcPr>
          <w:p w14:paraId="04133643"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applicant whose application</w:t>
            </w:r>
            <w:r w:rsidR="002560E7" w:rsidRPr="007637A8">
              <w:rPr>
                <w:rFonts w:ascii="Trebuchet MS" w:eastAsia="Trebuchet MS" w:hAnsi="Trebuchet MS" w:cs="Trebuchet MS"/>
                <w:sz w:val="22"/>
                <w:szCs w:val="22"/>
                <w:lang w:val="en-US"/>
              </w:rPr>
              <w:t>/full application</w:t>
            </w:r>
            <w:r w:rsidRPr="001E3D58">
              <w:rPr>
                <w:rFonts w:ascii="Trebuchet MS" w:eastAsia="Trebuchet MS" w:hAnsi="Trebuchet MS" w:cs="Trebuchet MS"/>
                <w:sz w:val="22"/>
                <w:szCs w:val="22"/>
                <w:lang w:val="en-US"/>
              </w:rPr>
              <w:t xml:space="preserve"> has been approved for financing </w:t>
            </w:r>
          </w:p>
        </w:tc>
      </w:tr>
      <w:tr w:rsidR="000576DF" w:rsidRPr="001E3D58" w14:paraId="22DCECFD" w14:textId="77777777" w:rsidTr="00BC2E55">
        <w:trPr>
          <w:trHeight w:val="380"/>
        </w:trPr>
        <w:tc>
          <w:tcPr>
            <w:tcW w:w="1896" w:type="dxa"/>
          </w:tcPr>
          <w:p w14:paraId="010274FC"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Days</w:t>
            </w:r>
          </w:p>
        </w:tc>
        <w:tc>
          <w:tcPr>
            <w:tcW w:w="8189" w:type="dxa"/>
            <w:vAlign w:val="center"/>
          </w:tcPr>
          <w:p w14:paraId="564EAA02"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To the effect of this Project Implementation Manual, except where expressly provided so, days are considered calendar days</w:t>
            </w:r>
          </w:p>
        </w:tc>
      </w:tr>
      <w:tr w:rsidR="000576DF" w:rsidRPr="001E3D58" w14:paraId="6A8E15DE" w14:textId="77777777" w:rsidTr="00BC2E55">
        <w:trPr>
          <w:trHeight w:val="300"/>
        </w:trPr>
        <w:tc>
          <w:tcPr>
            <w:tcW w:w="1896" w:type="dxa"/>
          </w:tcPr>
          <w:p w14:paraId="107C782F"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Eligible expenditure</w:t>
            </w:r>
          </w:p>
          <w:p w14:paraId="121B677D" w14:textId="77777777" w:rsidR="000576DF" w:rsidRPr="001E3D58" w:rsidRDefault="000576DF">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405DD3AB"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highlight w:val="yellow"/>
                <w:lang w:val="en-US"/>
              </w:rPr>
            </w:pPr>
            <w:r w:rsidRPr="001E3D58">
              <w:rPr>
                <w:rFonts w:ascii="Trebuchet MS" w:eastAsia="Trebuchet MS" w:hAnsi="Trebuchet MS" w:cs="Trebuchet MS"/>
                <w:sz w:val="22"/>
                <w:szCs w:val="22"/>
                <w:lang w:val="en-US"/>
              </w:rPr>
              <w:t>Expenditures made by a Beneficiary, related to the projects financed through the programme, which could be financed from the structural instruments, as well as from the state budget and/or own Beneficiary contribution</w:t>
            </w:r>
          </w:p>
        </w:tc>
      </w:tr>
      <w:tr w:rsidR="000576DF" w:rsidRPr="001E3D58" w14:paraId="3F57B265" w14:textId="77777777" w:rsidTr="00BC2E55">
        <w:trPr>
          <w:trHeight w:val="300"/>
        </w:trPr>
        <w:tc>
          <w:tcPr>
            <w:tcW w:w="1896" w:type="dxa"/>
          </w:tcPr>
          <w:p w14:paraId="67E9E22D"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Eligible area/region</w:t>
            </w:r>
          </w:p>
        </w:tc>
        <w:tc>
          <w:tcPr>
            <w:tcW w:w="8189" w:type="dxa"/>
            <w:vAlign w:val="center"/>
          </w:tcPr>
          <w:p w14:paraId="1296D435"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Romanian counties and Bulgarian districts located in the border area, as mentioned in the programming document approved by the European Commission</w:t>
            </w:r>
          </w:p>
        </w:tc>
      </w:tr>
      <w:tr w:rsidR="000576DF" w:rsidRPr="001E3D58" w14:paraId="0E4B096A" w14:textId="77777777" w:rsidTr="00BC2E55">
        <w:trPr>
          <w:trHeight w:val="300"/>
        </w:trPr>
        <w:tc>
          <w:tcPr>
            <w:tcW w:w="1896" w:type="dxa"/>
          </w:tcPr>
          <w:p w14:paraId="2263AEED" w14:textId="77777777" w:rsidR="000576DF" w:rsidRPr="001E3D58" w:rsidRDefault="00123C52">
            <w:pPr>
              <w:tabs>
                <w:tab w:val="left" w:pos="9356"/>
              </w:tabs>
              <w:spacing w:before="120"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eMS</w:t>
            </w:r>
          </w:p>
        </w:tc>
        <w:tc>
          <w:tcPr>
            <w:tcW w:w="8189" w:type="dxa"/>
            <w:vAlign w:val="center"/>
          </w:tcPr>
          <w:p w14:paraId="653A7297"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Electronic monitoring system. The electronic Monitoring System (e-MS) is a dedicated online platform build by the Interact Prog</w:t>
            </w:r>
            <w:r w:rsidRPr="001E3D58">
              <w:rPr>
                <w:rFonts w:ascii="Trebuchet MS" w:eastAsia="Trebuchet MS" w:hAnsi="Trebuchet MS" w:cs="Trebuchet MS"/>
                <w:sz w:val="22"/>
                <w:szCs w:val="22"/>
                <w:lang w:val="en-US"/>
              </w:rPr>
              <w:t>ramme for the benefit of all Interreg Programmes, which allows the applicants to submit their applications and beneficiaries to submit online their expenditures and project reports.</w:t>
            </w:r>
          </w:p>
        </w:tc>
      </w:tr>
      <w:tr w:rsidR="000576DF" w:rsidRPr="001E3D58" w14:paraId="47164682" w14:textId="77777777" w:rsidTr="00BC2E55">
        <w:trPr>
          <w:trHeight w:val="300"/>
        </w:trPr>
        <w:tc>
          <w:tcPr>
            <w:tcW w:w="1896" w:type="dxa"/>
          </w:tcPr>
          <w:p w14:paraId="6FB4D2F7"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First level control</w:t>
            </w:r>
          </w:p>
        </w:tc>
        <w:tc>
          <w:tcPr>
            <w:tcW w:w="8189" w:type="dxa"/>
            <w:vAlign w:val="center"/>
          </w:tcPr>
          <w:p w14:paraId="070E350F"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procedures performed in order to verify that the co-financed products and services have been delivered and the works have been performed and that expenditure declared by the beneficiaries has been paid and that it complies with applicable law, the operational programme and the conditions for support of the operation</w:t>
            </w:r>
          </w:p>
        </w:tc>
      </w:tr>
      <w:tr w:rsidR="000576DF" w:rsidRPr="001E3D58" w14:paraId="2C721984" w14:textId="77777777" w:rsidTr="00BC2E55">
        <w:trPr>
          <w:trHeight w:val="300"/>
        </w:trPr>
        <w:tc>
          <w:tcPr>
            <w:tcW w:w="1896" w:type="dxa"/>
          </w:tcPr>
          <w:p w14:paraId="3C9BBCB2"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Hard project</w:t>
            </w:r>
          </w:p>
        </w:tc>
        <w:tc>
          <w:tcPr>
            <w:tcW w:w="8189" w:type="dxa"/>
            <w:vAlign w:val="center"/>
          </w:tcPr>
          <w:p w14:paraId="3DA2DFD7" w14:textId="77777777" w:rsidR="000576DF" w:rsidRPr="00754C23"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Project that has an investment</w:t>
            </w:r>
            <w:r w:rsidR="005F5314" w:rsidRPr="007637A8">
              <w:rPr>
                <w:rFonts w:ascii="Trebuchet MS" w:hAnsi="Trebuchet MS"/>
                <w:lang w:val="en-US"/>
              </w:rPr>
              <w:t>/works</w:t>
            </w:r>
            <w:r w:rsidRPr="001E3D58">
              <w:rPr>
                <w:rFonts w:ascii="Trebuchet MS" w:eastAsia="Trebuchet MS" w:hAnsi="Trebuchet MS" w:cs="Trebuchet MS"/>
                <w:sz w:val="22"/>
                <w:szCs w:val="22"/>
                <w:lang w:val="en-US"/>
              </w:rPr>
              <w:t xml:space="preserve"> component or which grants more than half of its total eligible budget for the purchase of equipment</w:t>
            </w:r>
          </w:p>
        </w:tc>
      </w:tr>
      <w:tr w:rsidR="000576DF" w:rsidRPr="001E3D58" w14:paraId="3969D0B2" w14:textId="77777777" w:rsidTr="00BC2E55">
        <w:trPr>
          <w:trHeight w:val="380"/>
        </w:trPr>
        <w:tc>
          <w:tcPr>
            <w:tcW w:w="1896" w:type="dxa"/>
          </w:tcPr>
          <w:p w14:paraId="3049B1B3"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Investment project</w:t>
            </w:r>
          </w:p>
        </w:tc>
        <w:tc>
          <w:tcPr>
            <w:tcW w:w="8189" w:type="dxa"/>
            <w:vAlign w:val="center"/>
          </w:tcPr>
          <w:p w14:paraId="1632E437"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 project whose results involve the achievement of an objective by investing capital, which means that their main component is to carry out a work, without </w:t>
            </w:r>
            <w:r w:rsidRPr="001E3D58">
              <w:rPr>
                <w:rFonts w:ascii="Trebuchet MS" w:eastAsia="Trebuchet MS" w:hAnsi="Trebuchet MS" w:cs="Trebuchet MS"/>
                <w:sz w:val="22"/>
                <w:szCs w:val="22"/>
                <w:lang w:val="en-US"/>
              </w:rPr>
              <w:lastRenderedPageBreak/>
              <w:t xml:space="preserve">excluding the procurement of services (as consultancy or technical assistance) or goods (procurement of necessary equipments for the respective objective) related to the respective objective. </w:t>
            </w:r>
          </w:p>
        </w:tc>
      </w:tr>
      <w:tr w:rsidR="000576DF" w:rsidRPr="001E3D58" w14:paraId="41A77D4D" w14:textId="77777777" w:rsidTr="00BC2E55">
        <w:trPr>
          <w:trHeight w:val="380"/>
        </w:trPr>
        <w:tc>
          <w:tcPr>
            <w:tcW w:w="1896" w:type="dxa"/>
          </w:tcPr>
          <w:p w14:paraId="2B7817C7"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 xml:space="preserve">Joint Secretariat </w:t>
            </w:r>
          </w:p>
        </w:tc>
        <w:tc>
          <w:tcPr>
            <w:tcW w:w="8189" w:type="dxa"/>
            <w:vAlign w:val="center"/>
          </w:tcPr>
          <w:p w14:paraId="39350256"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structure responsible for assisting the programme management bodies in carrying out their duties. Cross Border Cooperation Regional Office Calarasi for Romanian Bulgarian Border is hosting the Joint Secretariat for Interreg V-A Romania-Bulgaria Programme</w:t>
            </w:r>
          </w:p>
        </w:tc>
      </w:tr>
      <w:tr w:rsidR="000576DF" w:rsidRPr="001E3D58" w14:paraId="2787F7D7" w14:textId="77777777" w:rsidTr="00BC2E55">
        <w:trPr>
          <w:trHeight w:val="380"/>
        </w:trPr>
        <w:tc>
          <w:tcPr>
            <w:tcW w:w="1896" w:type="dxa"/>
          </w:tcPr>
          <w:p w14:paraId="517EC791"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Lead  Beneficiary </w:t>
            </w:r>
          </w:p>
        </w:tc>
        <w:tc>
          <w:tcPr>
            <w:tcW w:w="8189" w:type="dxa"/>
            <w:vAlign w:val="center"/>
          </w:tcPr>
          <w:p w14:paraId="07BAE24A"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 Beneficiary designated by the beneficiaries involved in a project responsible for coordinating the process of development, submission and implementation of that specific project </w:t>
            </w:r>
          </w:p>
        </w:tc>
      </w:tr>
      <w:tr w:rsidR="000576DF" w:rsidRPr="001E3D58" w14:paraId="2792061E" w14:textId="77777777" w:rsidTr="00BC2E55">
        <w:trPr>
          <w:trHeight w:val="300"/>
        </w:trPr>
        <w:tc>
          <w:tcPr>
            <w:tcW w:w="1896" w:type="dxa"/>
          </w:tcPr>
          <w:p w14:paraId="263BCD79"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Managing Authority</w:t>
            </w:r>
          </w:p>
        </w:tc>
        <w:tc>
          <w:tcPr>
            <w:tcW w:w="8189" w:type="dxa"/>
            <w:vAlign w:val="center"/>
          </w:tcPr>
          <w:p w14:paraId="5F4650AE" w14:textId="77777777" w:rsidR="000576DF" w:rsidRPr="001E3D58" w:rsidRDefault="00123C52">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structure responsible for managing the operational programme. The Romanian Ministry of Regional Development and Public Administration is the Managing Authority for Interreg V-A Romania-Bulgaria Programme</w:t>
            </w:r>
          </w:p>
        </w:tc>
      </w:tr>
      <w:tr w:rsidR="000576DF" w:rsidRPr="001E3D58" w14:paraId="66823D63" w14:textId="77777777" w:rsidTr="00BC2E55">
        <w:trPr>
          <w:trHeight w:val="300"/>
        </w:trPr>
        <w:tc>
          <w:tcPr>
            <w:tcW w:w="1896" w:type="dxa"/>
          </w:tcPr>
          <w:p w14:paraId="28017DBF"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Memorandum on implementation </w:t>
            </w:r>
          </w:p>
        </w:tc>
        <w:tc>
          <w:tcPr>
            <w:tcW w:w="8189" w:type="dxa"/>
            <w:vAlign w:val="center"/>
          </w:tcPr>
          <w:p w14:paraId="5C41E1DA" w14:textId="77777777" w:rsidR="000576DF" w:rsidRPr="001E3D58" w:rsidRDefault="00123C52">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Memorandum stipulating certain implementing provisions and arrangements needed in order for the Interreg V-A Romania-Bulgaria Programme to successfully start and pursue its implementation throughout the whole programming period 2014-2020</w:t>
            </w:r>
          </w:p>
        </w:tc>
      </w:tr>
      <w:tr w:rsidR="000576DF" w:rsidRPr="001E3D58" w14:paraId="273F2135" w14:textId="77777777" w:rsidTr="00BC2E55">
        <w:trPr>
          <w:trHeight w:val="300"/>
        </w:trPr>
        <w:tc>
          <w:tcPr>
            <w:tcW w:w="1896" w:type="dxa"/>
          </w:tcPr>
          <w:p w14:paraId="2D79ECF6"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Monitoring Committee</w:t>
            </w:r>
          </w:p>
        </w:tc>
        <w:tc>
          <w:tcPr>
            <w:tcW w:w="8189" w:type="dxa"/>
            <w:vAlign w:val="center"/>
          </w:tcPr>
          <w:p w14:paraId="398465B8" w14:textId="77777777" w:rsidR="000576DF" w:rsidRPr="001E3D58" w:rsidRDefault="00123C52">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Organizational structure formed of representatives of Romania and Bulgaria (the representatives of each country in the MC from the national delegations - delegated by respecting the principles of partnership and multi-level governance) without legal personality, with a strategic decision-making role in the implementation of the Programme</w:t>
            </w:r>
          </w:p>
        </w:tc>
      </w:tr>
      <w:tr w:rsidR="000576DF" w:rsidRPr="001E3D58" w14:paraId="3CB47DEA" w14:textId="77777777" w:rsidTr="00BC2E55">
        <w:trPr>
          <w:trHeight w:val="180"/>
        </w:trPr>
        <w:tc>
          <w:tcPr>
            <w:tcW w:w="1896" w:type="dxa"/>
          </w:tcPr>
          <w:p w14:paraId="3BE9AE2B"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National Authority</w:t>
            </w:r>
          </w:p>
          <w:p w14:paraId="0ECB7F24" w14:textId="77777777" w:rsidR="000576DF" w:rsidRPr="001E3D58" w:rsidRDefault="000576DF">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2FD9418D"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counterpart of the Managing Authority in the partner state. The Bulgarian Ministry of Regional Development and Public Works is the National Authority for Interreg V-A Romania-Bulgaria Programme</w:t>
            </w:r>
          </w:p>
        </w:tc>
      </w:tr>
      <w:tr w:rsidR="000576DF" w:rsidRPr="001E3D58" w14:paraId="32A75D26" w14:textId="77777777" w:rsidTr="00BC2E55">
        <w:trPr>
          <w:trHeight w:val="180"/>
        </w:trPr>
        <w:tc>
          <w:tcPr>
            <w:tcW w:w="1896" w:type="dxa"/>
          </w:tcPr>
          <w:p w14:paraId="734F3C9E"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National Legislation </w:t>
            </w:r>
          </w:p>
        </w:tc>
        <w:tc>
          <w:tcPr>
            <w:tcW w:w="8189" w:type="dxa"/>
            <w:vAlign w:val="center"/>
          </w:tcPr>
          <w:p w14:paraId="41D56598"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legislation of the state on whose territory the beneficiary is located</w:t>
            </w:r>
          </w:p>
        </w:tc>
      </w:tr>
      <w:tr w:rsidR="000576DF" w:rsidRPr="001E3D58" w14:paraId="4A08EBE7" w14:textId="77777777" w:rsidTr="00BC2E55">
        <w:trPr>
          <w:trHeight w:val="180"/>
        </w:trPr>
        <w:tc>
          <w:tcPr>
            <w:tcW w:w="1896" w:type="dxa"/>
          </w:tcPr>
          <w:p w14:paraId="59AD47FB"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Priority Axis</w:t>
            </w:r>
          </w:p>
        </w:tc>
        <w:tc>
          <w:tcPr>
            <w:tcW w:w="8189" w:type="dxa"/>
            <w:vAlign w:val="center"/>
          </w:tcPr>
          <w:p w14:paraId="67AF4578"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A strategic priority within the operational programme, that corresponds to a thematic objective </w:t>
            </w:r>
            <w:r w:rsidRPr="001E3D58">
              <w:rPr>
                <w:rFonts w:ascii="Trebuchet MS" w:eastAsia="Trebuchet MS" w:hAnsi="Trebuchet MS" w:cs="Trebuchet MS"/>
                <w:sz w:val="22"/>
                <w:szCs w:val="22"/>
                <w:lang w:val="en-US"/>
              </w:rPr>
              <w:t xml:space="preserve">and comprises one or more of the investment priorities of that thematic objective in line with the EU Regulations </w:t>
            </w:r>
          </w:p>
        </w:tc>
      </w:tr>
      <w:tr w:rsidR="000576DF" w:rsidRPr="001E3D58" w14:paraId="4EA05292" w14:textId="77777777" w:rsidTr="00BC2E55">
        <w:trPr>
          <w:trHeight w:val="380"/>
        </w:trPr>
        <w:tc>
          <w:tcPr>
            <w:tcW w:w="1896" w:type="dxa"/>
          </w:tcPr>
          <w:p w14:paraId="534ED88E"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Project</w:t>
            </w:r>
          </w:p>
        </w:tc>
        <w:tc>
          <w:tcPr>
            <w:tcW w:w="8189" w:type="dxa"/>
            <w:vAlign w:val="center"/>
          </w:tcPr>
          <w:p w14:paraId="12D69F0C"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An operation comprising a series of works, activities or services intended in itself to accomplish an indivisible task of a precise </w:t>
            </w:r>
            <w:r w:rsidRPr="001E3D58">
              <w:rPr>
                <w:rFonts w:ascii="Trebuchet MS" w:eastAsia="Trebuchet MS" w:hAnsi="Trebuchet MS" w:cs="Trebuchet MS"/>
                <w:sz w:val="22"/>
                <w:szCs w:val="22"/>
                <w:lang w:val="en-US"/>
              </w:rPr>
              <w:t xml:space="preserve">economic or technical nature, which </w:t>
            </w:r>
            <w:r w:rsidRPr="001E3D58">
              <w:rPr>
                <w:rFonts w:ascii="Trebuchet MS" w:eastAsia="Trebuchet MS" w:hAnsi="Trebuchet MS" w:cs="Trebuchet MS"/>
                <w:sz w:val="22"/>
                <w:szCs w:val="22"/>
                <w:lang w:val="en-US"/>
              </w:rPr>
              <w:lastRenderedPageBreak/>
              <w:t>has clearly identified goals, expressed as the application form and its annexes.</w:t>
            </w:r>
          </w:p>
        </w:tc>
      </w:tr>
      <w:tr w:rsidR="000576DF" w:rsidRPr="001E3D58" w14:paraId="6681846F" w14:textId="77777777" w:rsidTr="00BC2E55">
        <w:trPr>
          <w:trHeight w:val="380"/>
        </w:trPr>
        <w:tc>
          <w:tcPr>
            <w:tcW w:w="1896" w:type="dxa"/>
          </w:tcPr>
          <w:p w14:paraId="778C8241"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Reference period</w:t>
            </w:r>
          </w:p>
        </w:tc>
        <w:tc>
          <w:tcPr>
            <w:tcW w:w="8189" w:type="dxa"/>
            <w:vAlign w:val="center"/>
          </w:tcPr>
          <w:p w14:paraId="646DE1EF" w14:textId="77777777" w:rsidR="000576DF" w:rsidRPr="001E3D58" w:rsidRDefault="00123C52">
            <w:pPr>
              <w:keepNext/>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number of years for which forecasts are provided in the cost benefit analysis</w:t>
            </w:r>
          </w:p>
        </w:tc>
      </w:tr>
      <w:tr w:rsidR="00FF5CDE" w:rsidRPr="001E3D58" w14:paraId="043A2177" w14:textId="77777777" w:rsidTr="00BC2E55">
        <w:trPr>
          <w:trHeight w:val="380"/>
        </w:trPr>
        <w:tc>
          <w:tcPr>
            <w:tcW w:w="1896" w:type="dxa"/>
          </w:tcPr>
          <w:p w14:paraId="11C284C6"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hAnsi="Trebuchet MS" w:cs="Trebuchet MS"/>
                <w:b/>
                <w:sz w:val="22"/>
                <w:szCs w:val="22"/>
                <w:lang w:val="en-US"/>
              </w:rPr>
              <w:t>Partner Report</w:t>
            </w:r>
          </w:p>
        </w:tc>
        <w:tc>
          <w:tcPr>
            <w:tcW w:w="8189" w:type="dxa"/>
            <w:vAlign w:val="center"/>
          </w:tcPr>
          <w:p w14:paraId="6E6C495D" w14:textId="77777777" w:rsidR="00E22A4F" w:rsidRDefault="00FF5CDE" w:rsidP="00E22A4F">
            <w:pPr>
              <w:keepNext/>
              <w:tabs>
                <w:tab w:val="left" w:pos="9356"/>
              </w:tabs>
              <w:spacing w:line="360" w:lineRule="auto"/>
              <w:jc w:val="both"/>
              <w:rPr>
                <w:rFonts w:ascii="Trebuchet MS" w:hAnsi="Trebuchet MS"/>
                <w:sz w:val="22"/>
                <w:szCs w:val="22"/>
                <w:lang w:val="en-US"/>
              </w:rPr>
            </w:pPr>
            <w:r w:rsidRPr="00B7165A">
              <w:rPr>
                <w:rFonts w:ascii="Trebuchet MS" w:hAnsi="Trebuchet MS"/>
                <w:sz w:val="22"/>
                <w:szCs w:val="22"/>
                <w:lang w:val="en-US"/>
              </w:rPr>
              <w:t xml:space="preserve">The partner progress report (consisting of an activity report and a finance report) that each project partner (including the Lead Beneficiary) must fill in and send (with all mandatory annexes) to </w:t>
            </w:r>
            <w:r w:rsidR="00E22A4F">
              <w:rPr>
                <w:rFonts w:ascii="Trebuchet MS" w:hAnsi="Trebuchet MS"/>
                <w:sz w:val="22"/>
                <w:szCs w:val="22"/>
                <w:lang w:val="en-US"/>
              </w:rPr>
              <w:t>:</w:t>
            </w:r>
          </w:p>
          <w:p w14:paraId="4B475FC8" w14:textId="77777777" w:rsidR="00E22A4F" w:rsidRPr="00B7165A" w:rsidRDefault="00FF5CDE" w:rsidP="00B7165A">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r w:rsidRPr="00B7165A">
              <w:rPr>
                <w:rFonts w:ascii="Trebuchet MS" w:hAnsi="Trebuchet MS"/>
                <w:sz w:val="22"/>
                <w:szCs w:val="22"/>
                <w:lang w:val="en-US"/>
              </w:rPr>
              <w:t>its national First Level Control (FLC) body</w:t>
            </w:r>
            <w:r w:rsidR="00E22A4F" w:rsidRPr="00B7165A">
              <w:rPr>
                <w:rFonts w:ascii="Trebuchet MS" w:hAnsi="Trebuchet MS"/>
                <w:sz w:val="22"/>
                <w:szCs w:val="22"/>
                <w:lang w:val="en-US"/>
              </w:rPr>
              <w:t xml:space="preserve"> in case </w:t>
            </w:r>
            <w:r w:rsidR="00E22A4F">
              <w:rPr>
                <w:rFonts w:ascii="Trebuchet MS" w:hAnsi="Trebuchet MS"/>
                <w:sz w:val="22"/>
                <w:szCs w:val="22"/>
                <w:lang w:val="en-US"/>
              </w:rPr>
              <w:t>amounts are requested f</w:t>
            </w:r>
            <w:r w:rsidR="00321559">
              <w:rPr>
                <w:rFonts w:ascii="Trebuchet MS" w:hAnsi="Trebuchet MS"/>
                <w:sz w:val="22"/>
                <w:szCs w:val="22"/>
                <w:lang w:val="en-US"/>
              </w:rPr>
              <w:t>o</w:t>
            </w:r>
            <w:r w:rsidR="00E22A4F">
              <w:rPr>
                <w:rFonts w:ascii="Trebuchet MS" w:hAnsi="Trebuchet MS"/>
                <w:sz w:val="22"/>
                <w:szCs w:val="22"/>
                <w:lang w:val="en-US"/>
              </w:rPr>
              <w:t xml:space="preserve">r </w:t>
            </w:r>
            <w:r w:rsidR="00E22A4F" w:rsidRPr="00B7165A">
              <w:rPr>
                <w:rFonts w:ascii="Trebuchet MS" w:hAnsi="Trebuchet MS"/>
                <w:sz w:val="22"/>
                <w:szCs w:val="22"/>
                <w:lang w:val="en-US"/>
              </w:rPr>
              <w:t>reimbursement</w:t>
            </w:r>
            <w:r w:rsidRPr="00B7165A">
              <w:rPr>
                <w:rFonts w:ascii="Trebuchet MS" w:hAnsi="Trebuchet MS"/>
                <w:sz w:val="22"/>
                <w:szCs w:val="22"/>
                <w:lang w:val="en-US"/>
              </w:rPr>
              <w:t xml:space="preserve">; </w:t>
            </w:r>
          </w:p>
          <w:p w14:paraId="0C32642F" w14:textId="77777777" w:rsidR="00FF5CDE" w:rsidRPr="00B7165A" w:rsidRDefault="00E22A4F" w:rsidP="00B7165A">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r>
              <w:rPr>
                <w:rFonts w:ascii="Trebuchet MS" w:hAnsi="Trebuchet MS"/>
                <w:sz w:val="22"/>
                <w:szCs w:val="22"/>
                <w:lang w:val="en-US"/>
              </w:rPr>
              <w:t>its LP</w:t>
            </w:r>
            <w:r w:rsidR="007B39E3">
              <w:rPr>
                <w:rFonts w:ascii="Trebuchet MS" w:hAnsi="Trebuchet MS"/>
                <w:sz w:val="22"/>
                <w:szCs w:val="22"/>
                <w:lang w:val="en-US"/>
              </w:rPr>
              <w:t>,</w:t>
            </w:r>
            <w:r>
              <w:rPr>
                <w:rFonts w:ascii="Trebuchet MS" w:hAnsi="Trebuchet MS"/>
                <w:sz w:val="22"/>
                <w:szCs w:val="22"/>
                <w:lang w:val="en-US"/>
              </w:rPr>
              <w:t xml:space="preserve"> in case only </w:t>
            </w:r>
            <w:r w:rsidR="00FF5CDE" w:rsidRPr="00B7165A">
              <w:rPr>
                <w:rFonts w:ascii="Trebuchet MS" w:hAnsi="Trebuchet MS"/>
                <w:sz w:val="22"/>
                <w:szCs w:val="22"/>
                <w:lang w:val="en-US"/>
              </w:rPr>
              <w:t xml:space="preserve">physical progress </w:t>
            </w:r>
            <w:r>
              <w:rPr>
                <w:rFonts w:ascii="Trebuchet MS" w:hAnsi="Trebuchet MS"/>
                <w:sz w:val="22"/>
                <w:szCs w:val="22"/>
                <w:lang w:val="en-US"/>
              </w:rPr>
              <w:t>is</w:t>
            </w:r>
            <w:r w:rsidR="00FF5CDE" w:rsidRPr="00B7165A">
              <w:rPr>
                <w:rFonts w:ascii="Trebuchet MS" w:hAnsi="Trebuchet MS"/>
                <w:sz w:val="22"/>
                <w:szCs w:val="22"/>
                <w:lang w:val="en-US"/>
              </w:rPr>
              <w:t xml:space="preserve"> reported.</w:t>
            </w:r>
          </w:p>
        </w:tc>
      </w:tr>
      <w:tr w:rsidR="00FF5CDE" w:rsidRPr="001E3D58" w14:paraId="405718B4" w14:textId="77777777" w:rsidTr="00BC2E55">
        <w:trPr>
          <w:trHeight w:val="380"/>
        </w:trPr>
        <w:tc>
          <w:tcPr>
            <w:tcW w:w="1896" w:type="dxa"/>
          </w:tcPr>
          <w:p w14:paraId="45228329"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Project report</w:t>
            </w:r>
          </w:p>
        </w:tc>
        <w:tc>
          <w:tcPr>
            <w:tcW w:w="8189" w:type="dxa"/>
            <w:vAlign w:val="center"/>
          </w:tcPr>
          <w:p w14:paraId="580E86D2" w14:textId="77777777" w:rsidR="00FF5CDE" w:rsidRPr="001E3D58" w:rsidRDefault="00FF5CDE" w:rsidP="00600390">
            <w:pPr>
              <w:widowControl/>
              <w:autoSpaceDE w:val="0"/>
              <w:autoSpaceDN w:val="0"/>
              <w:adjustRightInd w:val="0"/>
              <w:spacing w:line="360" w:lineRule="auto"/>
              <w:rPr>
                <w:rFonts w:ascii="Trebuchet MS" w:eastAsia="Trebuchet MS" w:hAnsi="Trebuchet MS" w:cs="Trebuchet MS"/>
                <w:sz w:val="22"/>
                <w:szCs w:val="22"/>
                <w:lang w:val="en-US"/>
              </w:rPr>
            </w:pPr>
            <w:r w:rsidRPr="00754C23">
              <w:rPr>
                <w:rFonts w:ascii="Trebuchet MS" w:hAnsi="Trebuchet MS" w:cs="Trebuchet MS"/>
                <w:sz w:val="22"/>
                <w:szCs w:val="22"/>
                <w:lang w:val="en-US"/>
              </w:rPr>
              <w:t xml:space="preserve">Project reports are created by the Lead Partner within the eMS system </w:t>
            </w:r>
            <w:r w:rsidR="007B39E3">
              <w:rPr>
                <w:rFonts w:ascii="Trebuchet MS" w:hAnsi="Trebuchet MS" w:cs="Trebuchet MS"/>
                <w:sz w:val="22"/>
                <w:szCs w:val="22"/>
                <w:lang w:val="en-US"/>
              </w:rPr>
              <w:t xml:space="preserve">and are used for requesting amounts for reimbursement at project level </w:t>
            </w:r>
            <w:r w:rsidR="00600390">
              <w:rPr>
                <w:rFonts w:ascii="Trebuchet MS" w:hAnsi="Trebuchet MS" w:cs="Trebuchet MS"/>
                <w:sz w:val="22"/>
                <w:szCs w:val="22"/>
                <w:lang w:val="en-US"/>
              </w:rPr>
              <w:t xml:space="preserve">(Financial Project Report) </w:t>
            </w:r>
            <w:r w:rsidR="007B39E3">
              <w:rPr>
                <w:rFonts w:ascii="Trebuchet MS" w:hAnsi="Trebuchet MS" w:cs="Trebuchet MS"/>
                <w:sz w:val="22"/>
                <w:szCs w:val="22"/>
                <w:lang w:val="en-US"/>
              </w:rPr>
              <w:t xml:space="preserve">or to report progress of </w:t>
            </w:r>
            <w:r w:rsidR="00600390">
              <w:rPr>
                <w:rFonts w:ascii="Trebuchet MS" w:hAnsi="Trebuchet MS" w:cs="Trebuchet MS"/>
                <w:sz w:val="22"/>
                <w:szCs w:val="22"/>
                <w:lang w:val="en-US"/>
              </w:rPr>
              <w:t>activities (Technical Project Report)</w:t>
            </w:r>
            <w:r w:rsidRPr="00754C23">
              <w:rPr>
                <w:rFonts w:ascii="Trebuchet MS" w:hAnsi="Trebuchet MS" w:cs="Trebuchet MS"/>
                <w:sz w:val="22"/>
                <w:szCs w:val="22"/>
                <w:lang w:val="en-US"/>
              </w:rPr>
              <w:t>.</w:t>
            </w:r>
          </w:p>
        </w:tc>
      </w:tr>
      <w:tr w:rsidR="00FF5CDE" w:rsidRPr="001E3D58" w14:paraId="531CA1AB" w14:textId="77777777" w:rsidTr="00BC2E55">
        <w:trPr>
          <w:trHeight w:val="380"/>
        </w:trPr>
        <w:tc>
          <w:tcPr>
            <w:tcW w:w="1896" w:type="dxa"/>
          </w:tcPr>
          <w:p w14:paraId="685B993D"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Revenue</w:t>
            </w:r>
          </w:p>
          <w:p w14:paraId="1D12AFED" w14:textId="77777777" w:rsidR="00FF5CDE" w:rsidRPr="00754C23" w:rsidRDefault="00FF5CDE">
            <w:pPr>
              <w:tabs>
                <w:tab w:val="left" w:pos="9356"/>
              </w:tabs>
              <w:spacing w:line="360" w:lineRule="auto"/>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generating project</w:t>
            </w:r>
          </w:p>
        </w:tc>
        <w:tc>
          <w:tcPr>
            <w:tcW w:w="8189" w:type="dxa"/>
            <w:vAlign w:val="center"/>
          </w:tcPr>
          <w:p w14:paraId="70F3C6C0" w14:textId="77777777" w:rsidR="00FF5CDE" w:rsidRPr="001E3D58" w:rsidRDefault="00FF5CDE" w:rsidP="00821E24">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project involving an investment in infrastructure, the use of which is subject to charges borne directly by users, and any project involving the sale or rent of land or buildings or the provision of services against payment</w:t>
            </w:r>
          </w:p>
        </w:tc>
      </w:tr>
      <w:tr w:rsidR="00FF5CDE" w:rsidRPr="001E3D58" w14:paraId="6DF957C7" w14:textId="77777777" w:rsidTr="00BC2E55">
        <w:trPr>
          <w:trHeight w:val="380"/>
        </w:trPr>
        <w:tc>
          <w:tcPr>
            <w:tcW w:w="1896" w:type="dxa"/>
          </w:tcPr>
          <w:p w14:paraId="0C7308F2"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Revenues</w:t>
            </w:r>
          </w:p>
        </w:tc>
        <w:tc>
          <w:tcPr>
            <w:tcW w:w="8189" w:type="dxa"/>
            <w:vAlign w:val="center"/>
          </w:tcPr>
          <w:p w14:paraId="342AEE00" w14:textId="77777777" w:rsidR="00FF5CDE" w:rsidRPr="00872A66" w:rsidRDefault="00FF5CDE">
            <w:pPr>
              <w:tabs>
                <w:tab w:val="left" w:pos="9356"/>
              </w:tabs>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Income to be expec</w:t>
            </w:r>
            <w:r w:rsidRPr="00872A66">
              <w:rPr>
                <w:rFonts w:ascii="Trebuchet MS" w:eastAsia="Trebuchet MS" w:hAnsi="Trebuchet MS" w:cs="Trebuchet MS"/>
                <w:sz w:val="22"/>
                <w:szCs w:val="22"/>
                <w:lang w:val="en-US"/>
              </w:rPr>
              <w:t>ted from an investment through pricing or charges</w:t>
            </w:r>
          </w:p>
        </w:tc>
      </w:tr>
      <w:tr w:rsidR="00FF5CDE" w:rsidRPr="001E3D58" w14:paraId="0239F84C" w14:textId="77777777" w:rsidTr="00BC2E55">
        <w:trPr>
          <w:trHeight w:val="380"/>
        </w:trPr>
        <w:tc>
          <w:tcPr>
            <w:tcW w:w="1896" w:type="dxa"/>
          </w:tcPr>
          <w:p w14:paraId="11A96F12"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Soft project</w:t>
            </w:r>
          </w:p>
        </w:tc>
        <w:tc>
          <w:tcPr>
            <w:tcW w:w="8189" w:type="dxa"/>
            <w:vAlign w:val="center"/>
          </w:tcPr>
          <w:p w14:paraId="2C16D018" w14:textId="77777777" w:rsidR="00FF5CDE" w:rsidRPr="001E3D58" w:rsidRDefault="00FF5CDE">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 that does not </w:t>
            </w:r>
            <w:r w:rsidR="0022193E" w:rsidRPr="00B7165A">
              <w:rPr>
                <w:rFonts w:ascii="Trebuchet MS" w:hAnsi="Trebuchet MS"/>
                <w:lang w:val="en-US"/>
              </w:rPr>
              <w:t>include works</w:t>
            </w:r>
            <w:r w:rsidRPr="001E3D58">
              <w:rPr>
                <w:rFonts w:ascii="Trebuchet MS" w:eastAsia="Trebuchet MS" w:hAnsi="Trebuchet MS" w:cs="Trebuchet MS"/>
                <w:sz w:val="22"/>
                <w:szCs w:val="22"/>
                <w:lang w:val="en-US"/>
              </w:rPr>
              <w:t xml:space="preserve"> or which does not grant more than half of its total eligible budget to purchase of equipments</w:t>
            </w:r>
          </w:p>
        </w:tc>
      </w:tr>
    </w:tbl>
    <w:p w14:paraId="04F72B58" w14:textId="77777777" w:rsidR="00E525D8" w:rsidRPr="001E3D58" w:rsidRDefault="00E525D8">
      <w:pPr>
        <w:spacing w:line="360" w:lineRule="auto"/>
        <w:rPr>
          <w:lang w:val="en-US"/>
        </w:rPr>
      </w:pPr>
    </w:p>
    <w:p w14:paraId="19467723" w14:textId="77777777" w:rsidR="00027011" w:rsidRDefault="00027011">
      <w:pPr>
        <w:rPr>
          <w:rFonts w:ascii="Trebuchet MS" w:eastAsia="Trebuchet MS" w:hAnsi="Trebuchet MS" w:cs="Trebuchet MS"/>
          <w:b/>
          <w:sz w:val="22"/>
          <w:szCs w:val="22"/>
          <w:lang w:val="en-US"/>
        </w:rPr>
      </w:pPr>
      <w:r>
        <w:rPr>
          <w:rFonts w:ascii="Trebuchet MS" w:eastAsia="Trebuchet MS" w:hAnsi="Trebuchet MS" w:cs="Trebuchet MS"/>
          <w:sz w:val="22"/>
          <w:szCs w:val="22"/>
          <w:lang w:val="en-US"/>
        </w:rPr>
        <w:br w:type="page"/>
      </w:r>
    </w:p>
    <w:p w14:paraId="3F552B9C" w14:textId="77777777" w:rsidR="000576DF" w:rsidRPr="00872A66" w:rsidRDefault="00123C52">
      <w:pPr>
        <w:pStyle w:val="Heading1"/>
        <w:pBdr>
          <w:bottom w:val="single" w:sz="4" w:space="1" w:color="000000"/>
        </w:pBdr>
        <w:tabs>
          <w:tab w:val="left" w:pos="9356"/>
        </w:tabs>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lastRenderedPageBreak/>
        <w:t>Glossary of Acronyms</w:t>
      </w:r>
    </w:p>
    <w:tbl>
      <w:tblPr>
        <w:tblStyle w:val="17"/>
        <w:tblW w:w="9659" w:type="dxa"/>
        <w:tblInd w:w="-26" w:type="dxa"/>
        <w:tblLayout w:type="fixed"/>
        <w:tblLook w:val="0000" w:firstRow="0" w:lastRow="0" w:firstColumn="0" w:lastColumn="0" w:noHBand="0" w:noVBand="0"/>
      </w:tblPr>
      <w:tblGrid>
        <w:gridCol w:w="1820"/>
        <w:gridCol w:w="7839"/>
      </w:tblGrid>
      <w:tr w:rsidR="000576DF" w:rsidRPr="001E3D58" w14:paraId="21A3A494" w14:textId="77777777">
        <w:trPr>
          <w:trHeight w:val="380"/>
        </w:trPr>
        <w:tc>
          <w:tcPr>
            <w:tcW w:w="1820" w:type="dxa"/>
            <w:vAlign w:val="center"/>
          </w:tcPr>
          <w:p w14:paraId="4176C937"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AA</w:t>
            </w:r>
          </w:p>
        </w:tc>
        <w:tc>
          <w:tcPr>
            <w:tcW w:w="7839" w:type="dxa"/>
            <w:vAlign w:val="center"/>
          </w:tcPr>
          <w:p w14:paraId="0512145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Audit Authority</w:t>
            </w:r>
          </w:p>
        </w:tc>
      </w:tr>
      <w:tr w:rsidR="000576DF" w:rsidRPr="001E3D58" w14:paraId="53F74372" w14:textId="77777777">
        <w:trPr>
          <w:trHeight w:val="380"/>
        </w:trPr>
        <w:tc>
          <w:tcPr>
            <w:tcW w:w="1820" w:type="dxa"/>
            <w:vAlign w:val="center"/>
          </w:tcPr>
          <w:p w14:paraId="1DED7A1D"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AWG</w:t>
            </w:r>
          </w:p>
        </w:tc>
        <w:tc>
          <w:tcPr>
            <w:tcW w:w="7839" w:type="dxa"/>
            <w:vAlign w:val="center"/>
          </w:tcPr>
          <w:p w14:paraId="3A7274CA"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Assessment Work</w:t>
            </w:r>
            <w:r w:rsidRPr="00872A66">
              <w:rPr>
                <w:rFonts w:ascii="Trebuchet MS" w:eastAsia="Trebuchet MS" w:hAnsi="Trebuchet MS" w:cs="Trebuchet MS"/>
                <w:sz w:val="22"/>
                <w:szCs w:val="22"/>
                <w:lang w:val="en-US"/>
              </w:rPr>
              <w:t>ing Group</w:t>
            </w:r>
          </w:p>
        </w:tc>
      </w:tr>
      <w:tr w:rsidR="000576DF" w:rsidRPr="001E3D58" w14:paraId="44660452" w14:textId="77777777">
        <w:trPr>
          <w:trHeight w:val="380"/>
        </w:trPr>
        <w:tc>
          <w:tcPr>
            <w:tcW w:w="1820" w:type="dxa"/>
            <w:vAlign w:val="center"/>
          </w:tcPr>
          <w:p w14:paraId="4FE352F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BG</w:t>
            </w:r>
          </w:p>
        </w:tc>
        <w:tc>
          <w:tcPr>
            <w:tcW w:w="7839" w:type="dxa"/>
            <w:vAlign w:val="center"/>
          </w:tcPr>
          <w:p w14:paraId="5EF3A74C"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Republic of Bulgaria</w:t>
            </w:r>
          </w:p>
        </w:tc>
      </w:tr>
      <w:tr w:rsidR="000576DF" w:rsidRPr="001E3D58" w14:paraId="0F722947" w14:textId="77777777">
        <w:trPr>
          <w:trHeight w:val="380"/>
        </w:trPr>
        <w:tc>
          <w:tcPr>
            <w:tcW w:w="1820" w:type="dxa"/>
            <w:vAlign w:val="center"/>
          </w:tcPr>
          <w:p w14:paraId="18C0A558"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CA</w:t>
            </w:r>
          </w:p>
        </w:tc>
        <w:tc>
          <w:tcPr>
            <w:tcW w:w="7839" w:type="dxa"/>
            <w:vAlign w:val="center"/>
          </w:tcPr>
          <w:p w14:paraId="3193D57F"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Certifying Authority (the Managing Authority took the role of Certifying Authority)</w:t>
            </w:r>
          </w:p>
        </w:tc>
      </w:tr>
      <w:tr w:rsidR="000576DF" w:rsidRPr="001E3D58" w14:paraId="688A64EF" w14:textId="77777777">
        <w:trPr>
          <w:trHeight w:val="380"/>
        </w:trPr>
        <w:tc>
          <w:tcPr>
            <w:tcW w:w="1820" w:type="dxa"/>
            <w:vAlign w:val="center"/>
          </w:tcPr>
          <w:p w14:paraId="29A64EDA"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CBC</w:t>
            </w:r>
          </w:p>
        </w:tc>
        <w:tc>
          <w:tcPr>
            <w:tcW w:w="7839" w:type="dxa"/>
            <w:vAlign w:val="center"/>
          </w:tcPr>
          <w:p w14:paraId="6C2BD4AA"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Cross-Border Cooperation</w:t>
            </w:r>
          </w:p>
        </w:tc>
      </w:tr>
      <w:tr w:rsidR="000576DF" w:rsidRPr="001E3D58" w14:paraId="13D2C497" w14:textId="77777777">
        <w:trPr>
          <w:trHeight w:val="380"/>
        </w:trPr>
        <w:tc>
          <w:tcPr>
            <w:tcW w:w="1820" w:type="dxa"/>
            <w:vAlign w:val="center"/>
          </w:tcPr>
          <w:p w14:paraId="204F0350" w14:textId="77777777" w:rsidR="000576DF" w:rsidRPr="001E3D58" w:rsidRDefault="00123C52">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CBC ROC</w:t>
            </w:r>
          </w:p>
          <w:p w14:paraId="123EC96A" w14:textId="77777777" w:rsidR="000576DF" w:rsidRPr="00754C23" w:rsidRDefault="000576DF">
            <w:pPr>
              <w:tabs>
                <w:tab w:val="left" w:pos="9356"/>
              </w:tabs>
              <w:spacing w:before="120" w:line="360" w:lineRule="auto"/>
              <w:rPr>
                <w:rFonts w:ascii="Trebuchet MS" w:eastAsia="Trebuchet MS" w:hAnsi="Trebuchet MS" w:cs="Trebuchet MS"/>
                <w:sz w:val="22"/>
                <w:szCs w:val="22"/>
                <w:lang w:val="en-US"/>
              </w:rPr>
            </w:pPr>
          </w:p>
          <w:p w14:paraId="0DC1A793"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EC</w:t>
            </w:r>
          </w:p>
        </w:tc>
        <w:tc>
          <w:tcPr>
            <w:tcW w:w="7839" w:type="dxa"/>
            <w:vAlign w:val="center"/>
          </w:tcPr>
          <w:p w14:paraId="5946717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Cross Border Cooperation Regional Office Calarasi for Romania-Bulgaria Border </w:t>
            </w:r>
          </w:p>
          <w:p w14:paraId="7E7CC65C"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European Commission</w:t>
            </w:r>
          </w:p>
        </w:tc>
      </w:tr>
      <w:tr w:rsidR="000576DF" w:rsidRPr="001E3D58" w14:paraId="6C3204CD" w14:textId="77777777">
        <w:trPr>
          <w:trHeight w:val="380"/>
        </w:trPr>
        <w:tc>
          <w:tcPr>
            <w:tcW w:w="1820" w:type="dxa"/>
            <w:vAlign w:val="center"/>
          </w:tcPr>
          <w:p w14:paraId="17CC906D"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ERDF</w:t>
            </w:r>
          </w:p>
        </w:tc>
        <w:tc>
          <w:tcPr>
            <w:tcW w:w="7839" w:type="dxa"/>
            <w:vAlign w:val="center"/>
          </w:tcPr>
          <w:p w14:paraId="1DCD6896"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European Regional Development Fund</w:t>
            </w:r>
          </w:p>
        </w:tc>
      </w:tr>
      <w:tr w:rsidR="000576DF" w:rsidRPr="001E3D58" w14:paraId="63BED197" w14:textId="77777777">
        <w:trPr>
          <w:trHeight w:val="380"/>
        </w:trPr>
        <w:tc>
          <w:tcPr>
            <w:tcW w:w="1820" w:type="dxa"/>
            <w:vAlign w:val="center"/>
          </w:tcPr>
          <w:p w14:paraId="55EF2328"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EU</w:t>
            </w:r>
          </w:p>
        </w:tc>
        <w:tc>
          <w:tcPr>
            <w:tcW w:w="7839" w:type="dxa"/>
            <w:vAlign w:val="center"/>
          </w:tcPr>
          <w:p w14:paraId="5224AAF1"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European Union</w:t>
            </w:r>
          </w:p>
        </w:tc>
      </w:tr>
      <w:tr w:rsidR="000576DF" w:rsidRPr="001E3D58" w14:paraId="70722C0B" w14:textId="77777777">
        <w:trPr>
          <w:trHeight w:val="380"/>
        </w:trPr>
        <w:tc>
          <w:tcPr>
            <w:tcW w:w="1820" w:type="dxa"/>
            <w:vAlign w:val="center"/>
          </w:tcPr>
          <w:p w14:paraId="2A7B793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FLC</w:t>
            </w:r>
          </w:p>
        </w:tc>
        <w:tc>
          <w:tcPr>
            <w:tcW w:w="7839" w:type="dxa"/>
            <w:vAlign w:val="center"/>
          </w:tcPr>
          <w:p w14:paraId="5DE68B12"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First Level Control</w:t>
            </w:r>
          </w:p>
        </w:tc>
      </w:tr>
      <w:tr w:rsidR="000576DF" w:rsidRPr="001E3D58" w14:paraId="2C3C94A5" w14:textId="77777777">
        <w:trPr>
          <w:trHeight w:val="380"/>
        </w:trPr>
        <w:tc>
          <w:tcPr>
            <w:tcW w:w="1820" w:type="dxa"/>
            <w:vAlign w:val="center"/>
          </w:tcPr>
          <w:p w14:paraId="6710A18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JS</w:t>
            </w:r>
          </w:p>
        </w:tc>
        <w:tc>
          <w:tcPr>
            <w:tcW w:w="7839" w:type="dxa"/>
            <w:vAlign w:val="center"/>
          </w:tcPr>
          <w:p w14:paraId="04117184"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Joint Secretariat</w:t>
            </w:r>
          </w:p>
        </w:tc>
      </w:tr>
      <w:tr w:rsidR="000576DF" w:rsidRPr="001E3D58" w14:paraId="0777A498" w14:textId="77777777">
        <w:trPr>
          <w:trHeight w:val="380"/>
        </w:trPr>
        <w:tc>
          <w:tcPr>
            <w:tcW w:w="1820" w:type="dxa"/>
            <w:vAlign w:val="center"/>
          </w:tcPr>
          <w:p w14:paraId="2B1F408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LB</w:t>
            </w:r>
          </w:p>
          <w:p w14:paraId="68FC4D6B"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MA</w:t>
            </w:r>
          </w:p>
        </w:tc>
        <w:tc>
          <w:tcPr>
            <w:tcW w:w="7839" w:type="dxa"/>
            <w:vAlign w:val="center"/>
          </w:tcPr>
          <w:p w14:paraId="3232E6CD"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Lead Beneficiary</w:t>
            </w:r>
          </w:p>
          <w:p w14:paraId="65CD13A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Managing Authority</w:t>
            </w:r>
          </w:p>
        </w:tc>
      </w:tr>
      <w:tr w:rsidR="000576DF" w:rsidRPr="001E3D58" w14:paraId="169DB2A7" w14:textId="77777777">
        <w:trPr>
          <w:trHeight w:val="380"/>
        </w:trPr>
        <w:tc>
          <w:tcPr>
            <w:tcW w:w="1820" w:type="dxa"/>
            <w:vAlign w:val="center"/>
          </w:tcPr>
          <w:p w14:paraId="13F2142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MC</w:t>
            </w:r>
          </w:p>
        </w:tc>
        <w:tc>
          <w:tcPr>
            <w:tcW w:w="7839" w:type="dxa"/>
            <w:vAlign w:val="center"/>
          </w:tcPr>
          <w:p w14:paraId="48FC6AE5"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Monitoring Committee</w:t>
            </w:r>
          </w:p>
        </w:tc>
      </w:tr>
      <w:tr w:rsidR="000576DF" w:rsidRPr="001E3D58" w14:paraId="6B635BF6" w14:textId="77777777">
        <w:trPr>
          <w:trHeight w:val="380"/>
        </w:trPr>
        <w:tc>
          <w:tcPr>
            <w:tcW w:w="1820" w:type="dxa"/>
            <w:vAlign w:val="center"/>
          </w:tcPr>
          <w:p w14:paraId="3ADB73E1" w14:textId="77777777" w:rsidR="000576DF" w:rsidRPr="001F5190" w:rsidRDefault="00123C52" w:rsidP="003B19B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MRDPA</w:t>
            </w:r>
          </w:p>
        </w:tc>
        <w:tc>
          <w:tcPr>
            <w:tcW w:w="7839" w:type="dxa"/>
            <w:vAlign w:val="center"/>
          </w:tcPr>
          <w:p w14:paraId="0FF955F5" w14:textId="77777777" w:rsidR="000576DF" w:rsidRPr="001E3D58" w:rsidRDefault="00123C52" w:rsidP="003B19B2">
            <w:pPr>
              <w:tabs>
                <w:tab w:val="left" w:pos="9356"/>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Ministry of Regional Development</w:t>
            </w:r>
            <w:r w:rsidR="003B19B2" w:rsidRPr="00872A66">
              <w:rPr>
                <w:rFonts w:ascii="Trebuchet MS" w:eastAsia="Trebuchet MS" w:hAnsi="Trebuchet MS" w:cs="Trebuchet MS"/>
                <w:sz w:val="22"/>
                <w:szCs w:val="22"/>
                <w:lang w:val="en-US"/>
              </w:rPr>
              <w:t xml:space="preserve"> and</w:t>
            </w:r>
            <w:r w:rsidRPr="001E3D58">
              <w:rPr>
                <w:rFonts w:ascii="Trebuchet MS" w:eastAsia="Trebuchet MS" w:hAnsi="Trebuchet MS" w:cs="Trebuchet MS"/>
                <w:sz w:val="22"/>
                <w:szCs w:val="22"/>
                <w:lang w:val="en-US"/>
              </w:rPr>
              <w:t xml:space="preserve"> Public Administration</w:t>
            </w:r>
            <w:r w:rsidR="00DC4FAC" w:rsidRPr="001E3D58">
              <w:rPr>
                <w:rFonts w:ascii="Trebuchet MS" w:eastAsia="Trebuchet MS" w:hAnsi="Trebuchet MS" w:cs="Trebuchet MS"/>
                <w:sz w:val="22"/>
                <w:szCs w:val="22"/>
                <w:lang w:val="en-US"/>
              </w:rPr>
              <w:t xml:space="preserve"> </w:t>
            </w:r>
          </w:p>
        </w:tc>
      </w:tr>
      <w:tr w:rsidR="000576DF" w:rsidRPr="001E3D58" w14:paraId="5211795A" w14:textId="77777777">
        <w:trPr>
          <w:trHeight w:val="380"/>
        </w:trPr>
        <w:tc>
          <w:tcPr>
            <w:tcW w:w="1820" w:type="dxa"/>
            <w:vAlign w:val="center"/>
          </w:tcPr>
          <w:p w14:paraId="5DCBE2E7"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MRDPW</w:t>
            </w:r>
          </w:p>
        </w:tc>
        <w:tc>
          <w:tcPr>
            <w:tcW w:w="7839" w:type="dxa"/>
            <w:vAlign w:val="center"/>
          </w:tcPr>
          <w:p w14:paraId="71CC9F8B"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Ministry of Regional Development and Public Works</w:t>
            </w:r>
          </w:p>
        </w:tc>
      </w:tr>
      <w:tr w:rsidR="000576DF" w:rsidRPr="001E3D58" w14:paraId="4063FBC2" w14:textId="77777777">
        <w:trPr>
          <w:trHeight w:val="380"/>
        </w:trPr>
        <w:tc>
          <w:tcPr>
            <w:tcW w:w="1820" w:type="dxa"/>
            <w:vAlign w:val="center"/>
          </w:tcPr>
          <w:p w14:paraId="0369543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MoI</w:t>
            </w:r>
          </w:p>
        </w:tc>
        <w:tc>
          <w:tcPr>
            <w:tcW w:w="7839" w:type="dxa"/>
            <w:vAlign w:val="center"/>
          </w:tcPr>
          <w:p w14:paraId="7AD10970" w14:textId="77777777" w:rsidR="000576DF" w:rsidRPr="001E3D58" w:rsidRDefault="00123C52" w:rsidP="00AF0E43">
            <w:pPr>
              <w:tabs>
                <w:tab w:val="left" w:pos="9356"/>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Memorandum on Implementation - Arrangements between MS participating in the Interreg V-A Romania Bulgaria Programme</w:t>
            </w:r>
          </w:p>
        </w:tc>
      </w:tr>
      <w:tr w:rsidR="000576DF" w:rsidRPr="001E3D58" w14:paraId="360A39E0" w14:textId="77777777">
        <w:trPr>
          <w:trHeight w:val="380"/>
        </w:trPr>
        <w:tc>
          <w:tcPr>
            <w:tcW w:w="1820" w:type="dxa"/>
            <w:vAlign w:val="center"/>
          </w:tcPr>
          <w:p w14:paraId="56BE14DF"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MS</w:t>
            </w:r>
          </w:p>
        </w:tc>
        <w:tc>
          <w:tcPr>
            <w:tcW w:w="7839" w:type="dxa"/>
            <w:vAlign w:val="center"/>
          </w:tcPr>
          <w:p w14:paraId="55338F38"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Member States</w:t>
            </w:r>
          </w:p>
        </w:tc>
      </w:tr>
      <w:tr w:rsidR="000576DF" w:rsidRPr="001E3D58" w14:paraId="171E410B" w14:textId="77777777">
        <w:trPr>
          <w:trHeight w:val="380"/>
        </w:trPr>
        <w:tc>
          <w:tcPr>
            <w:tcW w:w="1820" w:type="dxa"/>
            <w:vAlign w:val="center"/>
          </w:tcPr>
          <w:p w14:paraId="415B1ABF"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NA</w:t>
            </w:r>
          </w:p>
        </w:tc>
        <w:tc>
          <w:tcPr>
            <w:tcW w:w="7839" w:type="dxa"/>
            <w:vAlign w:val="center"/>
          </w:tcPr>
          <w:p w14:paraId="5F1DD917"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National Authority</w:t>
            </w:r>
          </w:p>
        </w:tc>
      </w:tr>
      <w:tr w:rsidR="000576DF" w:rsidRPr="001E3D58" w14:paraId="019A17E8" w14:textId="77777777">
        <w:trPr>
          <w:trHeight w:val="440"/>
        </w:trPr>
        <w:tc>
          <w:tcPr>
            <w:tcW w:w="1820" w:type="dxa"/>
            <w:vAlign w:val="center"/>
          </w:tcPr>
          <w:p w14:paraId="7EB1F5D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NGO</w:t>
            </w:r>
          </w:p>
        </w:tc>
        <w:tc>
          <w:tcPr>
            <w:tcW w:w="7839" w:type="dxa"/>
            <w:vAlign w:val="center"/>
          </w:tcPr>
          <w:p w14:paraId="0C3252A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Non-Governmental</w:t>
            </w:r>
            <w:r w:rsidRPr="00872A66">
              <w:rPr>
                <w:rFonts w:ascii="Trebuchet MS" w:eastAsia="Trebuchet MS" w:hAnsi="Trebuchet MS" w:cs="Trebuchet MS"/>
                <w:sz w:val="22"/>
                <w:szCs w:val="22"/>
                <w:lang w:val="en-US"/>
              </w:rPr>
              <w:t xml:space="preserve"> Organization</w:t>
            </w:r>
          </w:p>
        </w:tc>
      </w:tr>
      <w:tr w:rsidR="000576DF" w:rsidRPr="001E3D58" w14:paraId="5BC293AE" w14:textId="77777777">
        <w:trPr>
          <w:trHeight w:val="380"/>
        </w:trPr>
        <w:tc>
          <w:tcPr>
            <w:tcW w:w="1820" w:type="dxa"/>
            <w:vAlign w:val="center"/>
          </w:tcPr>
          <w:p w14:paraId="0F93D21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OP</w:t>
            </w:r>
          </w:p>
        </w:tc>
        <w:tc>
          <w:tcPr>
            <w:tcW w:w="7839" w:type="dxa"/>
            <w:vAlign w:val="center"/>
          </w:tcPr>
          <w:p w14:paraId="34EF4F51"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Operational Programme</w:t>
            </w:r>
          </w:p>
        </w:tc>
      </w:tr>
      <w:tr w:rsidR="000576DF" w:rsidRPr="001E3D58" w14:paraId="39848741" w14:textId="77777777">
        <w:trPr>
          <w:trHeight w:val="380"/>
        </w:trPr>
        <w:tc>
          <w:tcPr>
            <w:tcW w:w="1820" w:type="dxa"/>
            <w:vAlign w:val="center"/>
          </w:tcPr>
          <w:p w14:paraId="52A853B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PB</w:t>
            </w:r>
          </w:p>
          <w:p w14:paraId="1EA05904"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Programme</w:t>
            </w:r>
          </w:p>
        </w:tc>
        <w:tc>
          <w:tcPr>
            <w:tcW w:w="7839" w:type="dxa"/>
            <w:vAlign w:val="center"/>
          </w:tcPr>
          <w:p w14:paraId="0883B783"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Project Beneficiaries</w:t>
            </w:r>
          </w:p>
          <w:p w14:paraId="4023D3E3"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Interreg V-A Romania – Bulgaria </w:t>
            </w:r>
          </w:p>
        </w:tc>
      </w:tr>
      <w:tr w:rsidR="000576DF" w:rsidRPr="001E3D58" w14:paraId="2A268020" w14:textId="77777777">
        <w:trPr>
          <w:trHeight w:val="380"/>
        </w:trPr>
        <w:tc>
          <w:tcPr>
            <w:tcW w:w="1820" w:type="dxa"/>
            <w:vAlign w:val="center"/>
          </w:tcPr>
          <w:p w14:paraId="2C458FA6" w14:textId="77777777" w:rsidR="0080070E" w:rsidRPr="001E3D58" w:rsidRDefault="0080070E">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w:t>
            </w:r>
          </w:p>
          <w:p w14:paraId="03A48E47" w14:textId="77777777" w:rsidR="000576DF"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w:t>
            </w:r>
            <w:r w:rsidR="00B07B69" w:rsidRPr="00754C23">
              <w:rPr>
                <w:rFonts w:ascii="Trebuchet MS" w:eastAsia="Trebuchet MS" w:hAnsi="Trebuchet MS" w:cs="Trebuchet MS"/>
                <w:sz w:val="22"/>
                <w:szCs w:val="22"/>
                <w:lang w:val="en-US"/>
              </w:rPr>
              <w:t>PR</w:t>
            </w:r>
          </w:p>
          <w:p w14:paraId="5AF2EB65" w14:textId="77777777" w:rsidR="00795616"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w:t>
            </w:r>
            <w:r w:rsidR="00795616" w:rsidRPr="001E3D58">
              <w:rPr>
                <w:rFonts w:ascii="Trebuchet MS" w:eastAsia="Trebuchet MS" w:hAnsi="Trebuchet MS" w:cs="Trebuchet MS"/>
                <w:sz w:val="22"/>
                <w:szCs w:val="22"/>
                <w:lang w:val="en-US"/>
              </w:rPr>
              <w:t>PR</w:t>
            </w:r>
          </w:p>
          <w:p w14:paraId="343D64F9" w14:textId="77777777" w:rsidR="00CA66BA" w:rsidRPr="001E3D58" w:rsidRDefault="00CA66BA">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FR</w:t>
            </w:r>
          </w:p>
        </w:tc>
        <w:tc>
          <w:tcPr>
            <w:tcW w:w="7839" w:type="dxa"/>
            <w:vAlign w:val="center"/>
          </w:tcPr>
          <w:p w14:paraId="325771C9" w14:textId="77777777" w:rsidR="0080070E" w:rsidRPr="001E3D58" w:rsidRDefault="0080070E">
            <w:pPr>
              <w:tabs>
                <w:tab w:val="left" w:pos="9356"/>
              </w:tabs>
              <w:spacing w:before="120" w:line="360" w:lineRule="auto"/>
              <w:rPr>
                <w:rFonts w:ascii="Trebuchet MS" w:eastAsia="Trebuchet MS" w:hAnsi="Trebuchet MS" w:cs="Trebuchet MS"/>
                <w:sz w:val="22"/>
                <w:szCs w:val="22"/>
                <w:lang w:val="en-US"/>
              </w:rPr>
            </w:pPr>
            <w:r w:rsidRPr="00B7165A">
              <w:rPr>
                <w:rFonts w:ascii="Trebuchet MS" w:eastAsia="Trebuchet MS" w:hAnsi="Trebuchet MS" w:cs="Trebuchet MS"/>
                <w:sz w:val="22"/>
                <w:szCs w:val="22"/>
                <w:lang w:val="en-US"/>
              </w:rPr>
              <w:t>Partner report (former FLC request)</w:t>
            </w:r>
          </w:p>
          <w:p w14:paraId="5FB4F0E1" w14:textId="77777777" w:rsidR="000576DF"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Financial </w:t>
            </w:r>
            <w:r w:rsidR="00B07B69" w:rsidRPr="00754C23">
              <w:rPr>
                <w:rFonts w:ascii="Trebuchet MS" w:eastAsia="Trebuchet MS" w:hAnsi="Trebuchet MS" w:cs="Trebuchet MS"/>
                <w:sz w:val="22"/>
                <w:szCs w:val="22"/>
                <w:lang w:val="en-US"/>
              </w:rPr>
              <w:t>Project Report</w:t>
            </w:r>
            <w:r w:rsidR="00795616" w:rsidRPr="00872A66">
              <w:rPr>
                <w:rFonts w:ascii="Trebuchet MS" w:eastAsia="Trebuchet MS" w:hAnsi="Trebuchet MS" w:cs="Trebuchet MS"/>
                <w:sz w:val="22"/>
                <w:szCs w:val="22"/>
                <w:lang w:val="en-US"/>
              </w:rPr>
              <w:t xml:space="preserve"> </w:t>
            </w:r>
            <w:r w:rsidR="00795616" w:rsidRPr="001E3D58">
              <w:rPr>
                <w:rFonts w:ascii="Trebuchet MS" w:eastAsia="Trebuchet MS" w:hAnsi="Trebuchet MS" w:cs="Trebuchet MS"/>
                <w:sz w:val="22"/>
                <w:szCs w:val="22"/>
                <w:lang w:val="en-US"/>
              </w:rPr>
              <w:t>(for reimbursement request)</w:t>
            </w:r>
          </w:p>
          <w:p w14:paraId="3B89BECE" w14:textId="77777777" w:rsidR="00795616"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Technical </w:t>
            </w:r>
            <w:r w:rsidR="00795616" w:rsidRPr="001E3D58">
              <w:rPr>
                <w:rFonts w:ascii="Trebuchet MS" w:eastAsia="Trebuchet MS" w:hAnsi="Trebuchet MS" w:cs="Trebuchet MS"/>
                <w:sz w:val="22"/>
                <w:szCs w:val="22"/>
                <w:lang w:val="en-US"/>
              </w:rPr>
              <w:t xml:space="preserve">Project Report  (for reporting </w:t>
            </w:r>
            <w:r w:rsidR="009F5BAE" w:rsidRPr="001E3D58">
              <w:rPr>
                <w:rFonts w:ascii="Trebuchet MS" w:eastAsia="Trebuchet MS" w:hAnsi="Trebuchet MS" w:cs="Trebuchet MS"/>
                <w:sz w:val="22"/>
                <w:szCs w:val="22"/>
                <w:lang w:val="en-US"/>
              </w:rPr>
              <w:t>physical progress</w:t>
            </w:r>
            <w:r w:rsidR="00795616" w:rsidRPr="001E3D58">
              <w:rPr>
                <w:rFonts w:ascii="Trebuchet MS" w:eastAsia="Trebuchet MS" w:hAnsi="Trebuchet MS" w:cs="Trebuchet MS"/>
                <w:sz w:val="22"/>
                <w:szCs w:val="22"/>
                <w:lang w:val="en-US"/>
              </w:rPr>
              <w:t>)</w:t>
            </w:r>
          </w:p>
          <w:p w14:paraId="2E69C139" w14:textId="77777777" w:rsidR="00CA66BA" w:rsidRPr="001E3D58" w:rsidRDefault="00CA66BA">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Final Report</w:t>
            </w:r>
          </w:p>
        </w:tc>
      </w:tr>
      <w:tr w:rsidR="000576DF" w:rsidRPr="001E3D58" w14:paraId="55DD2F7B" w14:textId="77777777">
        <w:trPr>
          <w:trHeight w:val="380"/>
        </w:trPr>
        <w:tc>
          <w:tcPr>
            <w:tcW w:w="1820" w:type="dxa"/>
            <w:vAlign w:val="center"/>
          </w:tcPr>
          <w:p w14:paraId="220E0BF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R&amp;D</w:t>
            </w:r>
          </w:p>
        </w:tc>
        <w:tc>
          <w:tcPr>
            <w:tcW w:w="7839" w:type="dxa"/>
            <w:vAlign w:val="center"/>
          </w:tcPr>
          <w:p w14:paraId="0FEEC3E0"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Research and Development</w:t>
            </w:r>
          </w:p>
        </w:tc>
      </w:tr>
      <w:tr w:rsidR="000576DF" w:rsidRPr="001E3D58" w14:paraId="4E092BFB" w14:textId="77777777">
        <w:trPr>
          <w:trHeight w:val="380"/>
        </w:trPr>
        <w:tc>
          <w:tcPr>
            <w:tcW w:w="1820" w:type="dxa"/>
            <w:vAlign w:val="center"/>
          </w:tcPr>
          <w:p w14:paraId="217369FC"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RTD</w:t>
            </w:r>
          </w:p>
        </w:tc>
        <w:tc>
          <w:tcPr>
            <w:tcW w:w="7839" w:type="dxa"/>
            <w:vAlign w:val="center"/>
          </w:tcPr>
          <w:p w14:paraId="63B5BC64"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Research and Technological Development</w:t>
            </w:r>
          </w:p>
        </w:tc>
      </w:tr>
      <w:tr w:rsidR="000576DF" w:rsidRPr="001E3D58" w14:paraId="5C8A8900" w14:textId="77777777">
        <w:trPr>
          <w:trHeight w:val="380"/>
        </w:trPr>
        <w:tc>
          <w:tcPr>
            <w:tcW w:w="1820" w:type="dxa"/>
            <w:vAlign w:val="center"/>
          </w:tcPr>
          <w:p w14:paraId="50E92C5A"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w:t>
            </w:r>
          </w:p>
        </w:tc>
        <w:tc>
          <w:tcPr>
            <w:tcW w:w="7839" w:type="dxa"/>
            <w:vAlign w:val="center"/>
          </w:tcPr>
          <w:p w14:paraId="1C574F51"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Romania</w:t>
            </w:r>
          </w:p>
        </w:tc>
      </w:tr>
      <w:tr w:rsidR="000576DF" w:rsidRPr="001E3D58" w14:paraId="366FA2AE" w14:textId="77777777">
        <w:trPr>
          <w:trHeight w:val="380"/>
        </w:trPr>
        <w:tc>
          <w:tcPr>
            <w:tcW w:w="1820" w:type="dxa"/>
            <w:vAlign w:val="center"/>
          </w:tcPr>
          <w:p w14:paraId="49B6B624"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VAT</w:t>
            </w:r>
          </w:p>
        </w:tc>
        <w:tc>
          <w:tcPr>
            <w:tcW w:w="7839" w:type="dxa"/>
            <w:vAlign w:val="center"/>
          </w:tcPr>
          <w:p w14:paraId="01766790"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Value Added Tax</w:t>
            </w:r>
          </w:p>
        </w:tc>
      </w:tr>
    </w:tbl>
    <w:p w14:paraId="73C0BCDC" w14:textId="77777777" w:rsidR="000576DF" w:rsidRPr="001E3D58" w:rsidRDefault="000576DF">
      <w:pPr>
        <w:spacing w:before="480" w:line="360" w:lineRule="auto"/>
        <w:jc w:val="both"/>
        <w:rPr>
          <w:rFonts w:ascii="Trebuchet MS" w:eastAsia="Trebuchet MS" w:hAnsi="Trebuchet MS" w:cs="Trebuchet MS"/>
          <w:b/>
          <w:sz w:val="28"/>
          <w:szCs w:val="28"/>
          <w:lang w:val="en-US"/>
        </w:rPr>
      </w:pPr>
    </w:p>
    <w:p w14:paraId="441A2C72" w14:textId="77777777" w:rsidR="00364DDA" w:rsidRPr="001E3D58" w:rsidRDefault="00364DDA">
      <w:pPr>
        <w:spacing w:before="480" w:line="360" w:lineRule="auto"/>
        <w:jc w:val="both"/>
        <w:rPr>
          <w:rFonts w:ascii="Trebuchet MS" w:eastAsia="Trebuchet MS" w:hAnsi="Trebuchet MS" w:cs="Trebuchet MS"/>
          <w:b/>
          <w:sz w:val="28"/>
          <w:szCs w:val="28"/>
          <w:lang w:val="en-US"/>
        </w:rPr>
      </w:pPr>
    </w:p>
    <w:p w14:paraId="3B27FA3D" w14:textId="77777777" w:rsidR="00364DDA" w:rsidRPr="00754C23" w:rsidRDefault="00364DDA">
      <w:pPr>
        <w:spacing w:before="480" w:line="360" w:lineRule="auto"/>
        <w:jc w:val="both"/>
        <w:rPr>
          <w:rFonts w:ascii="Trebuchet MS" w:eastAsia="Trebuchet MS" w:hAnsi="Trebuchet MS" w:cs="Trebuchet MS"/>
          <w:b/>
          <w:sz w:val="28"/>
          <w:szCs w:val="28"/>
          <w:lang w:val="en-US"/>
        </w:rPr>
      </w:pPr>
    </w:p>
    <w:p w14:paraId="07B7D46C" w14:textId="77777777" w:rsidR="00027011" w:rsidRDefault="00027011">
      <w:pPr>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br w:type="page"/>
      </w:r>
    </w:p>
    <w:p w14:paraId="325CFA0B" w14:textId="77777777" w:rsidR="000576DF" w:rsidRPr="001E3D58" w:rsidRDefault="00123C52">
      <w:pPr>
        <w:spacing w:before="480" w:line="360" w:lineRule="auto"/>
        <w:ind w:firstLine="357"/>
        <w:jc w:val="both"/>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lastRenderedPageBreak/>
        <w:t>Short introduction</w:t>
      </w:r>
    </w:p>
    <w:p w14:paraId="33F1446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aim of the Project Implementation Manual (PIM) is to provide detailed information for lead beneficiaries and project beneficiaries on the full project life cycle, starting from selection to the closure of Interreg Romania-Bulgaria projects, including reimbursement and other reporting obligations, and also, other programme related requirements set in the financing contract.</w:t>
      </w:r>
    </w:p>
    <w:p w14:paraId="49DAC79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Programme Manual and its annexes can be amended / updated whenever major changes in the Programme implementation system occur. Thus it is recommended to follow the latest version of the Programme Manual, available on the Programme website: </w:t>
      </w:r>
      <w:hyperlink r:id="rId14">
        <w:r w:rsidRPr="001E3D58">
          <w:rPr>
            <w:rFonts w:ascii="Trebuchet MS" w:eastAsia="Trebuchet MS" w:hAnsi="Trebuchet MS" w:cs="Trebuchet MS"/>
            <w:color w:val="0000FF"/>
            <w:sz w:val="22"/>
            <w:szCs w:val="22"/>
            <w:u w:val="single"/>
            <w:lang w:val="en-US"/>
          </w:rPr>
          <w:t>http://www.interregrobg.eu/en/.</w:t>
        </w:r>
      </w:hyperlink>
    </w:p>
    <w:p w14:paraId="6926C17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Lead Beneficiaries should ensure that the project is implemented according to the provision of the Project Implementation Manual and the latest versi</w:t>
      </w:r>
      <w:r w:rsidRPr="001E3D58">
        <w:rPr>
          <w:rFonts w:ascii="Trebuchet MS" w:eastAsia="Trebuchet MS" w:hAnsi="Trebuchet MS" w:cs="Trebuchet MS"/>
          <w:sz w:val="22"/>
          <w:szCs w:val="22"/>
          <w:lang w:val="en-US"/>
        </w:rPr>
        <w:t>ons of annexes are used. In case of specific problems related to particular operations, the Joint Secretariat, the Managing Authority and National Authority should be contacted for advice.</w:t>
      </w:r>
    </w:p>
    <w:p w14:paraId="0ED8F07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Joint Secretariat staff</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is there to assist all projects beneficiaries offering support at all stages of the project life-cycle, especially continuous support while implementing the project. </w:t>
      </w:r>
    </w:p>
    <w:p w14:paraId="338EA15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language of the programme is English. All official communication, including the reporting has to be done in English. Exceptionally, in some cases, communication within the project and between the project and programme bodies may of course take place in national languages. Also, supporting documents, such as contracts, procurement documentation, invoices, etc. can be </w:t>
      </w:r>
      <w:r w:rsidR="00027011">
        <w:rPr>
          <w:rFonts w:ascii="Trebuchet MS" w:eastAsia="Trebuchet MS" w:hAnsi="Trebuchet MS" w:cs="Trebuchet MS"/>
          <w:sz w:val="22"/>
          <w:szCs w:val="22"/>
          <w:lang w:val="en-US"/>
        </w:rPr>
        <w:t>either</w:t>
      </w:r>
      <w:r w:rsidR="00027011"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in Romanian and Bulgarian. Also, exceptionally, in some cases, management structures of the Programme can request translation into English of the supporting documents.</w:t>
      </w:r>
    </w:p>
    <w:p w14:paraId="01D117E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programme uses an online application and reporting system, the eMS electronic system accessible to the web address: </w:t>
      </w:r>
      <w:hyperlink r:id="rId15" w:history="1">
        <w:r w:rsidRPr="001E3D58">
          <w:rPr>
            <w:rFonts w:ascii="Trebuchet MS" w:eastAsia="Trebuchet MS" w:hAnsi="Trebuchet MS" w:cs="Trebuchet MS"/>
            <w:color w:val="1155CC"/>
            <w:sz w:val="22"/>
            <w:szCs w:val="22"/>
            <w:u w:val="single"/>
            <w:lang w:val="en-US"/>
          </w:rPr>
          <w:t>http://ems-robg.mdrap.ro</w:t>
        </w:r>
      </w:hyperlink>
      <w:r w:rsidRPr="001E3D58">
        <w:rPr>
          <w:rFonts w:ascii="Trebuchet MS" w:eastAsia="Trebuchet MS" w:hAnsi="Trebuchet MS" w:cs="Trebuchet MS"/>
          <w:sz w:val="22"/>
          <w:szCs w:val="22"/>
          <w:lang w:val="en-US"/>
        </w:rPr>
        <w:t>. The beneficiaries will provide all the information/data/supporting documents to the relevant Programme bodies through the electronic data</w:t>
      </w:r>
      <w:r w:rsidRPr="00754C23">
        <w:rPr>
          <w:rFonts w:ascii="Trebuchet MS" w:eastAsia="Trebuchet MS" w:hAnsi="Trebuchet MS" w:cs="Trebuchet MS"/>
          <w:sz w:val="22"/>
          <w:szCs w:val="22"/>
          <w:lang w:val="en-US"/>
        </w:rPr>
        <w:t xml:space="preserve"> exchange system – eMS </w:t>
      </w:r>
      <w:r w:rsidR="00CA66BA" w:rsidRPr="00872A66">
        <w:rPr>
          <w:rFonts w:ascii="Trebuchet MS" w:eastAsia="Trebuchet MS" w:hAnsi="Trebuchet MS" w:cs="Trebuchet MS"/>
          <w:sz w:val="22"/>
          <w:szCs w:val="22"/>
          <w:lang w:val="en-US"/>
        </w:rPr>
        <w:t>system</w:t>
      </w:r>
      <w:r w:rsidRPr="001E3D58">
        <w:rPr>
          <w:rFonts w:ascii="Trebuchet MS" w:eastAsia="Trebuchet MS" w:hAnsi="Trebuchet MS" w:cs="Trebuchet MS"/>
          <w:sz w:val="22"/>
          <w:szCs w:val="22"/>
          <w:lang w:val="en-US"/>
        </w:rPr>
        <w:t xml:space="preserve">. All this data will be recorded in the electronic system and reused among all Programme bodies involved in the monitoring, control, audit, implementation and evaluation of the Programme. Also, the programme bodies will use the eMS system to communicate with beneficiaries. </w:t>
      </w:r>
    </w:p>
    <w:p w14:paraId="4D8D8A7F" w14:textId="77777777" w:rsidR="009A5EB4" w:rsidRPr="001E3D58" w:rsidRDefault="009A5EB4" w:rsidP="00F6522B">
      <w:pPr>
        <w:pStyle w:val="Title"/>
        <w:spacing w:before="120" w:after="120" w:line="360" w:lineRule="auto"/>
        <w:jc w:val="both"/>
        <w:rPr>
          <w:rFonts w:eastAsia="Trebuchet MS"/>
          <w:lang w:val="en-US"/>
        </w:rPr>
      </w:pPr>
      <w:r w:rsidRPr="007637A8">
        <w:rPr>
          <w:rFonts w:ascii="Trebuchet MS" w:hAnsi="Trebuchet MS"/>
          <w:color w:val="auto"/>
          <w:sz w:val="22"/>
          <w:szCs w:val="22"/>
          <w:lang w:val="en-US" w:eastAsia="en-US"/>
        </w:rPr>
        <w:t>In case of E-MS failure the MA has the obligation to take the necessary measures by issuing instructions on how the applications will be received</w:t>
      </w:r>
      <w:r w:rsidR="008B39C2" w:rsidRPr="007637A8">
        <w:rPr>
          <w:rFonts w:ascii="Trebuchet MS" w:hAnsi="Trebuchet MS"/>
          <w:color w:val="auto"/>
          <w:sz w:val="22"/>
          <w:szCs w:val="22"/>
          <w:lang w:val="en-US" w:eastAsia="en-US"/>
        </w:rPr>
        <w:t>,</w:t>
      </w:r>
      <w:r w:rsidR="0073706C">
        <w:rPr>
          <w:rFonts w:ascii="Trebuchet MS" w:hAnsi="Trebuchet MS"/>
          <w:color w:val="auto"/>
          <w:sz w:val="22"/>
          <w:szCs w:val="22"/>
          <w:lang w:val="en-US" w:eastAsia="en-US"/>
        </w:rPr>
        <w:t xml:space="preserve"> </w:t>
      </w:r>
      <w:r w:rsidRPr="007637A8">
        <w:rPr>
          <w:rFonts w:ascii="Trebuchet MS" w:hAnsi="Trebuchet MS"/>
          <w:color w:val="auto"/>
          <w:sz w:val="22"/>
          <w:szCs w:val="22"/>
          <w:lang w:val="en-US" w:eastAsia="en-US"/>
        </w:rPr>
        <w:t>how acknowledgement of receipt will be issued</w:t>
      </w:r>
      <w:r w:rsidR="008B39C2" w:rsidRPr="007637A8">
        <w:rPr>
          <w:rFonts w:ascii="Trebuchet MS" w:hAnsi="Trebuchet MS"/>
          <w:color w:val="auto"/>
          <w:sz w:val="22"/>
          <w:szCs w:val="22"/>
          <w:lang w:val="en-US" w:eastAsia="en-US"/>
        </w:rPr>
        <w:t xml:space="preserve"> and how the project reporting will be performed</w:t>
      </w:r>
      <w:r w:rsidRPr="007637A8">
        <w:rPr>
          <w:rFonts w:ascii="Trebuchet MS" w:hAnsi="Trebuchet MS"/>
          <w:color w:val="auto"/>
          <w:sz w:val="22"/>
          <w:szCs w:val="22"/>
          <w:lang w:val="en-US" w:eastAsia="en-US"/>
        </w:rPr>
        <w:t>.</w:t>
      </w:r>
    </w:p>
    <w:p w14:paraId="4A0704BA"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lastRenderedPageBreak/>
        <w:t>Using the eMS system doesn’t exclude other form of reporting expressly requested by the management bodies of the Programme through the present Project Implementation Manual, MA’s instructions or other request submitted to t</w:t>
      </w:r>
      <w:r w:rsidRPr="001E3D58">
        <w:rPr>
          <w:rFonts w:ascii="Trebuchet MS" w:eastAsia="Trebuchet MS" w:hAnsi="Trebuchet MS" w:cs="Trebuchet MS"/>
          <w:sz w:val="22"/>
          <w:szCs w:val="22"/>
          <w:lang w:val="en-US"/>
        </w:rPr>
        <w:t>he beneficiaries in accordance with the financing contract.</w:t>
      </w:r>
    </w:p>
    <w:p w14:paraId="0A4D3535" w14:textId="77777777" w:rsidR="000576DF" w:rsidRPr="001E3D58" w:rsidRDefault="00123C52">
      <w:pPr>
        <w:spacing w:before="360" w:line="360" w:lineRule="auto"/>
        <w:ind w:firstLine="357"/>
        <w:jc w:val="both"/>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Programme Management and Control Bodies</w:t>
      </w:r>
    </w:p>
    <w:p w14:paraId="4EFED95E"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two Member States, Romania and Bulgaria, have agreed to designate the authorities responsible for the implementation of INTERREG V-A Romania-Bulgaria as follows:</w:t>
      </w:r>
    </w:p>
    <w:p w14:paraId="21E5BDF2"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Managing Authority (MA) - Ministry of Regional Development</w:t>
      </w:r>
      <w:r w:rsidR="00B23A06" w:rsidRPr="001E3D58">
        <w:rPr>
          <w:rFonts w:ascii="Trebuchet MS" w:eastAsia="Trebuchet MS" w:hAnsi="Trebuchet MS" w:cs="Trebuchet MS"/>
          <w:b/>
          <w:sz w:val="22"/>
          <w:szCs w:val="22"/>
          <w:lang w:val="en-US"/>
        </w:rPr>
        <w:t xml:space="preserve"> and</w:t>
      </w:r>
      <w:r w:rsidR="00CF75D2"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b/>
          <w:sz w:val="22"/>
          <w:szCs w:val="22"/>
          <w:lang w:val="en-US"/>
        </w:rPr>
        <w:t>Public Administration</w:t>
      </w:r>
      <w:r w:rsidR="00EB683B" w:rsidRPr="001E3D58">
        <w:rPr>
          <w:rFonts w:ascii="Trebuchet MS" w:eastAsia="Trebuchet MS" w:hAnsi="Trebuchet MS" w:cs="Trebuchet MS"/>
          <w:b/>
          <w:sz w:val="22"/>
          <w:szCs w:val="22"/>
          <w:lang w:val="en-US"/>
        </w:rPr>
        <w:t xml:space="preserve"> </w:t>
      </w:r>
    </w:p>
    <w:p w14:paraId="05B4BBBE"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Address: </w:t>
      </w:r>
      <w:r w:rsidR="005522BF" w:rsidRPr="001E3D58">
        <w:rPr>
          <w:rFonts w:ascii="Trebuchet MS" w:eastAsia="Trebuchet MS" w:hAnsi="Trebuchet MS" w:cs="Trebuchet MS"/>
          <w:sz w:val="22"/>
          <w:szCs w:val="22"/>
          <w:lang w:val="en-US"/>
        </w:rPr>
        <w:t xml:space="preserve">16 Libertatii </w:t>
      </w:r>
      <w:r w:rsidRPr="001E3D58">
        <w:rPr>
          <w:rFonts w:ascii="Trebuchet MS" w:eastAsia="Trebuchet MS" w:hAnsi="Trebuchet MS" w:cs="Trebuchet MS"/>
          <w:sz w:val="22"/>
          <w:szCs w:val="22"/>
          <w:lang w:val="en-US"/>
        </w:rPr>
        <w:t xml:space="preserve">Str., sector 5, Bucharest, Romania, </w:t>
      </w:r>
      <w:hyperlink r:id="rId16">
        <w:r w:rsidRPr="001E3D58">
          <w:rPr>
            <w:rFonts w:ascii="Trebuchet MS" w:eastAsia="Trebuchet MS" w:hAnsi="Trebuchet MS" w:cs="Trebuchet MS"/>
            <w:color w:val="0000FF"/>
            <w:sz w:val="22"/>
            <w:szCs w:val="22"/>
            <w:u w:val="single"/>
            <w:lang w:val="en-US"/>
          </w:rPr>
          <w:t>www.mdrap.ro</w:t>
        </w:r>
      </w:hyperlink>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 xml:space="preserve">E-mail: </w:t>
      </w:r>
      <w:hyperlink r:id="rId17">
        <w:r w:rsidRPr="001E3D58">
          <w:rPr>
            <w:rFonts w:ascii="Trebuchet MS" w:eastAsia="Trebuchet MS" w:hAnsi="Trebuchet MS" w:cs="Trebuchet MS"/>
            <w:b/>
            <w:color w:val="0000FF"/>
            <w:sz w:val="22"/>
            <w:szCs w:val="22"/>
            <w:u w:val="single"/>
            <w:lang w:val="en-US"/>
          </w:rPr>
          <w:t>robg@mdrap.ro</w:t>
        </w:r>
      </w:hyperlink>
      <w:r w:rsidRPr="001E3D58">
        <w:rPr>
          <w:rFonts w:ascii="Trebuchet MS" w:eastAsia="Trebuchet MS" w:hAnsi="Trebuchet MS" w:cs="Trebuchet MS"/>
          <w:b/>
          <w:sz w:val="22"/>
          <w:szCs w:val="22"/>
          <w:lang w:val="en-US"/>
        </w:rPr>
        <w:t>, Phone no: + 40 372 111 312, Fax no: + 40 372 111 456</w:t>
      </w:r>
    </w:p>
    <w:p w14:paraId="01931ECD"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The Managing Authority also carries out the certification function, in accordance with Article 123(3) of Regulation (EU) No 1303/2013.</w:t>
      </w:r>
    </w:p>
    <w:p w14:paraId="0411497C"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Role: The Managing Authority is responsible for managing the operational programme in accordance with EU Regulations (Article 125 of the Regulation (EU) No 1303/2013 and Article 23 of Regulation (EU) No 1299/2013) and the principle of sound financial management.</w:t>
      </w:r>
    </w:p>
    <w:p w14:paraId="263CD791"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Bulgarian National Authority (NA) - Ministry of Regional Development and Public Works</w:t>
      </w:r>
    </w:p>
    <w:p w14:paraId="0726998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National Authority is the Bulgarian counterpart of the Managing Authority.</w:t>
      </w:r>
    </w:p>
    <w:p w14:paraId="6EDC5493" w14:textId="77777777" w:rsidR="000576DF" w:rsidRPr="00754C23" w:rsidRDefault="00123C52">
      <w:pPr>
        <w:spacing w:before="120" w:line="360" w:lineRule="auto"/>
        <w:jc w:val="both"/>
        <w:rPr>
          <w:rFonts w:ascii="Trebuchet MS" w:eastAsia="Trebuchet MS" w:hAnsi="Trebuchet MS" w:cs="Trebuchet MS"/>
          <w:b/>
          <w:color w:val="0000FF"/>
          <w:sz w:val="22"/>
          <w:szCs w:val="22"/>
          <w:u w:val="single"/>
          <w:lang w:val="en-US"/>
        </w:rPr>
      </w:pPr>
      <w:r w:rsidRPr="001E3D58">
        <w:rPr>
          <w:rFonts w:ascii="Trebuchet MS" w:eastAsia="Trebuchet MS" w:hAnsi="Trebuchet MS" w:cs="Trebuchet MS"/>
          <w:sz w:val="22"/>
          <w:szCs w:val="22"/>
          <w:lang w:val="en-US"/>
        </w:rPr>
        <w:t xml:space="preserve">Address: 17-19 Sv.sv. Kiril i Metodi St., 1202 Sofia, Bulgaria, Website: </w:t>
      </w:r>
      <w:hyperlink r:id="rId18">
        <w:r w:rsidRPr="001E3D58">
          <w:rPr>
            <w:rFonts w:ascii="Trebuchet MS" w:eastAsia="Trebuchet MS" w:hAnsi="Trebuchet MS" w:cs="Trebuchet MS"/>
            <w:color w:val="0000FF"/>
            <w:sz w:val="22"/>
            <w:szCs w:val="22"/>
            <w:u w:val="single"/>
            <w:lang w:val="en-US"/>
          </w:rPr>
          <w:t>www.mrrb.government.bg</w:t>
        </w:r>
      </w:hyperlink>
      <w:r w:rsidRPr="001E3D58">
        <w:rPr>
          <w:rFonts w:ascii="Trebuchet MS" w:eastAsia="Trebuchet MS" w:hAnsi="Trebuchet MS" w:cs="Trebuchet MS"/>
          <w:color w:val="0000FF"/>
          <w:sz w:val="22"/>
          <w:szCs w:val="22"/>
          <w:u w:val="single"/>
          <w:lang w:val="en-US"/>
        </w:rPr>
        <w:t xml:space="preserve">, </w:t>
      </w:r>
      <w:r w:rsidRPr="001E3D58">
        <w:rPr>
          <w:rFonts w:ascii="Trebuchet MS" w:eastAsia="Trebuchet MS" w:hAnsi="Trebuchet MS" w:cs="Trebuchet MS"/>
          <w:b/>
          <w:sz w:val="22"/>
          <w:szCs w:val="22"/>
          <w:lang w:val="en-US"/>
        </w:rPr>
        <w:t>E-mail:</w:t>
      </w:r>
      <w:r w:rsidRPr="001F5190">
        <w:rPr>
          <w:rFonts w:ascii="Trebuchet MS" w:eastAsia="Trebuchet MS" w:hAnsi="Trebuchet MS" w:cs="Trebuchet MS"/>
          <w:b/>
          <w:color w:val="0000FF"/>
          <w:sz w:val="22"/>
          <w:szCs w:val="22"/>
          <w:u w:val="single"/>
          <w:lang w:val="en-US"/>
        </w:rPr>
        <w:t xml:space="preserve"> </w:t>
      </w:r>
      <w:hyperlink r:id="rId19">
        <w:r w:rsidRPr="001E3D58">
          <w:rPr>
            <w:rFonts w:ascii="Trebuchet MS" w:eastAsia="Trebuchet MS" w:hAnsi="Trebuchet MS" w:cs="Trebuchet MS"/>
            <w:b/>
            <w:color w:val="0000FF"/>
            <w:sz w:val="22"/>
            <w:szCs w:val="22"/>
            <w:u w:val="single"/>
            <w:lang w:val="en-US"/>
          </w:rPr>
          <w:t>na-ro-bg@mrrb.government.bg</w:t>
        </w:r>
      </w:hyperlink>
      <w:r w:rsidRPr="001E3D58">
        <w:rPr>
          <w:rFonts w:ascii="Trebuchet MS" w:eastAsia="Trebuchet MS" w:hAnsi="Trebuchet MS" w:cs="Trebuchet MS"/>
          <w:b/>
          <w:color w:val="0000FF"/>
          <w:sz w:val="22"/>
          <w:szCs w:val="22"/>
          <w:u w:val="single"/>
          <w:lang w:val="en-US"/>
        </w:rPr>
        <w:t xml:space="preserve">, </w:t>
      </w:r>
      <w:r w:rsidRPr="001E3D58">
        <w:rPr>
          <w:rFonts w:ascii="Trebuchet MS" w:eastAsia="Trebuchet MS" w:hAnsi="Trebuchet MS" w:cs="Trebuchet MS"/>
          <w:b/>
          <w:sz w:val="22"/>
          <w:szCs w:val="22"/>
          <w:lang w:val="en-US"/>
        </w:rPr>
        <w:t>Phone no: +359 2 9405 488,</w:t>
      </w:r>
      <w:r w:rsidRPr="001F5190">
        <w:rPr>
          <w:rFonts w:ascii="Trebuchet MS" w:eastAsia="Trebuchet MS" w:hAnsi="Trebuchet MS" w:cs="Trebuchet MS"/>
          <w:b/>
          <w:color w:val="0000FF"/>
          <w:sz w:val="22"/>
          <w:szCs w:val="22"/>
          <w:lang w:val="en-US"/>
        </w:rPr>
        <w:t xml:space="preserve"> </w:t>
      </w:r>
      <w:r w:rsidRPr="005F5855">
        <w:rPr>
          <w:rFonts w:ascii="Trebuchet MS" w:eastAsia="Trebuchet MS" w:hAnsi="Trebuchet MS" w:cs="Trebuchet MS"/>
          <w:b/>
          <w:sz w:val="22"/>
          <w:szCs w:val="22"/>
          <w:lang w:val="en-US"/>
        </w:rPr>
        <w:t>Fax no: +359 2 987 07 37</w:t>
      </w:r>
    </w:p>
    <w:p w14:paraId="15A57804" w14:textId="77777777" w:rsidR="000576DF" w:rsidRPr="001E3D58" w:rsidRDefault="00123C52">
      <w:pPr>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Joint Secretariat (JS) </w:t>
      </w:r>
    </w:p>
    <w:p w14:paraId="07F9DCD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Joint Secretariat within the Cross-Border Cooperation Regional Office Călăraşi for Romania-Bulgaria Border</w:t>
      </w:r>
    </w:p>
    <w:p w14:paraId="1799DE1A"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Address: Călărași, Chiciu area, part of the main building representing the Passengers and Goods Transport Public Service headquarter at PCTF Călărași (România) – Silistra (Bulgaria), Calarasi county; </w:t>
      </w:r>
      <w:hyperlink r:id="rId20">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w:t>
      </w:r>
    </w:p>
    <w:p w14:paraId="04EA558E" w14:textId="77777777" w:rsidR="000576DF" w:rsidRPr="00872A66"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Contact persons: </w:t>
      </w:r>
    </w:p>
    <w:p w14:paraId="2CE0CE5A" w14:textId="77777777" w:rsidR="000576DF" w:rsidRPr="00754C23" w:rsidRDefault="00123C52">
      <w:pPr>
        <w:spacing w:before="120" w:line="360" w:lineRule="auto"/>
        <w:jc w:val="both"/>
        <w:rPr>
          <w:rFonts w:ascii="Trebuchet MS" w:eastAsia="Trebuchet MS" w:hAnsi="Trebuchet MS" w:cs="Trebuchet MS"/>
          <w:b/>
          <w:sz w:val="22"/>
          <w:szCs w:val="22"/>
          <w:lang w:val="en-US"/>
        </w:rPr>
      </w:pPr>
      <w:r w:rsidRPr="001E3D58">
        <w:rPr>
          <w:rFonts w:ascii="Arial" w:eastAsia="Arial" w:hAnsi="Arial" w:cs="Arial"/>
          <w:sz w:val="22"/>
          <w:szCs w:val="22"/>
          <w:lang w:val="en-US"/>
        </w:rPr>
        <w:lastRenderedPageBreak/>
        <w:t xml:space="preserve">Bogdan Mușat, Head of JS; </w:t>
      </w:r>
      <w:r w:rsidRPr="001E3D58">
        <w:rPr>
          <w:rFonts w:ascii="Trebuchet MS" w:eastAsia="Trebuchet MS" w:hAnsi="Trebuchet MS" w:cs="Trebuchet MS"/>
          <w:b/>
          <w:sz w:val="22"/>
          <w:szCs w:val="22"/>
          <w:lang w:val="en-US"/>
        </w:rPr>
        <w:t xml:space="preserve">Email: </w:t>
      </w:r>
      <w:hyperlink r:id="rId21">
        <w:r w:rsidRPr="001E3D58">
          <w:rPr>
            <w:rFonts w:ascii="Trebuchet MS" w:eastAsia="Trebuchet MS" w:hAnsi="Trebuchet MS" w:cs="Trebuchet MS"/>
            <w:b/>
            <w:color w:val="0000FF"/>
            <w:sz w:val="22"/>
            <w:szCs w:val="22"/>
            <w:u w:val="single"/>
            <w:lang w:val="en-US"/>
          </w:rPr>
          <w:t>bogdan.musat@calarasicbc.ro</w:t>
        </w:r>
      </w:hyperlink>
      <w:r w:rsidR="00934063">
        <w:rPr>
          <w:rFonts w:ascii="Trebuchet MS" w:eastAsia="Trebuchet MS" w:hAnsi="Trebuchet MS" w:cs="Trebuchet MS"/>
          <w:b/>
          <w:color w:val="0000FF"/>
          <w:sz w:val="22"/>
          <w:szCs w:val="22"/>
          <w:u w:val="single"/>
          <w:lang w:val="en-US"/>
        </w:rPr>
        <w:t>, sc@calarasicbc.ro</w:t>
      </w:r>
      <w:r w:rsidRPr="001E3D58">
        <w:rPr>
          <w:rFonts w:ascii="Trebuchet MS" w:eastAsia="Trebuchet MS" w:hAnsi="Trebuchet MS" w:cs="Trebuchet MS"/>
          <w:b/>
          <w:sz w:val="22"/>
          <w:szCs w:val="22"/>
          <w:lang w:val="en-US"/>
        </w:rPr>
        <w:t>, Phone no: +40 242 313 091; Fax no: +40 242 313 092</w:t>
      </w:r>
    </w:p>
    <w:p w14:paraId="47591B27"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Joint Secretariat Antenna, Ruse</w:t>
      </w:r>
    </w:p>
    <w:p w14:paraId="4073737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Address: Str</w:t>
      </w:r>
      <w:r w:rsidR="00CF75D2"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Rayko Daskalov, nr 2 </w:t>
      </w:r>
    </w:p>
    <w:p w14:paraId="2820B2C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Contact person: </w:t>
      </w:r>
    </w:p>
    <w:p w14:paraId="0978733D"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1E3D58">
        <w:rPr>
          <w:rFonts w:ascii="Arial" w:eastAsia="Arial" w:hAnsi="Arial" w:cs="Arial"/>
          <w:sz w:val="22"/>
          <w:szCs w:val="22"/>
          <w:lang w:val="en-US"/>
        </w:rPr>
        <w:t>Bogdan Mușat, Head of JS,</w:t>
      </w:r>
      <w:r w:rsidRPr="001E3D58">
        <w:rPr>
          <w:rFonts w:ascii="Trebuchet MS" w:eastAsia="Trebuchet MS" w:hAnsi="Trebuchet MS" w:cs="Trebuchet MS"/>
          <w:b/>
          <w:sz w:val="22"/>
          <w:szCs w:val="22"/>
          <w:lang w:val="en-US"/>
        </w:rPr>
        <w:t xml:space="preserve"> Email: </w:t>
      </w:r>
      <w:hyperlink r:id="rId22">
        <w:r w:rsidRPr="001E3D58">
          <w:rPr>
            <w:rFonts w:ascii="Trebuchet MS" w:eastAsia="Trebuchet MS" w:hAnsi="Trebuchet MS" w:cs="Trebuchet MS"/>
            <w:b/>
            <w:color w:val="0000FF"/>
            <w:sz w:val="22"/>
            <w:szCs w:val="22"/>
            <w:u w:val="single"/>
            <w:lang w:val="en-US"/>
          </w:rPr>
          <w:t>bogdan.musat@calarasicbc.ro</w:t>
        </w:r>
      </w:hyperlink>
      <w:r w:rsidRPr="001E3D58">
        <w:rPr>
          <w:rFonts w:ascii="Trebuchet MS" w:eastAsia="Trebuchet MS" w:hAnsi="Trebuchet MS" w:cs="Trebuchet MS"/>
          <w:b/>
          <w:sz w:val="22"/>
          <w:szCs w:val="22"/>
          <w:lang w:val="en-US"/>
        </w:rPr>
        <w:t>,</w:t>
      </w:r>
      <w:r w:rsidR="00934063">
        <w:rPr>
          <w:rFonts w:ascii="Trebuchet MS" w:eastAsia="Trebuchet MS" w:hAnsi="Trebuchet MS" w:cs="Trebuchet MS"/>
          <w:b/>
          <w:sz w:val="22"/>
          <w:szCs w:val="22"/>
          <w:lang w:val="en-US"/>
        </w:rPr>
        <w:t xml:space="preserve"> jsantenna@calarasicbc.ro,</w:t>
      </w:r>
      <w:r w:rsidRPr="001E3D58">
        <w:rPr>
          <w:rFonts w:ascii="Trebuchet MS" w:eastAsia="Trebuchet MS" w:hAnsi="Trebuchet MS" w:cs="Trebuchet MS"/>
          <w:b/>
          <w:sz w:val="22"/>
          <w:szCs w:val="22"/>
          <w:lang w:val="en-US"/>
        </w:rPr>
        <w:t xml:space="preserve"> Phone</w:t>
      </w:r>
      <w:r w:rsidR="00934063">
        <w:rPr>
          <w:rFonts w:ascii="Trebuchet MS" w:eastAsia="Trebuchet MS" w:hAnsi="Trebuchet MS" w:cs="Trebuchet MS"/>
          <w:b/>
          <w:sz w:val="22"/>
          <w:szCs w:val="22"/>
          <w:lang w:val="en-US"/>
        </w:rPr>
        <w:t>/Fax</w:t>
      </w:r>
      <w:r w:rsidRPr="001E3D58">
        <w:rPr>
          <w:rFonts w:ascii="Trebuchet MS" w:eastAsia="Trebuchet MS" w:hAnsi="Trebuchet MS" w:cs="Trebuchet MS"/>
          <w:b/>
          <w:sz w:val="22"/>
          <w:szCs w:val="22"/>
          <w:lang w:val="en-US"/>
        </w:rPr>
        <w:t xml:space="preserve"> no: +</w:t>
      </w:r>
      <w:r w:rsidR="00934063">
        <w:rPr>
          <w:rFonts w:ascii="Trebuchet MS" w:eastAsia="Trebuchet MS" w:hAnsi="Trebuchet MS" w:cs="Trebuchet MS"/>
          <w:b/>
          <w:sz w:val="22"/>
          <w:szCs w:val="22"/>
          <w:lang w:val="en-US"/>
        </w:rPr>
        <w:t>359 82 820 075.</w:t>
      </w:r>
    </w:p>
    <w:p w14:paraId="6CE99BF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Role: the JS assists the Managing Authority, National Authority, the Monitoring Committee, and Audit Authority in carrying out their respective duties.</w:t>
      </w:r>
    </w:p>
    <w:p w14:paraId="5910298B" w14:textId="77777777" w:rsidR="000576DF" w:rsidRPr="001E3D58" w:rsidRDefault="00123C52">
      <w:pPr>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First Level Control (FLC)</w:t>
      </w:r>
    </w:p>
    <w:p w14:paraId="5C168DF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First level control for Romania</w:t>
      </w:r>
      <w:r w:rsidRPr="001E3D58">
        <w:rPr>
          <w:rFonts w:ascii="Trebuchet MS" w:eastAsia="Trebuchet MS" w:hAnsi="Trebuchet MS" w:cs="Trebuchet MS"/>
          <w:sz w:val="22"/>
          <w:szCs w:val="22"/>
          <w:lang w:val="en-US"/>
        </w:rPr>
        <w:t xml:space="preserve"> - Priority Axis 1 – 5</w:t>
      </w:r>
    </w:p>
    <w:p w14:paraId="6850253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Within Cross-Border Cooperation Regional Office Călăraşi for Romania-Bulgaria Border </w:t>
      </w:r>
    </w:p>
    <w:p w14:paraId="65B0F14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Address: Călărași, Chiciu area, part of the main building representing the Passengers and Goods Transport Public Service headquarter at PCTF Călărași (România) – Silistra (Bulgaria), Calarasi county, Romania</w:t>
      </w:r>
    </w:p>
    <w:p w14:paraId="5024BDA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Contact person:</w:t>
      </w:r>
    </w:p>
    <w:p w14:paraId="2C8D9F5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Sandu Emanoil Serban, Head of First Level Control Unit, </w:t>
      </w:r>
      <w:r w:rsidRPr="001E3D58">
        <w:rPr>
          <w:rFonts w:ascii="Trebuchet MS" w:eastAsia="Trebuchet MS" w:hAnsi="Trebuchet MS" w:cs="Trebuchet MS"/>
          <w:b/>
          <w:sz w:val="22"/>
          <w:szCs w:val="22"/>
          <w:lang w:val="en-US"/>
        </w:rPr>
        <w:t xml:space="preserve">Email: </w:t>
      </w:r>
      <w:hyperlink r:id="rId23">
        <w:r w:rsidRPr="001E3D58">
          <w:rPr>
            <w:rFonts w:ascii="Trebuchet MS" w:eastAsia="Trebuchet MS" w:hAnsi="Trebuchet MS" w:cs="Trebuchet MS"/>
            <w:b/>
            <w:color w:val="0000FF"/>
            <w:sz w:val="22"/>
            <w:szCs w:val="22"/>
            <w:u w:val="single"/>
            <w:lang w:val="en-US"/>
          </w:rPr>
          <w:t>sandu.serban@calarasicbc.ro</w:t>
        </w:r>
      </w:hyperlink>
      <w:r w:rsidRPr="001E3D58">
        <w:rPr>
          <w:rFonts w:ascii="Trebuchet MS" w:eastAsia="Trebuchet MS" w:hAnsi="Trebuchet MS" w:cs="Trebuchet MS"/>
          <w:b/>
          <w:sz w:val="22"/>
          <w:szCs w:val="22"/>
          <w:lang w:val="en-US"/>
        </w:rPr>
        <w:t xml:space="preserve"> Phone no: +40 242 313 091; Fax no: +40 242 313 092, website: </w:t>
      </w:r>
      <w:hyperlink r:id="rId24">
        <w:r w:rsidRPr="001E3D58">
          <w:rPr>
            <w:rFonts w:ascii="Trebuchet MS" w:eastAsia="Trebuchet MS" w:hAnsi="Trebuchet MS" w:cs="Trebuchet MS"/>
            <w:b/>
            <w:color w:val="0000FF"/>
            <w:sz w:val="22"/>
            <w:szCs w:val="22"/>
            <w:u w:val="single"/>
            <w:lang w:val="en-US"/>
          </w:rPr>
          <w:t>http://www.interregrobg.eu/en/</w:t>
        </w:r>
      </w:hyperlink>
      <w:r w:rsidRPr="001E3D58">
        <w:rPr>
          <w:rFonts w:ascii="Trebuchet MS" w:eastAsia="Trebuchet MS" w:hAnsi="Trebuchet MS" w:cs="Trebuchet MS"/>
          <w:b/>
          <w:sz w:val="22"/>
          <w:szCs w:val="22"/>
          <w:lang w:val="en-US"/>
        </w:rPr>
        <w:t xml:space="preserve"> </w:t>
      </w:r>
    </w:p>
    <w:p w14:paraId="5026B25C" w14:textId="77777777" w:rsidR="000576DF" w:rsidRPr="00872A66" w:rsidRDefault="00123C52">
      <w:pPr>
        <w:spacing w:before="24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First level control for Bulgaria</w:t>
      </w:r>
    </w:p>
    <w:p w14:paraId="77954085"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Ministry of Regional Development and Public Works </w:t>
      </w:r>
    </w:p>
    <w:p w14:paraId="33D92B0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Address: 17-19 Sv.sv. Kiril i Metodi St., 1202 Sofia, Bulgaria</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Website: </w:t>
      </w:r>
      <w:hyperlink r:id="rId25">
        <w:r w:rsidRPr="001E3D58">
          <w:rPr>
            <w:rFonts w:ascii="Trebuchet MS" w:eastAsia="Trebuchet MS" w:hAnsi="Trebuchet MS" w:cs="Trebuchet MS"/>
            <w:color w:val="0000FF"/>
            <w:sz w:val="22"/>
            <w:szCs w:val="22"/>
            <w:u w:val="single"/>
            <w:lang w:val="en-US"/>
          </w:rPr>
          <w:t>www.mrrb.government.bg</w:t>
        </w:r>
      </w:hyperlink>
      <w:r w:rsidRPr="001E3D58">
        <w:rPr>
          <w:rFonts w:ascii="Trebuchet MS" w:eastAsia="Trebuchet MS" w:hAnsi="Trebuchet MS" w:cs="Trebuchet MS"/>
          <w:sz w:val="22"/>
          <w:szCs w:val="22"/>
          <w:lang w:val="en-US"/>
        </w:rPr>
        <w:t>;</w:t>
      </w:r>
    </w:p>
    <w:p w14:paraId="2D535C11"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sz w:val="22"/>
          <w:szCs w:val="22"/>
          <w:lang w:val="en-US"/>
        </w:rPr>
        <w:t>Contact person:</w:t>
      </w:r>
      <w:r w:rsidRPr="00872A66">
        <w:rPr>
          <w:rFonts w:ascii="Trebuchet MS" w:eastAsia="Trebuchet MS" w:hAnsi="Trebuchet MS" w:cs="Trebuchet MS"/>
          <w:b/>
          <w:sz w:val="22"/>
          <w:szCs w:val="22"/>
          <w:lang w:val="en-US"/>
        </w:rPr>
        <w:t xml:space="preserve"> </w:t>
      </w:r>
    </w:p>
    <w:p w14:paraId="71FFD370" w14:textId="77777777" w:rsidR="000576DF" w:rsidRPr="00B7165A"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Mrs. Maria Duzova, Head of the National Authority</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Director, Territorial Cooperation Management</w:t>
      </w:r>
      <w:r w:rsidRPr="001E3D58">
        <w:rPr>
          <w:rFonts w:ascii="Trebuchet MS" w:eastAsia="Trebuchet MS" w:hAnsi="Trebuchet MS" w:cs="Trebuchet MS"/>
          <w:b/>
          <w:sz w:val="22"/>
          <w:szCs w:val="22"/>
          <w:lang w:val="en-US"/>
        </w:rPr>
        <w:t xml:space="preserve">, E-mail: </w:t>
      </w:r>
      <w:hyperlink r:id="rId26">
        <w:r w:rsidRPr="001E3D58">
          <w:rPr>
            <w:rFonts w:ascii="Trebuchet MS" w:eastAsia="Trebuchet MS" w:hAnsi="Trebuchet MS" w:cs="Trebuchet MS"/>
            <w:b/>
            <w:sz w:val="22"/>
            <w:szCs w:val="22"/>
            <w:u w:val="single"/>
            <w:lang w:val="en-US"/>
          </w:rPr>
          <w:t>mduzova@mrrb.government.bg</w:t>
        </w:r>
      </w:hyperlink>
      <w:r w:rsidRPr="001E3D58">
        <w:rPr>
          <w:rFonts w:ascii="Trebuchet MS" w:eastAsia="Trebuchet MS" w:hAnsi="Trebuchet MS" w:cs="Trebuchet MS"/>
          <w:b/>
          <w:sz w:val="22"/>
          <w:szCs w:val="22"/>
          <w:lang w:val="en-US"/>
        </w:rPr>
        <w:t xml:space="preserve">; Phone no: +359 2 9405 488; Fax no: +359 2 987 07 </w:t>
      </w:r>
      <w:r w:rsidR="005D3F58" w:rsidRPr="001F5190">
        <w:rPr>
          <w:rFonts w:ascii="Trebuchet MS" w:eastAsia="Trebuchet MS" w:hAnsi="Trebuchet MS" w:cs="Trebuchet MS"/>
          <w:b/>
          <w:sz w:val="22"/>
          <w:szCs w:val="22"/>
          <w:lang w:val="en-US"/>
        </w:rPr>
        <w:t>3</w:t>
      </w:r>
      <w:r w:rsidR="005D3F58" w:rsidRPr="00B7165A">
        <w:rPr>
          <w:rFonts w:ascii="Trebuchet MS" w:eastAsia="Trebuchet MS" w:hAnsi="Trebuchet MS" w:cs="Trebuchet MS"/>
          <w:b/>
          <w:sz w:val="22"/>
          <w:szCs w:val="22"/>
          <w:lang w:val="en-US"/>
        </w:rPr>
        <w:t>7</w:t>
      </w:r>
    </w:p>
    <w:p w14:paraId="7E5F52AA" w14:textId="77777777" w:rsidR="000576DF" w:rsidRPr="00754C23" w:rsidRDefault="00123C52">
      <w:pPr>
        <w:spacing w:before="240" w:line="360" w:lineRule="auto"/>
        <w:jc w:val="both"/>
        <w:rPr>
          <w:lang w:val="en-US"/>
        </w:rPr>
      </w:pPr>
      <w:r w:rsidRPr="001E3D58">
        <w:rPr>
          <w:rFonts w:ascii="Trebuchet MS" w:eastAsia="Trebuchet MS" w:hAnsi="Trebuchet MS" w:cs="Trebuchet MS"/>
          <w:sz w:val="22"/>
          <w:szCs w:val="22"/>
          <w:lang w:val="en-US"/>
        </w:rPr>
        <w:t xml:space="preserve">Role: the controllers perform the first level control, being responsible for verifying the legality and </w:t>
      </w:r>
      <w:r w:rsidRPr="001E3D58">
        <w:rPr>
          <w:rFonts w:ascii="Trebuchet MS" w:eastAsia="Trebuchet MS" w:hAnsi="Trebuchet MS" w:cs="Trebuchet MS"/>
          <w:sz w:val="22"/>
          <w:szCs w:val="22"/>
          <w:lang w:val="en-US"/>
        </w:rPr>
        <w:lastRenderedPageBreak/>
        <w:t>regularity of the expenditure declared by each beneficiary participating in the project.</w:t>
      </w:r>
    </w:p>
    <w:p w14:paraId="29F34203" w14:textId="77777777" w:rsidR="000576DF" w:rsidRPr="001E3D58" w:rsidRDefault="00123C52">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bookmarkStart w:id="4" w:name="_2et92p0" w:colFirst="0" w:colLast="0"/>
      <w:bookmarkEnd w:id="4"/>
      <w:r w:rsidRPr="001E3D58">
        <w:rPr>
          <w:rFonts w:ascii="Trebuchet MS" w:eastAsia="Trebuchet MS" w:hAnsi="Trebuchet MS" w:cs="Trebuchet MS"/>
          <w:sz w:val="28"/>
          <w:szCs w:val="28"/>
          <w:lang w:val="en-US"/>
        </w:rPr>
        <w:t>1. Post selection</w:t>
      </w:r>
    </w:p>
    <w:p w14:paraId="7438497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Monitoring Committee is the body which approves the final list of projects to be financed. Following its decision, the Lead Beneficiary (Lead Applicant in eMS) shall receive a notification letter from the Joint Secretariat regarding the approval or rejection of its project. The notification letter shall include information regarding the score the project has obtained and any recommendations the Monitoring Committee has issued for the respective project. These may include, among others, reduction of the project budget, removal/revision of a particular activity, revision of indicators etc.</w:t>
      </w:r>
      <w:r w:rsidR="005522BF" w:rsidRPr="00090AB6">
        <w:rPr>
          <w:rFonts w:ascii="Trebuchet MS" w:eastAsia="Trebuchet MS" w:hAnsi="Trebuchet MS" w:cs="Trebuchet MS"/>
          <w:sz w:val="22"/>
          <w:szCs w:val="22"/>
          <w:lang w:val="en-US"/>
        </w:rPr>
        <w:t xml:space="preserve"> </w:t>
      </w:r>
      <w:r w:rsidR="00574FB7">
        <w:rPr>
          <w:rFonts w:ascii="Trebuchet MS" w:eastAsia="Trebuchet MS" w:hAnsi="Trebuchet MS" w:cs="Trebuchet MS"/>
          <w:sz w:val="22"/>
          <w:szCs w:val="22"/>
          <w:lang w:val="en-US"/>
        </w:rPr>
        <w:t>and</w:t>
      </w:r>
      <w:r w:rsidR="00574FB7" w:rsidRPr="00090AB6">
        <w:rPr>
          <w:rFonts w:ascii="Trebuchet MS" w:eastAsia="Trebuchet MS" w:hAnsi="Trebuchet MS" w:cs="Trebuchet MS"/>
          <w:sz w:val="22"/>
          <w:szCs w:val="22"/>
          <w:lang w:val="en-US"/>
        </w:rPr>
        <w:t xml:space="preserve"> </w:t>
      </w:r>
      <w:r w:rsidR="005522BF" w:rsidRPr="00090AB6">
        <w:rPr>
          <w:rFonts w:ascii="Trebuchet MS" w:eastAsia="Trebuchet MS" w:hAnsi="Trebuchet MS" w:cs="Trebuchet MS"/>
          <w:sz w:val="22"/>
          <w:szCs w:val="22"/>
          <w:lang w:val="en-US"/>
        </w:rPr>
        <w:t xml:space="preserve">will be operated in the e-MS system </w:t>
      </w:r>
      <w:r w:rsidR="00574FB7">
        <w:rPr>
          <w:rFonts w:ascii="Trebuchet MS" w:eastAsia="Trebuchet MS" w:hAnsi="Trebuchet MS" w:cs="Trebuchet MS"/>
          <w:sz w:val="22"/>
          <w:szCs w:val="22"/>
          <w:lang w:val="en-US"/>
        </w:rPr>
        <w:t xml:space="preserve">by the LB </w:t>
      </w:r>
      <w:r w:rsidR="005522BF" w:rsidRPr="00090AB6">
        <w:rPr>
          <w:rFonts w:ascii="Trebuchet MS" w:eastAsia="Trebuchet MS" w:hAnsi="Trebuchet MS" w:cs="Trebuchet MS"/>
          <w:sz w:val="22"/>
          <w:szCs w:val="22"/>
          <w:lang w:val="en-US"/>
        </w:rPr>
        <w:t>during pre-contracting.</w:t>
      </w:r>
    </w:p>
    <w:p w14:paraId="2E67A5BD" w14:textId="77777777" w:rsidR="000576DF" w:rsidRPr="001E3D58" w:rsidRDefault="00123C52">
      <w:pPr>
        <w:spacing w:line="360" w:lineRule="auto"/>
        <w:ind w:right="-53"/>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list of approved/rejected applications shall also be published on the Programme’s website, </w:t>
      </w:r>
      <w:hyperlink r:id="rId27">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 xml:space="preserve">, following the Monitoring Committee’s meeting. In case of disagreement with the decision of the Monitoring Committee, </w:t>
      </w:r>
      <w:r w:rsidRPr="00754C23">
        <w:rPr>
          <w:rFonts w:ascii="Trebuchet MS" w:eastAsia="Trebuchet MS" w:hAnsi="Trebuchet MS" w:cs="Trebuchet MS"/>
          <w:b/>
          <w:sz w:val="22"/>
          <w:szCs w:val="22"/>
          <w:lang w:val="en-US"/>
        </w:rPr>
        <w:t>the applicant has the right to file a complaint.</w:t>
      </w:r>
      <w:r w:rsidRPr="00872A66">
        <w:rPr>
          <w:rFonts w:ascii="Trebuchet MS" w:eastAsia="Trebuchet MS" w:hAnsi="Trebuchet MS" w:cs="Trebuchet MS"/>
          <w:sz w:val="22"/>
          <w:szCs w:val="22"/>
          <w:lang w:val="en-US"/>
        </w:rPr>
        <w:t xml:space="preserve"> Please pay attention that the </w:t>
      </w:r>
      <w:r w:rsidRPr="001E3D58">
        <w:rPr>
          <w:rFonts w:ascii="Trebuchet MS" w:eastAsia="Trebuchet MS" w:hAnsi="Trebuchet MS" w:cs="Trebuchet MS"/>
          <w:sz w:val="22"/>
          <w:szCs w:val="22"/>
          <w:lang w:val="en-US"/>
        </w:rPr>
        <w:t>complaint may only be filled by the Lead Beneficiary (LB). Therefore, please contact your LB and ask for the submission of a complaint. The LB shall have the responsibility to collect and bring forward the complaint reasons from all project partners. The complaint has to be lodged in writing to the Joint Secretariat within maximum 5 working days after the official notification of the LB regarding the results of the project selection process. The complaint can be lodged only against the following criteria:</w:t>
      </w:r>
    </w:p>
    <w:p w14:paraId="594E0406" w14:textId="77777777" w:rsidR="000576DF" w:rsidRPr="00754C23" w:rsidRDefault="00123C52">
      <w:pPr>
        <w:numPr>
          <w:ilvl w:val="0"/>
          <w:numId w:val="21"/>
        </w:numPr>
        <w:shd w:val="clear" w:color="auto" w:fill="FFFFFF"/>
        <w:spacing w:before="120"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outcomes of the assessment of the project application</w:t>
      </w:r>
      <w:r w:rsidR="00294976" w:rsidRPr="00090AB6">
        <w:rPr>
          <w:rFonts w:ascii="Trebuchet MS" w:eastAsia="Trebuchet MS" w:hAnsi="Trebuchet MS" w:cs="Trebuchet MS"/>
          <w:sz w:val="22"/>
          <w:szCs w:val="22"/>
          <w:lang w:val="en-US"/>
        </w:rPr>
        <w:t xml:space="preserve"> on phase 1 and/or phase 2</w:t>
      </w:r>
      <w:r w:rsidRPr="001E3D58">
        <w:rPr>
          <w:rFonts w:ascii="Trebuchet MS" w:eastAsia="Trebuchet MS" w:hAnsi="Trebuchet MS" w:cs="Trebuchet MS"/>
          <w:sz w:val="22"/>
          <w:szCs w:val="22"/>
          <w:lang w:val="en-US"/>
        </w:rPr>
        <w:t>, based on the selection criteria approved by the Monitoring Committee, do not correspond to the information provided by the Lead Beneficiary during the project assessment and selection process; and/or</w:t>
      </w:r>
    </w:p>
    <w:p w14:paraId="20FD3525" w14:textId="77777777" w:rsidR="000576DF" w:rsidRPr="00754C23" w:rsidRDefault="00123C52">
      <w:pPr>
        <w:numPr>
          <w:ilvl w:val="0"/>
          <w:numId w:val="21"/>
        </w:numPr>
        <w:shd w:val="clear" w:color="auto" w:fill="FFFFFF"/>
        <w:spacing w:line="360" w:lineRule="auto"/>
        <w:ind w:hanging="360"/>
        <w:contextualSpacing/>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project assessment and selection process failed to comply with specific procedures laid down in the Call documents </w:t>
      </w:r>
      <w:r w:rsidR="00294976" w:rsidRPr="00090AB6">
        <w:rPr>
          <w:rFonts w:ascii="Trebuchet MS" w:eastAsia="Trebuchet MS" w:hAnsi="Trebuchet MS" w:cs="Trebuchet MS"/>
          <w:sz w:val="22"/>
          <w:szCs w:val="22"/>
          <w:lang w:val="en-US"/>
        </w:rPr>
        <w:t xml:space="preserve">(or any other Programme official document) </w:t>
      </w:r>
      <w:r w:rsidRPr="001E3D58">
        <w:rPr>
          <w:rFonts w:ascii="Trebuchet MS" w:eastAsia="Trebuchet MS" w:hAnsi="Trebuchet MS" w:cs="Trebuchet MS"/>
          <w:sz w:val="22"/>
          <w:szCs w:val="22"/>
          <w:lang w:val="en-US"/>
        </w:rPr>
        <w:t>that materially affected or could have materially affected the decision.</w:t>
      </w:r>
    </w:p>
    <w:p w14:paraId="2CEC938D" w14:textId="77777777" w:rsidR="000576DF" w:rsidRPr="001E3D58" w:rsidRDefault="00123C52">
      <w:pPr>
        <w:shd w:val="clear" w:color="auto" w:fill="FFFFFF"/>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complaint should include the following elements:</w:t>
      </w:r>
    </w:p>
    <w:p w14:paraId="0AE54A2A"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name </w:t>
      </w:r>
      <w:r w:rsidR="000F3578"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and address</w:t>
      </w:r>
      <w:r w:rsidR="000F3578"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of the Lead Beneficiary;</w:t>
      </w:r>
    </w:p>
    <w:p w14:paraId="195ADABE"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reference number of the application which is subject of the complaint;</w:t>
      </w:r>
    </w:p>
    <w:p w14:paraId="4D866850"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clear indicated reasons for the complaint, including listing of all elements of the </w:t>
      </w:r>
      <w:r w:rsidRPr="001E3D58">
        <w:rPr>
          <w:rFonts w:ascii="Trebuchet MS" w:eastAsia="Trebuchet MS" w:hAnsi="Trebuchet MS" w:cs="Trebuchet MS"/>
          <w:sz w:val="22"/>
          <w:szCs w:val="22"/>
          <w:lang w:val="en-US"/>
        </w:rPr>
        <w:lastRenderedPageBreak/>
        <w:t xml:space="preserve">assessment which are complaint and/or failures in adherence with procedures limited to those criteria mentioned </w:t>
      </w:r>
      <w:r w:rsidR="000E1F0B" w:rsidRPr="00090AB6">
        <w:rPr>
          <w:rFonts w:ascii="Trebuchet MS" w:eastAsia="Trebuchet MS" w:hAnsi="Trebuchet MS" w:cs="Trebuchet MS"/>
          <w:sz w:val="22"/>
          <w:szCs w:val="22"/>
          <w:lang w:val="en-US"/>
        </w:rPr>
        <w:t>above</w:t>
      </w:r>
      <w:r w:rsidRPr="001E3D58">
        <w:rPr>
          <w:rFonts w:ascii="Trebuchet MS" w:eastAsia="Trebuchet MS" w:hAnsi="Trebuchet MS" w:cs="Trebuchet MS"/>
          <w:sz w:val="22"/>
          <w:szCs w:val="22"/>
          <w:lang w:val="en-US"/>
        </w:rPr>
        <w:t>;</w:t>
      </w:r>
    </w:p>
    <w:p w14:paraId="385CB53B" w14:textId="77777777" w:rsidR="000576DF" w:rsidRPr="00872A66"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signature of the legal representative of the Lead Beneficiary;</w:t>
      </w:r>
    </w:p>
    <w:p w14:paraId="57A16F0D"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relevant supporting documents;</w:t>
      </w:r>
    </w:p>
    <w:p w14:paraId="672E1EA9" w14:textId="77777777" w:rsidR="000576DF" w:rsidRPr="001E3D58"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relevant documentation shall be provided for the sole purpose of supporting the complaint and may not alter the quality or content of the assessed application. Your complaint will be examined by the Joint Secretariat and the Complaint Panel (an independent body appointed by the Monitoring Committee). Please be advised that the decision of the Complaint Panel is final and binding and not subject of any further complaint proceedings within the Programme. </w:t>
      </w:r>
    </w:p>
    <w:p w14:paraId="6F5B2A8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complaint procedure is annexed to the Applicant’s Guide. Please read carefully this document in case you want to file a complaint against a Monitoring Committee’s decision. Complaints which do not take into consideration the provisions of the Complaint procedure shall be rejected.</w:t>
      </w:r>
    </w:p>
    <w:p w14:paraId="177BAE40"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The starting date for the eligibility of expenditures, except for preparation costs, is the next day following the approval of the projects by the Monitoring Committee. This means that beneficiaries can proceed with expenditures, which are eligible from this date,</w:t>
      </w:r>
      <w:r w:rsidR="007751E5" w:rsidRPr="00090AB6">
        <w:rPr>
          <w:rFonts w:ascii="Trebuchet MS" w:eastAsia="Trebuchet MS" w:hAnsi="Trebuchet MS" w:cs="Trebuchet MS"/>
          <w:b/>
          <w:i/>
          <w:sz w:val="22"/>
          <w:szCs w:val="22"/>
          <w:lang w:val="en-US"/>
        </w:rPr>
        <w:t xml:space="preserve"> but can be requested for reimbursement by the programme only</w:t>
      </w:r>
      <w:r w:rsidRPr="001E3D58">
        <w:rPr>
          <w:rFonts w:ascii="Trebuchet MS" w:eastAsia="Trebuchet MS" w:hAnsi="Trebuchet MS" w:cs="Trebuchet MS"/>
          <w:b/>
          <w:i/>
          <w:sz w:val="22"/>
          <w:szCs w:val="22"/>
          <w:lang w:val="en-US"/>
        </w:rPr>
        <w:t xml:space="preserve"> provided the subsidy contract is signed with the Managing Au</w:t>
      </w:r>
      <w:r w:rsidRPr="00754C23">
        <w:rPr>
          <w:rFonts w:ascii="Trebuchet MS" w:eastAsia="Trebuchet MS" w:hAnsi="Trebuchet MS" w:cs="Trebuchet MS"/>
          <w:b/>
          <w:i/>
          <w:sz w:val="22"/>
          <w:szCs w:val="22"/>
          <w:lang w:val="en-US"/>
        </w:rPr>
        <w:t xml:space="preserve">thority. Preparation costs are eligible if they are incurred between 1.01.2014 and the submission of the </w:t>
      </w:r>
      <w:r w:rsidR="007751E5" w:rsidRPr="00090AB6">
        <w:rPr>
          <w:rFonts w:ascii="Trebuchet MS" w:eastAsia="Trebuchet MS" w:hAnsi="Trebuchet MS" w:cs="Trebuchet MS"/>
          <w:b/>
          <w:i/>
          <w:sz w:val="22"/>
          <w:szCs w:val="22"/>
          <w:lang w:val="en-US"/>
        </w:rPr>
        <w:t xml:space="preserve">(full) </w:t>
      </w:r>
      <w:r w:rsidRPr="001E3D58">
        <w:rPr>
          <w:rFonts w:ascii="Trebuchet MS" w:eastAsia="Trebuchet MS" w:hAnsi="Trebuchet MS" w:cs="Trebuchet MS"/>
          <w:b/>
          <w:i/>
          <w:sz w:val="22"/>
          <w:szCs w:val="22"/>
          <w:lang w:val="en-US"/>
        </w:rPr>
        <w:t>Application Form.</w:t>
      </w:r>
    </w:p>
    <w:p w14:paraId="7ED8970D"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754C23">
        <w:rPr>
          <w:rFonts w:ascii="Trebuchet MS" w:eastAsia="Trebuchet MS" w:hAnsi="Trebuchet MS" w:cs="Trebuchet MS"/>
          <w:b/>
          <w:i/>
          <w:sz w:val="22"/>
          <w:szCs w:val="22"/>
          <w:lang w:val="en-US"/>
        </w:rPr>
        <w:t>Expenditure is incurred when the activity that has g</w:t>
      </w:r>
      <w:r w:rsidRPr="00872A66">
        <w:rPr>
          <w:rFonts w:ascii="Trebuchet MS" w:eastAsia="Trebuchet MS" w:hAnsi="Trebuchet MS" w:cs="Trebuchet MS"/>
          <w:b/>
          <w:i/>
          <w:sz w:val="22"/>
          <w:szCs w:val="22"/>
          <w:lang w:val="en-US"/>
        </w:rPr>
        <w:t>enerated the expenditure (for example the works executed in accordance with the conditions of the contract) has been completed or the services foreseen in a contract have been provided and accepted by the beneficiaries. Proof of expenditures incurred relat</w:t>
      </w:r>
      <w:r w:rsidRPr="001E3D58">
        <w:rPr>
          <w:rFonts w:ascii="Trebuchet MS" w:eastAsia="Trebuchet MS" w:hAnsi="Trebuchet MS" w:cs="Trebuchet MS"/>
          <w:b/>
          <w:i/>
          <w:sz w:val="22"/>
          <w:szCs w:val="22"/>
          <w:lang w:val="en-US"/>
        </w:rPr>
        <w:t>es to supporting documents indicating the completion of the activity, for instance take over certificates or confirmation of service delivery.</w:t>
      </w:r>
    </w:p>
    <w:p w14:paraId="5627CAB4" w14:textId="77777777" w:rsidR="000576DF" w:rsidRPr="001E3D58" w:rsidRDefault="000405FC">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Preparation costs </w:t>
      </w:r>
      <w:r w:rsidR="00123C52" w:rsidRPr="001E3D58">
        <w:rPr>
          <w:rFonts w:ascii="Trebuchet MS" w:eastAsia="Trebuchet MS" w:hAnsi="Trebuchet MS" w:cs="Trebuchet MS"/>
          <w:b/>
          <w:i/>
          <w:sz w:val="22"/>
          <w:szCs w:val="22"/>
          <w:lang w:val="en-US"/>
        </w:rPr>
        <w:t>shall</w:t>
      </w:r>
      <w:r w:rsidR="00DF6B1F" w:rsidRPr="001E3D58">
        <w:rPr>
          <w:rFonts w:ascii="Trebuchet MS" w:eastAsia="Trebuchet MS" w:hAnsi="Trebuchet MS" w:cs="Trebuchet MS"/>
          <w:b/>
          <w:i/>
          <w:sz w:val="22"/>
          <w:szCs w:val="22"/>
          <w:lang w:val="en-US"/>
        </w:rPr>
        <w:t xml:space="preserve"> mandatory</w:t>
      </w:r>
      <w:r w:rsidR="00123C52" w:rsidRPr="001E3D58">
        <w:rPr>
          <w:rFonts w:ascii="Trebuchet MS" w:eastAsia="Trebuchet MS" w:hAnsi="Trebuchet MS" w:cs="Trebuchet MS"/>
          <w:b/>
          <w:i/>
          <w:sz w:val="22"/>
          <w:szCs w:val="22"/>
          <w:lang w:val="en-US"/>
        </w:rPr>
        <w:t xml:space="preserve"> be </w:t>
      </w:r>
      <w:r w:rsidR="00BE4EB5" w:rsidRPr="001E3D58">
        <w:rPr>
          <w:rFonts w:ascii="Trebuchet MS" w:eastAsia="Trebuchet MS" w:hAnsi="Trebuchet MS" w:cs="Trebuchet MS"/>
          <w:b/>
          <w:i/>
          <w:sz w:val="22"/>
          <w:szCs w:val="22"/>
          <w:lang w:val="en-US"/>
        </w:rPr>
        <w:t>included in</w:t>
      </w:r>
      <w:r w:rsidR="00123C52" w:rsidRPr="001E3D58">
        <w:rPr>
          <w:rFonts w:ascii="Trebuchet MS" w:eastAsia="Trebuchet MS" w:hAnsi="Trebuchet MS" w:cs="Trebuchet MS"/>
          <w:b/>
          <w:i/>
          <w:sz w:val="22"/>
          <w:szCs w:val="22"/>
          <w:lang w:val="en-US"/>
        </w:rPr>
        <w:t xml:space="preserve"> the </w:t>
      </w:r>
      <w:r w:rsidR="00BE4EB5" w:rsidRPr="001E3D58">
        <w:rPr>
          <w:rFonts w:ascii="Trebuchet MS" w:eastAsia="Trebuchet MS" w:hAnsi="Trebuchet MS" w:cs="Trebuchet MS"/>
          <w:b/>
          <w:i/>
          <w:sz w:val="22"/>
          <w:szCs w:val="22"/>
          <w:lang w:val="en-US"/>
        </w:rPr>
        <w:t xml:space="preserve">partner report related to period 0 in the eMS, and </w:t>
      </w:r>
      <w:r w:rsidR="00EB683B" w:rsidRPr="001E3D58">
        <w:rPr>
          <w:rFonts w:ascii="Trebuchet MS" w:eastAsia="Trebuchet MS" w:hAnsi="Trebuchet MS" w:cs="Trebuchet MS"/>
          <w:b/>
          <w:i/>
          <w:sz w:val="22"/>
          <w:szCs w:val="22"/>
          <w:lang w:val="en-US"/>
        </w:rPr>
        <w:t>afterwards</w:t>
      </w:r>
      <w:r w:rsidR="00BE4EB5" w:rsidRPr="001E3D58">
        <w:rPr>
          <w:rFonts w:ascii="Trebuchet MS" w:eastAsia="Trebuchet MS" w:hAnsi="Trebuchet MS" w:cs="Trebuchet MS"/>
          <w:b/>
          <w:i/>
          <w:sz w:val="22"/>
          <w:szCs w:val="22"/>
          <w:lang w:val="en-US"/>
        </w:rPr>
        <w:t xml:space="preserve"> included in the </w:t>
      </w:r>
      <w:r w:rsidR="00BE4EB5" w:rsidRPr="001E3D58">
        <w:rPr>
          <w:rFonts w:ascii="Trebuchet MS" w:eastAsia="Trebuchet MS" w:hAnsi="Trebuchet MS" w:cs="Trebuchet MS"/>
          <w:b/>
          <w:bCs/>
          <w:i/>
          <w:sz w:val="22"/>
          <w:szCs w:val="22"/>
          <w:lang w:val="en-US"/>
        </w:rPr>
        <w:t>Project Report 1 - Period 0</w:t>
      </w:r>
      <w:r w:rsidR="00123C52" w:rsidRPr="001E3D58">
        <w:rPr>
          <w:rFonts w:ascii="Trebuchet MS" w:eastAsia="Trebuchet MS" w:hAnsi="Trebuchet MS" w:cs="Trebuchet MS"/>
          <w:b/>
          <w:i/>
          <w:sz w:val="22"/>
          <w:szCs w:val="22"/>
          <w:lang w:val="en-US"/>
        </w:rPr>
        <w:t xml:space="preserve">. Therefore, the preparation costs shall have to be paid by the beneficiaries before the submission of the first </w:t>
      </w:r>
      <w:r w:rsidR="00BE4EB5" w:rsidRPr="001E3D58">
        <w:rPr>
          <w:rFonts w:ascii="Trebuchet MS" w:eastAsia="Trebuchet MS" w:hAnsi="Trebuchet MS" w:cs="Trebuchet MS"/>
          <w:b/>
          <w:i/>
          <w:sz w:val="22"/>
          <w:szCs w:val="22"/>
          <w:lang w:val="en-US"/>
        </w:rPr>
        <w:t>project report</w:t>
      </w:r>
      <w:r w:rsidR="00123C52" w:rsidRPr="001E3D58">
        <w:rPr>
          <w:rFonts w:ascii="Trebuchet MS" w:eastAsia="Trebuchet MS" w:hAnsi="Trebuchet MS" w:cs="Trebuchet MS"/>
          <w:b/>
          <w:i/>
          <w:sz w:val="22"/>
          <w:szCs w:val="22"/>
          <w:lang w:val="en-US"/>
        </w:rPr>
        <w:t xml:space="preserve">. Beneficiaries are strongly recommended to start the implementation of project activities as soon as possible in order to avoid any delays in implementation. Therefore, after the selection of the project by the Monitoring Committee, beneficiaries are strongly encouraged to start preparing their tender documentations and launch the public </w:t>
      </w:r>
      <w:r w:rsidR="00123C52" w:rsidRPr="001E3D58">
        <w:rPr>
          <w:rFonts w:ascii="Trebuchet MS" w:eastAsia="Trebuchet MS" w:hAnsi="Trebuchet MS" w:cs="Trebuchet MS"/>
          <w:b/>
          <w:i/>
          <w:sz w:val="22"/>
          <w:szCs w:val="22"/>
          <w:lang w:val="en-US"/>
        </w:rPr>
        <w:lastRenderedPageBreak/>
        <w:t>procurement procedures. Contracts may be signed and expenditures paid, as they are eligible starting with the next day following the approval of the Monitoring Committee. Nevertheless, please be advised that during the pre-contracting period, the Managing Authority may refuse the contracting of a project, especially for example if inconsistencies are found between the location of the project and the Application Form or the beneficiaries were not able to submit all the requested pre-contracting documents, or they do not comply with the Programme rules (e.g. beneficiaries have debts to the state budget). In this case the Managing Authority shall propose to the Monitoring Committee the rejection of the project from contracting. Therefore, expenditures made by the beneficiaries before the signing of the subsidy contract are made at the risk of the beneficiaries and in case the subsidy contract is not signed, these expenditures shall not be reimbursed by the Programme.</w:t>
      </w:r>
    </w:p>
    <w:p w14:paraId="4F983454" w14:textId="77777777" w:rsidR="004D2D07" w:rsidRDefault="004D2D07">
      <w:pPr>
        <w:rPr>
          <w:rFonts w:ascii="Trebuchet MS" w:eastAsia="Trebuchet MS" w:hAnsi="Trebuchet MS" w:cs="Trebuchet MS"/>
          <w:b/>
          <w:sz w:val="28"/>
          <w:szCs w:val="28"/>
          <w:lang w:val="en-US"/>
        </w:rPr>
      </w:pPr>
      <w:bookmarkStart w:id="5" w:name="_tyjcwt" w:colFirst="0" w:colLast="0"/>
      <w:bookmarkEnd w:id="5"/>
      <w:r>
        <w:rPr>
          <w:rFonts w:ascii="Trebuchet MS" w:eastAsia="Trebuchet MS" w:hAnsi="Trebuchet MS" w:cs="Trebuchet MS"/>
          <w:sz w:val="28"/>
          <w:szCs w:val="28"/>
          <w:lang w:val="en-US"/>
        </w:rPr>
        <w:br w:type="page"/>
      </w:r>
    </w:p>
    <w:p w14:paraId="1D1C6BA9" w14:textId="77777777" w:rsidR="000576DF" w:rsidRPr="001E3D58" w:rsidRDefault="00123C52">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2. Pre-contracting</w:t>
      </w:r>
    </w:p>
    <w:p w14:paraId="665AF082"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This period starts after the approval of the projects by the Monitoring Committee. During this time, projects are requested to submit additional documents in order to prepare the necessary documentation for the signing of the subsidy and co-financing contracts</w:t>
      </w:r>
      <w:r w:rsidR="005B37D2" w:rsidRPr="001E3D58">
        <w:rPr>
          <w:rFonts w:ascii="Trebuchet MS" w:eastAsia="Trebuchet MS" w:hAnsi="Trebuchet MS" w:cs="Trebuchet MS"/>
          <w:sz w:val="22"/>
          <w:szCs w:val="22"/>
          <w:lang w:val="en-US"/>
        </w:rPr>
        <w:t xml:space="preserve"> and to operate in the </w:t>
      </w:r>
      <w:r w:rsidR="005B37D2" w:rsidRPr="00090AB6">
        <w:rPr>
          <w:rFonts w:ascii="Trebuchet MS" w:eastAsia="Trebuchet MS" w:hAnsi="Trebuchet MS" w:cs="Trebuchet MS"/>
          <w:sz w:val="22"/>
          <w:szCs w:val="22"/>
          <w:lang w:val="en-US"/>
        </w:rPr>
        <w:t>eMS any modification that was approved by the Monitoring Committee following the assessment process (e.g. reduction of the project budget, removal/revision of a particular activity, revision of indicators etc.)</w:t>
      </w:r>
      <w:r w:rsidRPr="001E3D58">
        <w:rPr>
          <w:rFonts w:ascii="Trebuchet MS" w:eastAsia="Trebuchet MS" w:hAnsi="Trebuchet MS" w:cs="Trebuchet MS"/>
          <w:sz w:val="22"/>
          <w:szCs w:val="22"/>
          <w:lang w:val="en-US"/>
        </w:rPr>
        <w:t xml:space="preserve">. This period is expected to last a maximum of 2 months. </w:t>
      </w:r>
    </w:p>
    <w:p w14:paraId="49C99B52" w14:textId="77777777" w:rsidR="000576DF" w:rsidRPr="001E3D58" w:rsidRDefault="00123C52">
      <w:pPr>
        <w:shd w:val="clear" w:color="auto" w:fill="FFC000"/>
        <w:spacing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Please bear in mind that the Managing Authority has the right to decide not to sign a financing contract in case a Beneficiary already has in implementation 4 projects. After the finalization of one project the decision may be reconsidered, provided the f</w:t>
      </w:r>
      <w:r w:rsidRPr="001E3D58">
        <w:rPr>
          <w:rFonts w:ascii="Trebuchet MS" w:eastAsia="Trebuchet MS" w:hAnsi="Trebuchet MS" w:cs="Trebuchet MS"/>
          <w:b/>
          <w:sz w:val="22"/>
          <w:szCs w:val="22"/>
          <w:lang w:val="en-US"/>
        </w:rPr>
        <w:t>inancial allocation is available.</w:t>
      </w:r>
    </w:p>
    <w:p w14:paraId="56586870" w14:textId="77777777" w:rsidR="000576DF" w:rsidRPr="001E3D58" w:rsidRDefault="00123C52">
      <w:pPr>
        <w:spacing w:before="120" w:line="360" w:lineRule="auto"/>
        <w:ind w:right="-53"/>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Through the approval notification letter, the beneficiaries will be requested to prepare a set of documents, such as: fiscal certificates for the payments of debts to the state and local budget, criminal record of the legal representative, decisions of the governing body for the financing of the project,  </w:t>
      </w:r>
      <w:r w:rsidR="00AC63AE" w:rsidRPr="00090AB6">
        <w:rPr>
          <w:rFonts w:ascii="Trebuchet MS" w:eastAsia="Trebuchet MS" w:hAnsi="Trebuchet MS" w:cs="Trebuchet MS"/>
          <w:sz w:val="22"/>
          <w:szCs w:val="22"/>
          <w:lang w:val="en-US"/>
        </w:rPr>
        <w:t xml:space="preserve">financial documents (balance sheets and </w:t>
      </w:r>
      <w:r w:rsidR="001E3D58" w:rsidRPr="00754C23">
        <w:rPr>
          <w:rFonts w:ascii="Trebuchet MS" w:eastAsia="Trebuchet MS" w:hAnsi="Trebuchet MS" w:cs="Trebuchet MS"/>
          <w:sz w:val="22"/>
          <w:szCs w:val="22"/>
          <w:lang w:val="en-US"/>
        </w:rPr>
        <w:t>balance from the last month of the pr</w:t>
      </w:r>
      <w:r w:rsidR="0084425C">
        <w:rPr>
          <w:rFonts w:ascii="Trebuchet MS" w:eastAsia="Trebuchet MS" w:hAnsi="Trebuchet MS" w:cs="Trebuchet MS"/>
          <w:sz w:val="22"/>
          <w:szCs w:val="22"/>
          <w:lang w:val="en-US"/>
        </w:rPr>
        <w:t>e</w:t>
      </w:r>
      <w:r w:rsidR="001E3D58" w:rsidRPr="00754C23">
        <w:rPr>
          <w:rFonts w:ascii="Trebuchet MS" w:eastAsia="Trebuchet MS" w:hAnsi="Trebuchet MS" w:cs="Trebuchet MS"/>
          <w:sz w:val="22"/>
          <w:szCs w:val="22"/>
          <w:lang w:val="en-US"/>
        </w:rPr>
        <w:t>vious year</w:t>
      </w:r>
      <w:r w:rsidR="00AC63AE" w:rsidRPr="00872A66">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r w:rsidR="00F90595" w:rsidRPr="001E3D58">
        <w:rPr>
          <w:rFonts w:ascii="Trebuchet MS" w:eastAsia="Trebuchet MS" w:hAnsi="Trebuchet MS" w:cs="Trebuchet MS"/>
          <w:sz w:val="22"/>
          <w:szCs w:val="22"/>
          <w:lang w:val="en-US"/>
        </w:rPr>
        <w:t>d</w:t>
      </w:r>
      <w:r w:rsidRPr="001E3D58">
        <w:rPr>
          <w:rFonts w:ascii="Trebuchet MS" w:eastAsia="Trebuchet MS" w:hAnsi="Trebuchet MS" w:cs="Trebuchet MS"/>
          <w:sz w:val="22"/>
          <w:szCs w:val="22"/>
          <w:lang w:val="en-US"/>
        </w:rPr>
        <w:t>ocuments stating the right of property (this includes the proof for right of property</w:t>
      </w:r>
      <w:r w:rsidR="00454B9B"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administration</w:t>
      </w:r>
      <w:r w:rsidR="00454B9B" w:rsidRPr="001E3D58">
        <w:rPr>
          <w:rFonts w:ascii="Trebuchet MS" w:eastAsia="Trebuchet MS" w:hAnsi="Trebuchet MS" w:cs="Trebuchet MS"/>
          <w:sz w:val="22"/>
          <w:szCs w:val="22"/>
          <w:lang w:val="en-US"/>
        </w:rPr>
        <w:t xml:space="preserve"> or rent</w:t>
      </w:r>
      <w:r w:rsidRPr="001E3D58">
        <w:rPr>
          <w:rFonts w:ascii="Trebuchet MS" w:eastAsia="Trebuchet MS" w:hAnsi="Trebuchet MS" w:cs="Trebuchet MS"/>
          <w:sz w:val="22"/>
          <w:szCs w:val="22"/>
          <w:lang w:val="en-US"/>
        </w:rPr>
        <w:t xml:space="preserve"> for the building/office/space where the project will be implemented), a declaration regarding the financing sources (partially or fully financed from the state budget), a declaration in which the beneficiaries declare that they have not  received public funding for another project implemented or under implementation, with the same objectives, results and activities funded from any other source of grant, etc. </w:t>
      </w:r>
    </w:p>
    <w:p w14:paraId="18AB6DC0" w14:textId="77777777" w:rsidR="000576DF" w:rsidRPr="001E3D58" w:rsidRDefault="00123C52">
      <w:pPr>
        <w:spacing w:before="120" w:line="360" w:lineRule="auto"/>
        <w:ind w:right="-53"/>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The complete list will be included in the notification to be received from the JS</w:t>
      </w:r>
      <w:r w:rsidRPr="001E3D58">
        <w:rPr>
          <w:rFonts w:ascii="Trebuchet MS" w:eastAsia="Trebuchet MS" w:hAnsi="Trebuchet MS" w:cs="Trebuchet MS"/>
          <w:sz w:val="22"/>
          <w:szCs w:val="22"/>
          <w:lang w:val="en-US"/>
        </w:rPr>
        <w:t xml:space="preserve">. Please be advised that in case any of the beneficiaries has debts towards the Romania-Bulgaria Cross-Border Cooperation Programme 2007-2013 and/or Interreg V-A Romania-Bulgaria Programme, the project shall not be contracted until these debts are repaid. </w:t>
      </w:r>
    </w:p>
    <w:p w14:paraId="039E2928" w14:textId="77777777" w:rsidR="00C169B4" w:rsidRPr="001E3D58" w:rsidRDefault="00C169B4">
      <w:pPr>
        <w:spacing w:before="120" w:line="360" w:lineRule="auto"/>
        <w:ind w:right="-53"/>
        <w:jc w:val="both"/>
        <w:rPr>
          <w:rFonts w:ascii="Trebuchet MS" w:eastAsia="Trebuchet MS" w:hAnsi="Trebuchet MS" w:cs="Trebuchet MS"/>
          <w:sz w:val="22"/>
          <w:szCs w:val="22"/>
          <w:lang w:val="en-US"/>
        </w:rPr>
      </w:pPr>
      <w:r w:rsidRPr="00090AB6">
        <w:rPr>
          <w:rFonts w:ascii="Trebuchet MS" w:eastAsia="Trebuchet MS" w:hAnsi="Trebuchet MS" w:cs="Trebuchet MS"/>
          <w:b/>
          <w:sz w:val="22"/>
          <w:szCs w:val="22"/>
          <w:lang w:val="en-US"/>
        </w:rPr>
        <w:t>Please be advised that for contracting purposes the Managing Authority has the right to make adjustments to the approved projects (including the budget</w:t>
      </w:r>
      <w:r w:rsidR="00754C97">
        <w:rPr>
          <w:rFonts w:ascii="Trebuchet MS" w:eastAsia="Trebuchet MS" w:hAnsi="Trebuchet MS" w:cs="Trebuchet MS"/>
          <w:b/>
          <w:sz w:val="22"/>
          <w:szCs w:val="22"/>
          <w:lang w:val="en-US"/>
        </w:rPr>
        <w:t>, including correlation with eMS of amounts</w:t>
      </w:r>
      <w:r w:rsidRPr="00090AB6">
        <w:rPr>
          <w:rFonts w:ascii="Trebuchet MS" w:eastAsia="Trebuchet MS" w:hAnsi="Trebuchet MS" w:cs="Trebuchet MS"/>
          <w:b/>
          <w:sz w:val="22"/>
          <w:szCs w:val="22"/>
          <w:lang w:val="en-US"/>
        </w:rPr>
        <w:t>) and to ask the project partners for new relevant documents and information.</w:t>
      </w:r>
    </w:p>
    <w:p w14:paraId="659DA52B" w14:textId="77777777" w:rsidR="00C169B4" w:rsidRDefault="00C169B4">
      <w:pPr>
        <w:spacing w:before="120" w:line="360" w:lineRule="auto"/>
        <w:jc w:val="both"/>
        <w:rPr>
          <w:rFonts w:ascii="Trebuchet MS" w:eastAsia="Trebuchet MS" w:hAnsi="Trebuchet MS" w:cs="Trebuchet MS"/>
          <w:sz w:val="22"/>
          <w:szCs w:val="22"/>
          <w:lang w:val="en-US"/>
        </w:rPr>
      </w:pPr>
      <w:r w:rsidRPr="00090AB6">
        <w:rPr>
          <w:rFonts w:ascii="Trebuchet MS" w:eastAsia="Trebuchet MS" w:hAnsi="Trebuchet MS" w:cs="Trebuchet MS"/>
          <w:sz w:val="22"/>
          <w:szCs w:val="22"/>
          <w:lang w:val="en-US"/>
        </w:rPr>
        <w:t>During the pre-contracting phase, the beneficiaries will be asked to provide the total amount each partner commits to spend and request for first level control by the end of the month marking the half of the implementation period (please also refer to chapter 1</w:t>
      </w:r>
      <w:r w:rsidR="003458DB">
        <w:rPr>
          <w:rFonts w:ascii="Trebuchet MS" w:eastAsia="Trebuchet MS" w:hAnsi="Trebuchet MS" w:cs="Trebuchet MS"/>
          <w:sz w:val="22"/>
          <w:szCs w:val="22"/>
          <w:lang w:val="en-US"/>
        </w:rPr>
        <w:t>7</w:t>
      </w:r>
      <w:r w:rsidRPr="00090AB6">
        <w:rPr>
          <w:rFonts w:ascii="Trebuchet MS" w:eastAsia="Trebuchet MS" w:hAnsi="Trebuchet MS" w:cs="Trebuchet MS"/>
          <w:sz w:val="22"/>
          <w:szCs w:val="22"/>
          <w:lang w:val="en-US"/>
        </w:rPr>
        <w:t xml:space="preserve">). This will be requested along </w:t>
      </w:r>
      <w:r w:rsidRPr="00090AB6">
        <w:rPr>
          <w:rFonts w:ascii="Trebuchet MS" w:eastAsia="Trebuchet MS" w:hAnsi="Trebuchet MS" w:cs="Trebuchet MS"/>
          <w:sz w:val="22"/>
          <w:szCs w:val="22"/>
          <w:lang w:val="en-US"/>
        </w:rPr>
        <w:lastRenderedPageBreak/>
        <w:t xml:space="preserve">with the Partnership Agreement and will be included in the subsidy contract. </w:t>
      </w:r>
    </w:p>
    <w:p w14:paraId="6BD640F4" w14:textId="77777777" w:rsidR="000576DF" w:rsidRPr="001E3D58" w:rsidRDefault="001F5190">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i/>
          <w:sz w:val="22"/>
          <w:szCs w:val="22"/>
          <w:lang w:val="en-US"/>
        </w:rPr>
        <w:t>It is extremely important to pay attention when drafting this graphic/</w:t>
      </w:r>
      <w:r>
        <w:rPr>
          <w:rFonts w:ascii="Trebuchet MS" w:eastAsia="Trebuchet MS" w:hAnsi="Trebuchet MS" w:cs="Trebuchet MS"/>
          <w:b/>
          <w:i/>
          <w:sz w:val="22"/>
          <w:szCs w:val="22"/>
          <w:lang w:val="en-US"/>
        </w:rPr>
        <w:t xml:space="preserve">setting the </w:t>
      </w:r>
      <w:r w:rsidRPr="001E3D58">
        <w:rPr>
          <w:rFonts w:ascii="Trebuchet MS" w:eastAsia="Trebuchet MS" w:hAnsi="Trebuchet MS" w:cs="Trebuchet MS"/>
          <w:b/>
          <w:i/>
          <w:sz w:val="22"/>
          <w:szCs w:val="22"/>
          <w:lang w:val="en-US"/>
        </w:rPr>
        <w:t>targets</w:t>
      </w:r>
      <w:r>
        <w:rPr>
          <w:rFonts w:ascii="Trebuchet MS" w:eastAsia="Trebuchet MS" w:hAnsi="Trebuchet MS" w:cs="Trebuchet MS"/>
          <w:b/>
          <w:i/>
          <w:sz w:val="22"/>
          <w:szCs w:val="22"/>
          <w:lang w:val="en-US"/>
        </w:rPr>
        <w:t xml:space="preserve"> in pre</w:t>
      </w:r>
      <w:r w:rsidR="00B05B20">
        <w:rPr>
          <w:rFonts w:ascii="Trebuchet MS" w:eastAsia="Trebuchet MS" w:hAnsi="Trebuchet MS" w:cs="Trebuchet MS"/>
          <w:b/>
          <w:i/>
          <w:sz w:val="22"/>
          <w:szCs w:val="22"/>
          <w:lang w:val="en-US"/>
        </w:rPr>
        <w:t>-</w:t>
      </w:r>
      <w:r>
        <w:rPr>
          <w:rFonts w:ascii="Trebuchet MS" w:eastAsia="Trebuchet MS" w:hAnsi="Trebuchet MS" w:cs="Trebuchet MS"/>
          <w:b/>
          <w:i/>
          <w:sz w:val="22"/>
          <w:szCs w:val="22"/>
          <w:lang w:val="en-US"/>
        </w:rPr>
        <w:t>contracting stage, because these amounts cannot be changed during the implementation of the project and, in case at least 75% of them at partner level will not be reached, the budget of the respective partner will be reduced. So, it is important, during this stage to take into consideration all the risks tha</w:t>
      </w:r>
      <w:r w:rsidR="00DD3E46">
        <w:rPr>
          <w:rFonts w:ascii="Trebuchet MS" w:eastAsia="Trebuchet MS" w:hAnsi="Trebuchet MS" w:cs="Trebuchet MS"/>
          <w:b/>
          <w:i/>
          <w:sz w:val="22"/>
          <w:szCs w:val="22"/>
          <w:lang w:val="en-US"/>
        </w:rPr>
        <w:t>t</w:t>
      </w:r>
      <w:r>
        <w:rPr>
          <w:rFonts w:ascii="Trebuchet MS" w:eastAsia="Trebuchet MS" w:hAnsi="Trebuchet MS" w:cs="Trebuchet MS"/>
          <w:b/>
          <w:i/>
          <w:sz w:val="22"/>
          <w:szCs w:val="22"/>
          <w:lang w:val="en-US"/>
        </w:rPr>
        <w:t xml:space="preserve"> may occur during project implementation. For example: delayed procurements, temporary lack of financial resources, parthership issues, etc.</w:t>
      </w:r>
      <w:r w:rsidR="00123C52" w:rsidRPr="001E3D58">
        <w:rPr>
          <w:rFonts w:ascii="Trebuchet MS" w:eastAsia="Trebuchet MS" w:hAnsi="Trebuchet MS" w:cs="Trebuchet MS"/>
          <w:sz w:val="22"/>
          <w:szCs w:val="22"/>
          <w:lang w:val="en-US"/>
        </w:rPr>
        <w:t>The Joint Secretariat will perform pre-contracting visits to the premises of all Lead Beneficiaries, and to the location where the project is going to be implemented. In case of investment projects, pre-contracting visits shall be perf</w:t>
      </w:r>
      <w:r w:rsidR="00123C52" w:rsidRPr="00754C23">
        <w:rPr>
          <w:rFonts w:ascii="Trebuchet MS" w:eastAsia="Trebuchet MS" w:hAnsi="Trebuchet MS" w:cs="Trebuchet MS"/>
          <w:sz w:val="22"/>
          <w:szCs w:val="22"/>
          <w:lang w:val="en-US"/>
        </w:rPr>
        <w:t>ormed at the premises of all beneficiaries (regardless of their statute in the project) which car</w:t>
      </w:r>
      <w:r w:rsidR="00123C52" w:rsidRPr="001E3D58">
        <w:rPr>
          <w:rFonts w:ascii="Trebuchet MS" w:eastAsia="Trebuchet MS" w:hAnsi="Trebuchet MS" w:cs="Trebuchet MS"/>
          <w:sz w:val="22"/>
          <w:szCs w:val="22"/>
          <w:lang w:val="en-US"/>
        </w:rPr>
        <w:t xml:space="preserve">ry out investment in infrastructure activities. Also, on the spot visits will be performed at the location/ site area of the project`s investment objectives. </w:t>
      </w:r>
    </w:p>
    <w:p w14:paraId="1586C4C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rest of the projects, pre-contracting visits are going to be organized at partner level only based on a risk analysis. The Joint Secretariat will notify the Lead Beneficiary regarding the date when the visit is going to take place, and will also include the schedule for visiting the rest of partners, if the case. The notification will be done with minimum 5 working days before the visit. During the pre-contracting visits, the requested documents are going to be collected by the JS representatives. The Lead beneficiary has the obligation to be present at the location when the visit takes place (it is recommended that the persons who will be in charge of the project to attend the visit) and to submit the requested documents. In case the visit takes place only at the premises of the LB, the latter has the obligation of gathering the documents from all its partners and to submit them during the visit. </w:t>
      </w:r>
    </w:p>
    <w:p w14:paraId="6E37F51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the LB is not available at the date communicated by the JS, it may request the reschedule of the visit. The JS will propose a new date, normally, the new visit will be scheduled within maximum 5 working days from the original date. The LB may submit maximum 2 requests for reschedule of the visit. In case certain documents are not available at the time of the visit, they may be submitted within maximum 5 working days following the pre-contracting visit. At the end of the pre-contracting visit an On-the-Spot Report will be signed by the representatives of the LB and JS, summarizing the documents that have been submitted, the ones that still need to be submitted, the findings and conclusions. </w:t>
      </w:r>
    </w:p>
    <w:p w14:paraId="73C325CF"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!!!Please pay attention to the fact that all documents requested during pre-contracting </w:t>
      </w:r>
      <w:r w:rsidRPr="001E3D58">
        <w:rPr>
          <w:rFonts w:ascii="Trebuchet MS" w:eastAsia="Trebuchet MS" w:hAnsi="Trebuchet MS" w:cs="Trebuchet MS"/>
          <w:b/>
          <w:i/>
          <w:sz w:val="22"/>
          <w:szCs w:val="22"/>
          <w:lang w:val="en-US"/>
        </w:rPr>
        <w:lastRenderedPageBreak/>
        <w:t xml:space="preserve">period, for all partners should be submitted within the maximum period specified by the Joint Secretariat. This period shall also include the requests for clarifications. In case this deadline is not respected, your project may be proposed for rejection. Please note that it is in the interest of all parties to shorten the pre-contracting period as much as possible and have the contracts signed as soon as possible. </w:t>
      </w:r>
    </w:p>
    <w:p w14:paraId="208E731B" w14:textId="77777777" w:rsidR="000576DF" w:rsidRPr="001E3D58" w:rsidRDefault="00123C52">
      <w:pPr>
        <w:shd w:val="clear" w:color="auto" w:fill="FFC000"/>
        <w:spacing w:line="360" w:lineRule="auto"/>
        <w:ind w:right="-53"/>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In case JS finds inconsistencies between the Application Form and the location of the project, of nature to question the decision of approval of the project, the JS may propose to the Managing Authority and, further on to the Monitoring Committee, the rejection of the project. The rejection may be proposed also in other cases, such as: failure to submit the pre-contracting documents within the deadline, the pre-contracting documents are not in accordance with the Programme rules, failure to organize the pre-contracting visit due to beneficiaries’ fault. Please be advised that this is not an exhaustive list and other reasons may lead to the rejection of the project. </w:t>
      </w:r>
    </w:p>
    <w:p w14:paraId="13E2A4DC" w14:textId="77777777" w:rsidR="000576DF" w:rsidRPr="001E3D58" w:rsidRDefault="00123C52">
      <w:pPr>
        <w:shd w:val="clear" w:color="auto" w:fill="FFC000"/>
        <w:spacing w:line="360" w:lineRule="auto"/>
        <w:ind w:right="-53"/>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 deadline set by JS for response to clarifications is 3 working days, which could only be exceeded, in </w:t>
      </w:r>
      <w:r w:rsidR="009D1D41" w:rsidRPr="001E3D58">
        <w:rPr>
          <w:rFonts w:ascii="Trebuchet MS" w:eastAsia="Trebuchet MS" w:hAnsi="Trebuchet MS" w:cs="Trebuchet MS"/>
          <w:b/>
          <w:i/>
          <w:sz w:val="22"/>
          <w:szCs w:val="22"/>
          <w:lang w:val="en-US"/>
        </w:rPr>
        <w:t>dully justified</w:t>
      </w:r>
      <w:r w:rsidRPr="001E3D58">
        <w:rPr>
          <w:rFonts w:ascii="Trebuchet MS" w:eastAsia="Trebuchet MS" w:hAnsi="Trebuchet MS" w:cs="Trebuchet MS"/>
          <w:b/>
          <w:i/>
          <w:sz w:val="22"/>
          <w:szCs w:val="22"/>
          <w:lang w:val="en-US"/>
        </w:rPr>
        <w:t xml:space="preserve"> cases, with a prior justification from the beneficiaries of the project.</w:t>
      </w:r>
    </w:p>
    <w:p w14:paraId="78DB3B6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the pre-contracting period, the LB and its partners have the obligation of signing the Partnership Agreement. This is the legal document that regulates the relations between the LB and its partners. A template of this document is available on the programme’s website, at the following link </w:t>
      </w:r>
      <w:hyperlink r:id="rId28">
        <w:r w:rsidRPr="001E3D58">
          <w:rPr>
            <w:rFonts w:ascii="Trebuchet MS" w:eastAsia="Trebuchet MS" w:hAnsi="Trebuchet MS" w:cs="Trebuchet MS"/>
            <w:color w:val="0000FF"/>
            <w:sz w:val="22"/>
            <w:szCs w:val="22"/>
            <w:u w:val="single"/>
            <w:lang w:val="en-US"/>
          </w:rPr>
          <w:t>http://www.interregrobg.eu/en/rules-of-implementation/templates.html</w:t>
        </w:r>
      </w:hyperlink>
      <w:r w:rsidRPr="001E3D58">
        <w:rPr>
          <w:rFonts w:ascii="Trebuchet MS" w:eastAsia="Trebuchet MS" w:hAnsi="Trebuchet MS" w:cs="Trebuchet MS"/>
          <w:sz w:val="22"/>
          <w:szCs w:val="22"/>
          <w:lang w:val="en-US"/>
        </w:rPr>
        <w:t>.</w:t>
      </w:r>
    </w:p>
    <w:p w14:paraId="0D83A49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LB and its partners may decide to include additional provisions,</w:t>
      </w:r>
      <w:r w:rsidRPr="00872A66">
        <w:rPr>
          <w:rFonts w:ascii="Trebuchet MS" w:eastAsia="Trebuchet MS" w:hAnsi="Trebuchet MS" w:cs="Trebuchet MS"/>
          <w:lang w:val="en-US"/>
        </w:rPr>
        <w:t xml:space="preserve"> with prior agreement of the MA,</w:t>
      </w:r>
      <w:r w:rsidRPr="001E3D58">
        <w:rPr>
          <w:rFonts w:ascii="Trebuchet MS" w:eastAsia="Trebuchet MS" w:hAnsi="Trebuchet MS" w:cs="Trebuchet MS"/>
          <w:sz w:val="22"/>
          <w:szCs w:val="22"/>
          <w:lang w:val="en-US"/>
        </w:rPr>
        <w:t xml:space="preserve"> but these should not contradict the rules of the Programme or the applicable European/national legislation. Please note, that signing the Partnership Agreement is a pre-condition for signing the subsidy contract and the receipt of funds from the Programme. </w:t>
      </w:r>
    </w:p>
    <w:p w14:paraId="0E4DB5D5" w14:textId="77777777" w:rsidR="000576DF" w:rsidRPr="001E3D58" w:rsidRDefault="00123C52">
      <w:pPr>
        <w:shd w:val="clear" w:color="auto" w:fill="FFC000"/>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lead beneficiary and the project beneficiaries have to ensure that the planned activities are set up and will be implemented in compliance with national legislation related to competition. Each project beneficiary signs and submits in the pre-contracting period a declaration on own responsibility regarding state aid, declaring their compliance with Programme conditions related to the state aid law.</w:t>
      </w:r>
      <w:r w:rsidRPr="001E3D58">
        <w:rPr>
          <w:rFonts w:ascii="Trebuchet MS" w:eastAsia="Trebuchet MS" w:hAnsi="Trebuchet MS" w:cs="Trebuchet MS"/>
          <w:b/>
          <w:i/>
          <w:sz w:val="22"/>
          <w:szCs w:val="22"/>
          <w:lang w:val="en-US"/>
        </w:rPr>
        <w:t xml:space="preserve"> </w:t>
      </w:r>
    </w:p>
    <w:p w14:paraId="56456DB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During pre-contracting period, the Application Form may be revised to take into consideration the recommendations of the Monitoring Committee/evaluators</w:t>
      </w:r>
      <w:r w:rsidR="0030660E" w:rsidRPr="001E3D58">
        <w:rPr>
          <w:rFonts w:ascii="Trebuchet MS" w:eastAsia="Trebuchet MS" w:hAnsi="Trebuchet MS" w:cs="Trebuchet MS"/>
          <w:sz w:val="22"/>
          <w:szCs w:val="22"/>
          <w:lang w:val="en-US"/>
        </w:rPr>
        <w:t xml:space="preserve"> or</w:t>
      </w:r>
      <w:r w:rsidRPr="001E3D58">
        <w:rPr>
          <w:rFonts w:ascii="Trebuchet MS" w:eastAsia="Trebuchet MS" w:hAnsi="Trebuchet MS" w:cs="Trebuchet MS"/>
          <w:sz w:val="22"/>
          <w:szCs w:val="22"/>
          <w:lang w:val="en-US"/>
        </w:rPr>
        <w:t xml:space="preserve"> to correct technical mistakes</w:t>
      </w:r>
      <w:r w:rsidR="0030660E" w:rsidRPr="001E3D58">
        <w:rPr>
          <w:rFonts w:ascii="Trebuchet MS" w:eastAsia="Trebuchet MS" w:hAnsi="Trebuchet MS" w:cs="Trebuchet MS"/>
          <w:sz w:val="22"/>
          <w:szCs w:val="22"/>
          <w:lang w:val="en-US"/>
        </w:rPr>
        <w:t xml:space="preserve">. Also </w:t>
      </w:r>
      <w:r w:rsidR="0030660E" w:rsidRPr="001E3D58">
        <w:rPr>
          <w:rFonts w:ascii="Trebuchet MS" w:eastAsia="Trebuchet MS" w:hAnsi="Trebuchet MS" w:cs="Trebuchet MS"/>
          <w:sz w:val="22"/>
          <w:szCs w:val="22"/>
          <w:lang w:val="en-US"/>
        </w:rPr>
        <w:lastRenderedPageBreak/>
        <w:t xml:space="preserve">the Application Form may be revised in case of </w:t>
      </w:r>
      <w:r w:rsidR="00DF6B1F" w:rsidRPr="001E3D58">
        <w:rPr>
          <w:rFonts w:ascii="Trebuchet MS" w:eastAsia="Trebuchet MS" w:hAnsi="Trebuchet MS" w:cs="Trebuchet MS"/>
          <w:sz w:val="22"/>
          <w:szCs w:val="22"/>
          <w:lang w:val="en-US"/>
        </w:rPr>
        <w:t>other</w:t>
      </w:r>
      <w:r w:rsidR="00CC5576" w:rsidRPr="001E3D58">
        <w:rPr>
          <w:rFonts w:ascii="Trebuchet MS" w:eastAsia="Trebuchet MS" w:hAnsi="Trebuchet MS" w:cs="Trebuchet MS"/>
          <w:sz w:val="22"/>
          <w:szCs w:val="22"/>
          <w:lang w:val="en-US"/>
        </w:rPr>
        <w:t xml:space="preserve"> exceptional situations</w:t>
      </w:r>
      <w:r w:rsidR="00DF6B1F" w:rsidRPr="001E3D58">
        <w:rPr>
          <w:rFonts w:ascii="Trebuchet MS" w:eastAsia="Trebuchet MS" w:hAnsi="Trebuchet MS" w:cs="Trebuchet MS"/>
          <w:sz w:val="22"/>
          <w:szCs w:val="22"/>
          <w:lang w:val="en-US"/>
        </w:rPr>
        <w:t xml:space="preserve"> (such as those triggered by legislative modification</w:t>
      </w:r>
      <w:r w:rsidR="00981FE7" w:rsidRPr="001E3D58">
        <w:rPr>
          <w:rFonts w:ascii="Trebuchet MS" w:eastAsia="Trebuchet MS" w:hAnsi="Trebuchet MS" w:cs="Trebuchet MS"/>
          <w:sz w:val="22"/>
          <w:szCs w:val="22"/>
          <w:lang w:val="en-US"/>
        </w:rPr>
        <w:t>s</w:t>
      </w:r>
      <w:r w:rsidR="00DF6B1F" w:rsidRPr="001E3D58">
        <w:rPr>
          <w:rFonts w:ascii="Trebuchet MS" w:eastAsia="Trebuchet MS" w:hAnsi="Trebuchet MS" w:cs="Trebuchet MS"/>
          <w:sz w:val="22"/>
          <w:szCs w:val="22"/>
          <w:lang w:val="en-US"/>
        </w:rPr>
        <w:t>)</w:t>
      </w:r>
      <w:r w:rsidR="00CC5576" w:rsidRPr="001E3D58">
        <w:rPr>
          <w:rFonts w:ascii="Trebuchet MS" w:eastAsia="Trebuchet MS" w:hAnsi="Trebuchet MS" w:cs="Trebuchet MS"/>
          <w:sz w:val="22"/>
          <w:szCs w:val="22"/>
          <w:lang w:val="en-US"/>
        </w:rPr>
        <w:t xml:space="preserve">, </w:t>
      </w:r>
      <w:r w:rsidR="0030660E" w:rsidRPr="001E3D58">
        <w:rPr>
          <w:rFonts w:ascii="Trebuchet MS" w:eastAsia="Trebuchet MS" w:hAnsi="Trebuchet MS" w:cs="Trebuchet MS"/>
          <w:sz w:val="22"/>
          <w:szCs w:val="22"/>
          <w:lang w:val="en-US"/>
        </w:rPr>
        <w:t xml:space="preserve">after </w:t>
      </w:r>
      <w:r w:rsidR="00447049" w:rsidRPr="001E3D58">
        <w:rPr>
          <w:rFonts w:ascii="Trebuchet MS" w:eastAsia="Trebuchet MS" w:hAnsi="Trebuchet MS" w:cs="Trebuchet MS"/>
          <w:sz w:val="22"/>
          <w:szCs w:val="22"/>
          <w:lang w:val="en-US"/>
        </w:rPr>
        <w:t xml:space="preserve">the </w:t>
      </w:r>
      <w:r w:rsidR="00CC5576" w:rsidRPr="001E3D58">
        <w:rPr>
          <w:rFonts w:ascii="Trebuchet MS" w:eastAsia="Trebuchet MS" w:hAnsi="Trebuchet MS" w:cs="Trebuchet MS"/>
          <w:sz w:val="22"/>
          <w:szCs w:val="22"/>
          <w:lang w:val="en-US"/>
        </w:rPr>
        <w:t>Monitoring Committee</w:t>
      </w:r>
      <w:r w:rsidR="0030660E" w:rsidRPr="001E3D58">
        <w:rPr>
          <w:rFonts w:ascii="Trebuchet MS" w:eastAsia="Trebuchet MS" w:hAnsi="Trebuchet MS" w:cs="Trebuchet MS"/>
          <w:sz w:val="22"/>
          <w:szCs w:val="22"/>
          <w:lang w:val="en-US"/>
        </w:rPr>
        <w:t xml:space="preserve"> takes note o</w:t>
      </w:r>
      <w:r w:rsidR="00447049" w:rsidRPr="001E3D58">
        <w:rPr>
          <w:rFonts w:ascii="Trebuchet MS" w:eastAsia="Trebuchet MS" w:hAnsi="Trebuchet MS" w:cs="Trebuchet MS"/>
          <w:sz w:val="22"/>
          <w:szCs w:val="22"/>
          <w:lang w:val="en-US"/>
        </w:rPr>
        <w:t>f</w:t>
      </w:r>
      <w:r w:rsidR="0030660E" w:rsidRPr="001E3D58">
        <w:rPr>
          <w:rFonts w:ascii="Trebuchet MS" w:eastAsia="Trebuchet MS" w:hAnsi="Trebuchet MS" w:cs="Trebuchet MS"/>
          <w:sz w:val="22"/>
          <w:szCs w:val="22"/>
          <w:lang w:val="en-US"/>
        </w:rPr>
        <w:t>/decides on, depending on the situations</w:t>
      </w:r>
      <w:r w:rsidRPr="001E3D58">
        <w:rPr>
          <w:rFonts w:ascii="Trebuchet MS" w:eastAsia="Trebuchet MS" w:hAnsi="Trebuchet MS" w:cs="Trebuchet MS"/>
          <w:sz w:val="22"/>
          <w:szCs w:val="22"/>
          <w:lang w:val="en-US"/>
        </w:rPr>
        <w:t xml:space="preserve">. </w:t>
      </w:r>
    </w:p>
    <w:p w14:paraId="408EEE4E" w14:textId="77777777" w:rsidR="00BC42B6" w:rsidRPr="001E3D58" w:rsidRDefault="00BC42B6">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the Applications submitted directly through the electronic system, please be aware that following the evaluation process of the projects, the Lead Beneficiary must make the necessary modifications on the application, in the electronic system, as approved by the Monitoring Committee. The requested modifications are mentioned in the system and in the notification for selection letter sent by the AWG.</w:t>
      </w:r>
    </w:p>
    <w:p w14:paraId="4659049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Once all the pre-contracting documents have been submitted to the JS and they have been checked for compliance with the Programme rules, the JS drafts the contracts (subsidy contract and co-financing contracts with Romanian beneficiaries) and submits them to the Managing Authority</w:t>
      </w:r>
      <w:r w:rsidR="0035794B" w:rsidRPr="001E3D58">
        <w:rPr>
          <w:rFonts w:ascii="Trebuchet MS" w:eastAsia="Trebuchet MS" w:hAnsi="Trebuchet MS" w:cs="Trebuchet MS"/>
          <w:sz w:val="22"/>
          <w:szCs w:val="22"/>
          <w:lang w:val="en-US"/>
        </w:rPr>
        <w:t xml:space="preserve"> for verification and signing. </w:t>
      </w:r>
      <w:r w:rsidRPr="001E3D58">
        <w:rPr>
          <w:rFonts w:ascii="Trebuchet MS" w:eastAsia="Trebuchet MS" w:hAnsi="Trebuchet MS" w:cs="Trebuchet MS"/>
          <w:sz w:val="22"/>
          <w:szCs w:val="22"/>
          <w:lang w:val="en-US"/>
        </w:rPr>
        <w:t xml:space="preserve">The subsidy contract is the legal document signed between the Managing Authority and the Lead beneficiary, on the basis of which the ERDF is transferred to the LB. The co-financing contracts are signed between the Managing Authority and the Romanian beneficiaries and the National Authority and the Bulgarian beneficiaries, for the transfer of the national co-financing (13%). The model of the contracts templates are available on the programme’s website, at the following link </w:t>
      </w:r>
      <w:hyperlink r:id="rId29">
        <w:r w:rsidRPr="001E3D58">
          <w:rPr>
            <w:rFonts w:ascii="Trebuchet MS" w:eastAsia="Trebuchet MS" w:hAnsi="Trebuchet MS" w:cs="Trebuchet MS"/>
            <w:color w:val="0000FF"/>
            <w:sz w:val="22"/>
            <w:szCs w:val="22"/>
            <w:u w:val="single"/>
            <w:lang w:val="en-US"/>
          </w:rPr>
          <w:t>http://www.interregrobg.eu/en/rules-of-implementation/templates</w:t>
        </w:r>
      </w:hyperlink>
      <w:r w:rsidRPr="001E3D58">
        <w:rPr>
          <w:rFonts w:ascii="Trebuchet MS" w:eastAsia="Trebuchet MS" w:hAnsi="Trebuchet MS" w:cs="Trebuchet MS"/>
          <w:sz w:val="22"/>
          <w:szCs w:val="22"/>
          <w:lang w:val="en-US"/>
        </w:rPr>
        <w:t xml:space="preserve">. </w:t>
      </w:r>
    </w:p>
    <w:p w14:paraId="60122863" w14:textId="77777777" w:rsidR="000576DF" w:rsidRPr="001E3D58"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754C23">
        <w:rPr>
          <w:rFonts w:ascii="Trebuchet MS" w:eastAsia="Trebuchet MS" w:hAnsi="Trebuchet MS" w:cs="Trebuchet MS"/>
          <w:b/>
          <w:i/>
          <w:sz w:val="22"/>
          <w:szCs w:val="22"/>
          <w:lang w:val="en-US"/>
        </w:rPr>
        <w:t>Ple</w:t>
      </w:r>
      <w:r w:rsidRPr="00872A66">
        <w:rPr>
          <w:rFonts w:ascii="Trebuchet MS" w:eastAsia="Trebuchet MS" w:hAnsi="Trebuchet MS" w:cs="Trebuchet MS"/>
          <w:b/>
          <w:i/>
          <w:sz w:val="22"/>
          <w:szCs w:val="22"/>
          <w:lang w:val="en-US"/>
        </w:rPr>
        <w:t xml:space="preserve">ase be advised that following the verification of the documents by the Managing Authority, additional clarifications may be requested. The LB and partners have the obligation of replying to the clarifications within the set deadlines. </w:t>
      </w:r>
    </w:p>
    <w:p w14:paraId="33A450C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a beneficiary decides to give up the grant, the respective beneficiary must notify the JS within 5 working days from the date the decision was taken.</w:t>
      </w:r>
    </w:p>
    <w:p w14:paraId="41BAE071" w14:textId="77777777" w:rsidR="0084425C" w:rsidRPr="001E3D58" w:rsidRDefault="0084425C" w:rsidP="0084425C">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Once the contracts are signed at MA level, the JS will notify the LB and partners and invite them to sign the contracts. Please note that the contracts need to be dated. The implementation of the project starts the next day following the signing of the subsidy contract by the LB.</w:t>
      </w:r>
    </w:p>
    <w:p w14:paraId="39413135" w14:textId="77777777" w:rsidR="0085384B" w:rsidRPr="001E3D58" w:rsidRDefault="0085384B" w:rsidP="0085384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projects </w:t>
      </w:r>
      <w:r w:rsidRPr="001E3D58">
        <w:rPr>
          <w:rFonts w:ascii="Trebuchet MS" w:eastAsia="Trebuchet MS" w:hAnsi="Trebuchet MS" w:cs="Trebuchet MS"/>
          <w:b/>
          <w:sz w:val="22"/>
          <w:szCs w:val="22"/>
          <w:lang w:val="en-US"/>
        </w:rPr>
        <w:t>submitted directly through the electronic system</w:t>
      </w:r>
      <w:r w:rsidRPr="001E3D58">
        <w:rPr>
          <w:rFonts w:ascii="Trebuchet MS" w:eastAsia="Trebuchet MS" w:hAnsi="Trebuchet MS" w:cs="Trebuchet MS"/>
          <w:sz w:val="22"/>
          <w:szCs w:val="22"/>
          <w:lang w:val="en-US"/>
        </w:rPr>
        <w:t xml:space="preserve">, please be aware that before signing the subsidy contract the Lead Beneficiary must </w:t>
      </w:r>
      <w:r w:rsidR="003045FC" w:rsidRPr="001E3D58">
        <w:rPr>
          <w:rFonts w:ascii="Trebuchet MS" w:eastAsia="Trebuchet MS" w:hAnsi="Trebuchet MS" w:cs="Trebuchet MS"/>
          <w:sz w:val="22"/>
          <w:szCs w:val="22"/>
          <w:lang w:val="en-US"/>
        </w:rPr>
        <w:t>modify</w:t>
      </w:r>
      <w:r w:rsidRPr="001E3D58">
        <w:rPr>
          <w:rFonts w:ascii="Trebuchet MS" w:eastAsia="Trebuchet MS" w:hAnsi="Trebuchet MS" w:cs="Trebuchet MS"/>
          <w:sz w:val="22"/>
          <w:szCs w:val="22"/>
          <w:lang w:val="en-US"/>
        </w:rPr>
        <w:t xml:space="preserve"> the reporting periods in the electronic system (section “Workplan – Define Periods”)</w:t>
      </w:r>
      <w:r w:rsidR="003045FC" w:rsidRPr="001E3D58">
        <w:rPr>
          <w:rFonts w:ascii="Trebuchet MS" w:eastAsia="Trebuchet MS" w:hAnsi="Trebuchet MS" w:cs="Trebuchet MS"/>
          <w:sz w:val="22"/>
          <w:szCs w:val="22"/>
          <w:lang w:val="en-US"/>
        </w:rPr>
        <w:t xml:space="preserve"> in accordance with the actual start date of the project implementation.</w:t>
      </w:r>
    </w:p>
    <w:p w14:paraId="15099626" w14:textId="77777777" w:rsidR="0085384B" w:rsidRPr="001E3D58" w:rsidRDefault="0085384B" w:rsidP="0085384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periods can be </w:t>
      </w:r>
      <w:r w:rsidR="00FB1D45" w:rsidRPr="001E3D58">
        <w:rPr>
          <w:rFonts w:ascii="Trebuchet MS" w:eastAsia="Trebuchet MS" w:hAnsi="Trebuchet MS" w:cs="Trebuchet MS"/>
          <w:sz w:val="22"/>
          <w:szCs w:val="22"/>
          <w:lang w:val="en-US"/>
        </w:rPr>
        <w:t>modified</w:t>
      </w:r>
      <w:r w:rsidRPr="001E3D58">
        <w:rPr>
          <w:rFonts w:ascii="Trebuchet MS" w:eastAsia="Trebuchet MS" w:hAnsi="Trebuchet MS" w:cs="Trebuchet MS"/>
          <w:sz w:val="22"/>
          <w:szCs w:val="22"/>
          <w:lang w:val="en-US"/>
        </w:rPr>
        <w:t xml:space="preserve"> only after you have decided on the date of the contract signing. In </w:t>
      </w:r>
      <w:r w:rsidRPr="001E3D58">
        <w:rPr>
          <w:rFonts w:ascii="Trebuchet MS" w:eastAsia="Trebuchet MS" w:hAnsi="Trebuchet MS" w:cs="Trebuchet MS"/>
          <w:sz w:val="22"/>
          <w:szCs w:val="22"/>
          <w:lang w:val="en-US"/>
        </w:rPr>
        <w:lastRenderedPageBreak/>
        <w:t>this regard, the LB must modify the „Project Duration” (start and end date), from „Project Summary” section (the start date of the project is the day after the signing of the subsidy contract)</w:t>
      </w:r>
      <w:r w:rsidR="00DD127D"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w:t>
      </w:r>
      <w:r w:rsidR="00DD127D" w:rsidRPr="001E3D58">
        <w:rPr>
          <w:rFonts w:ascii="Trebuchet MS" w:eastAsia="Trebuchet MS" w:hAnsi="Trebuchet MS" w:cs="Trebuchet MS"/>
          <w:sz w:val="22"/>
          <w:szCs w:val="22"/>
          <w:lang w:val="en-US"/>
        </w:rPr>
        <w:t>and</w:t>
      </w:r>
      <w:r w:rsidRPr="001E3D58">
        <w:rPr>
          <w:rFonts w:ascii="Trebuchet MS" w:eastAsia="Trebuchet MS" w:hAnsi="Trebuchet MS" w:cs="Trebuchet MS"/>
          <w:sz w:val="22"/>
          <w:szCs w:val="22"/>
          <w:lang w:val="en-US"/>
        </w:rPr>
        <w:t xml:space="preserve"> </w:t>
      </w:r>
      <w:r w:rsidR="00DD127D" w:rsidRPr="001E3D58">
        <w:rPr>
          <w:rFonts w:ascii="Trebuchet MS" w:eastAsia="Trebuchet MS" w:hAnsi="Trebuchet MS" w:cs="Trebuchet MS"/>
          <w:sz w:val="22"/>
          <w:szCs w:val="22"/>
          <w:lang w:val="en-US"/>
        </w:rPr>
        <w:t xml:space="preserve">then the “Recreate periods” button should be pressed in section “Workplan – Define Periods”. </w:t>
      </w:r>
      <w:r w:rsidRPr="001E3D58">
        <w:rPr>
          <w:rFonts w:ascii="Trebuchet MS" w:eastAsia="Trebuchet MS" w:hAnsi="Trebuchet MS" w:cs="Trebuchet MS"/>
          <w:sz w:val="22"/>
          <w:szCs w:val="22"/>
          <w:lang w:val="en-US"/>
        </w:rPr>
        <w:t xml:space="preserve">Depending on the date of signing the subsidy contract, the </w:t>
      </w:r>
      <w:r w:rsidR="002A00A6" w:rsidRPr="001E3D58">
        <w:rPr>
          <w:rFonts w:ascii="Trebuchet MS" w:eastAsia="Trebuchet MS" w:hAnsi="Trebuchet MS" w:cs="Trebuchet MS"/>
          <w:sz w:val="22"/>
          <w:szCs w:val="22"/>
          <w:lang w:val="en-US"/>
        </w:rPr>
        <w:t>implementation period</w:t>
      </w:r>
      <w:r w:rsidRPr="001E3D58">
        <w:rPr>
          <w:rFonts w:ascii="Trebuchet MS" w:eastAsia="Trebuchet MS" w:hAnsi="Trebuchet MS" w:cs="Trebuchet MS"/>
          <w:sz w:val="22"/>
          <w:szCs w:val="22"/>
          <w:lang w:val="en-US"/>
        </w:rPr>
        <w:t xml:space="preserve"> of the activities may also need to be modified, therefore the LB must go to section „Workplan – Activities List” and make the necessary modifications on the start and end date of the activities. These modifications can be done by the user who introduced the Application in the system or by another user who was assigned to make modification on the Application.</w:t>
      </w:r>
      <w:r w:rsidR="00DD127D" w:rsidRPr="001E3D58">
        <w:rPr>
          <w:rFonts w:ascii="Trebuchet MS" w:eastAsia="Trebuchet MS" w:hAnsi="Trebuchet MS" w:cs="Trebuchet MS"/>
          <w:sz w:val="22"/>
          <w:szCs w:val="22"/>
          <w:lang w:val="en-US"/>
        </w:rPr>
        <w:t xml:space="preserve"> </w:t>
      </w:r>
    </w:p>
    <w:p w14:paraId="2BD1E5C1" w14:textId="77777777" w:rsidR="0085384B" w:rsidRPr="001E3D58" w:rsidRDefault="0085384B" w:rsidP="0085384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defining the periods and before signing the subsidy contract, the user who introduced the Application in the system (the Lead Applicant), must hand over the application in the electronic system to the Lead Partner</w:t>
      </w:r>
      <w:r w:rsidR="004F4412" w:rsidRPr="001E3D58">
        <w:rPr>
          <w:rFonts w:ascii="Trebuchet MS" w:eastAsia="Trebuchet MS" w:hAnsi="Trebuchet MS" w:cs="Trebuchet MS"/>
          <w:sz w:val="22"/>
          <w:szCs w:val="22"/>
          <w:lang w:val="en-US"/>
        </w:rPr>
        <w:t xml:space="preserve"> user</w:t>
      </w:r>
      <w:r w:rsidRPr="001E3D58">
        <w:rPr>
          <w:rFonts w:ascii="Trebuchet MS" w:eastAsia="Trebuchet MS" w:hAnsi="Trebuchet MS" w:cs="Trebuchet MS"/>
          <w:sz w:val="22"/>
          <w:szCs w:val="22"/>
          <w:lang w:val="en-US"/>
        </w:rPr>
        <w:t>, by accessing the “Lead Partner” section from the menu. After declaring the Lead Partner in the system, the LB must notify the JS in order to verify this process.</w:t>
      </w:r>
    </w:p>
    <w:p w14:paraId="2E67EE90" w14:textId="77777777" w:rsidR="00EF23AA" w:rsidRDefault="0085384B" w:rsidP="0085384B">
      <w:pPr>
        <w:spacing w:before="120" w:line="360" w:lineRule="auto"/>
        <w:jc w:val="both"/>
        <w:rPr>
          <w:rFonts w:ascii="Trebuchet MS" w:eastAsia="Trebuchet MS" w:hAnsi="Trebuchet MS" w:cs="Trebuchet MS"/>
          <w:sz w:val="22"/>
          <w:szCs w:val="22"/>
          <w:highlight w:val="cyan"/>
          <w:lang w:val="en-US"/>
        </w:rPr>
      </w:pPr>
      <w:r w:rsidRPr="00090AB6">
        <w:rPr>
          <w:rFonts w:ascii="Trebuchet MS" w:eastAsia="Trebuchet MS" w:hAnsi="Trebuchet MS" w:cs="Trebuchet MS"/>
          <w:sz w:val="22"/>
          <w:szCs w:val="22"/>
          <w:highlight w:val="cyan"/>
          <w:lang w:val="en-US"/>
        </w:rPr>
        <w:t>Please be aware that</w:t>
      </w:r>
      <w:r w:rsidR="00A914F2" w:rsidRPr="00090AB6">
        <w:rPr>
          <w:rFonts w:ascii="Trebuchet MS" w:eastAsia="Trebuchet MS" w:hAnsi="Trebuchet MS" w:cs="Trebuchet MS"/>
          <w:sz w:val="22"/>
          <w:szCs w:val="22"/>
          <w:highlight w:val="cyan"/>
          <w:lang w:val="en-US"/>
        </w:rPr>
        <w:t xml:space="preserve"> </w:t>
      </w:r>
      <w:r w:rsidR="00EF23AA">
        <w:rPr>
          <w:rFonts w:ascii="Trebuchet MS" w:eastAsia="Trebuchet MS" w:hAnsi="Trebuchet MS" w:cs="Trebuchet MS"/>
          <w:sz w:val="22"/>
          <w:szCs w:val="22"/>
          <w:highlight w:val="cyan"/>
          <w:lang w:val="en-US"/>
        </w:rPr>
        <w:t xml:space="preserve">performing the changes in the eMS system is mandatory, otherwise the contract cannot be concluded/signed. </w:t>
      </w:r>
    </w:p>
    <w:p w14:paraId="6437CECC" w14:textId="77777777" w:rsidR="00334A35" w:rsidRPr="001E3D58" w:rsidRDefault="00334A35" w:rsidP="00334A35">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Please note that after signing the subsidy and co-financing contracts (for all beneficiaries)</w:t>
      </w:r>
      <w:r w:rsidR="00C35898" w:rsidRPr="001E3D58">
        <w:rPr>
          <w:rFonts w:ascii="Trebuchet MS" w:eastAsia="Trebuchet MS" w:hAnsi="Trebuchet MS" w:cs="Trebuchet MS"/>
          <w:b/>
          <w:sz w:val="22"/>
          <w:szCs w:val="22"/>
          <w:lang w:val="en-US"/>
        </w:rPr>
        <w:t xml:space="preserve"> along with all the annexes</w:t>
      </w:r>
      <w:r w:rsidRPr="001E3D58">
        <w:rPr>
          <w:rFonts w:ascii="Trebuchet MS" w:eastAsia="Trebuchet MS" w:hAnsi="Trebuchet MS" w:cs="Trebuchet MS"/>
          <w:b/>
          <w:sz w:val="22"/>
          <w:szCs w:val="22"/>
          <w:lang w:val="en-US"/>
        </w:rPr>
        <w:t>, the Lead Beneficiary has 10 working days, starting from the date each contract was signed, in order to scan and upload the contracts in</w:t>
      </w:r>
      <w:r w:rsidR="006C6F59" w:rsidRPr="001E3D58">
        <w:rPr>
          <w:rFonts w:ascii="Trebuchet MS" w:eastAsia="Trebuchet MS" w:hAnsi="Trebuchet MS" w:cs="Trebuchet MS"/>
          <w:b/>
          <w:sz w:val="22"/>
          <w:szCs w:val="22"/>
          <w:lang w:val="en-US"/>
        </w:rPr>
        <w:t xml:space="preserve"> the</w:t>
      </w:r>
      <w:r w:rsidRPr="001E3D58">
        <w:rPr>
          <w:rFonts w:ascii="Trebuchet MS" w:eastAsia="Trebuchet MS" w:hAnsi="Trebuchet MS" w:cs="Trebuchet MS"/>
          <w:b/>
          <w:sz w:val="22"/>
          <w:szCs w:val="22"/>
          <w:lang w:val="en-US"/>
        </w:rPr>
        <w:t xml:space="preserve"> electronic system, within the “Attachments” section from the Application.</w:t>
      </w:r>
    </w:p>
    <w:p w14:paraId="4C0542B3" w14:textId="16283824" w:rsidR="00B668A0" w:rsidRPr="0076588F" w:rsidRDefault="00B668A0" w:rsidP="00041109">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Also, following the signing of the subsidy contract, the Lead Beneficiary has </w:t>
      </w:r>
      <w:r w:rsidR="00B50387" w:rsidRPr="001E3D58">
        <w:rPr>
          <w:rFonts w:ascii="Trebuchet MS" w:eastAsia="Trebuchet MS" w:hAnsi="Trebuchet MS" w:cs="Trebuchet MS"/>
          <w:sz w:val="22"/>
          <w:szCs w:val="22"/>
          <w:lang w:val="en-US"/>
        </w:rPr>
        <w:t>2</w:t>
      </w:r>
      <w:r w:rsidRPr="001E3D58">
        <w:rPr>
          <w:rFonts w:ascii="Trebuchet MS" w:eastAsia="Trebuchet MS" w:hAnsi="Trebuchet MS" w:cs="Trebuchet MS"/>
          <w:sz w:val="22"/>
          <w:szCs w:val="22"/>
          <w:lang w:val="en-US"/>
        </w:rPr>
        <w:t xml:space="preserve"> working days to fill in all the </w:t>
      </w:r>
      <w:r w:rsidR="00B50387" w:rsidRPr="001E3D58">
        <w:rPr>
          <w:rFonts w:ascii="Trebuchet MS" w:eastAsia="Trebuchet MS" w:hAnsi="Trebuchet MS" w:cs="Trebuchet MS"/>
          <w:sz w:val="22"/>
          <w:szCs w:val="22"/>
          <w:lang w:val="en-US"/>
        </w:rPr>
        <w:t>requested</w:t>
      </w:r>
      <w:r w:rsidRPr="001E3D58">
        <w:rPr>
          <w:rFonts w:ascii="Trebuchet MS" w:eastAsia="Trebuchet MS" w:hAnsi="Trebuchet MS" w:cs="Trebuchet MS"/>
          <w:sz w:val="22"/>
          <w:szCs w:val="22"/>
          <w:lang w:val="en-US"/>
        </w:rPr>
        <w:t xml:space="preserve"> data from the “Supplementary </w:t>
      </w:r>
      <w:r w:rsidR="005444A0" w:rsidRPr="001E3D58">
        <w:rPr>
          <w:rFonts w:ascii="Trebuchet MS" w:eastAsia="Trebuchet MS" w:hAnsi="Trebuchet MS" w:cs="Trebuchet MS"/>
          <w:sz w:val="22"/>
          <w:szCs w:val="22"/>
          <w:lang w:val="en-US"/>
        </w:rPr>
        <w:t>I</w:t>
      </w:r>
      <w:r w:rsidRPr="001E3D58">
        <w:rPr>
          <w:rFonts w:ascii="Trebuchet MS" w:eastAsia="Trebuchet MS" w:hAnsi="Trebuchet MS" w:cs="Trebuchet MS"/>
          <w:sz w:val="22"/>
          <w:szCs w:val="22"/>
          <w:lang w:val="en-US"/>
        </w:rPr>
        <w:t>nformation”</w:t>
      </w:r>
      <w:r w:rsidR="005B6BAE">
        <w:rPr>
          <w:rFonts w:ascii="Trebuchet MS" w:eastAsia="Trebuchet MS" w:hAnsi="Trebuchet MS" w:cs="Trebuchet MS"/>
          <w:sz w:val="22"/>
          <w:szCs w:val="22"/>
          <w:lang w:val="en-US"/>
        </w:rPr>
        <w:t xml:space="preserve"> (according to </w:t>
      </w:r>
      <w:r w:rsidR="006306EB">
        <w:rPr>
          <w:rFonts w:ascii="Trebuchet MS" w:eastAsia="Trebuchet MS" w:hAnsi="Trebuchet MS" w:cs="Trebuchet MS"/>
          <w:sz w:val="22"/>
          <w:szCs w:val="22"/>
          <w:lang w:val="en-US"/>
        </w:rPr>
        <w:t xml:space="preserve">the provisions of the </w:t>
      </w:r>
      <w:r w:rsidR="006306EB" w:rsidRPr="008361FA">
        <w:rPr>
          <w:rFonts w:ascii="Trebuchet MS" w:eastAsia="Trebuchet MS" w:hAnsi="Trebuchet MS" w:cs="Trebuchet MS"/>
          <w:b/>
          <w:i/>
          <w:sz w:val="22"/>
          <w:szCs w:val="22"/>
          <w:lang w:val="en-US"/>
        </w:rPr>
        <w:t>e-MS Guidance Reporting</w:t>
      </w:r>
      <w:r w:rsidR="005B6BA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section</w:t>
      </w:r>
      <w:r w:rsidR="005B6BA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r w:rsidR="004F4412" w:rsidRPr="001E3D58">
        <w:rPr>
          <w:rFonts w:ascii="Trebuchet MS" w:eastAsia="Trebuchet MS" w:hAnsi="Trebuchet MS" w:cs="Trebuchet MS"/>
          <w:sz w:val="22"/>
          <w:szCs w:val="22"/>
          <w:lang w:val="en-US"/>
        </w:rPr>
        <w:t>especially the following: “Project Management”, “Bank Information”, “User Assignment”</w:t>
      </w:r>
      <w:r w:rsidR="00250BB7" w:rsidRPr="001E3D58">
        <w:rPr>
          <w:rFonts w:ascii="Trebuchet MS" w:eastAsia="Trebuchet MS" w:hAnsi="Trebuchet MS" w:cs="Trebuchet MS"/>
          <w:sz w:val="22"/>
          <w:szCs w:val="22"/>
          <w:lang w:val="en-US"/>
        </w:rPr>
        <w:t>, “Physical location of the documents”</w:t>
      </w:r>
      <w:r w:rsidR="00365960">
        <w:rPr>
          <w:rFonts w:ascii="Trebuchet MS" w:eastAsia="Trebuchet MS" w:hAnsi="Trebuchet MS" w:cs="Trebuchet MS"/>
          <w:sz w:val="22"/>
          <w:szCs w:val="22"/>
          <w:lang w:val="en-US"/>
        </w:rPr>
        <w:t xml:space="preserve"> and</w:t>
      </w:r>
      <w:r w:rsidR="008D3110" w:rsidRPr="001E3D58">
        <w:rPr>
          <w:rFonts w:ascii="Trebuchet MS" w:eastAsia="Trebuchet MS" w:hAnsi="Trebuchet MS" w:cs="Trebuchet MS"/>
          <w:sz w:val="22"/>
          <w:szCs w:val="22"/>
          <w:lang w:val="en-US"/>
        </w:rPr>
        <w:t xml:space="preserve"> “Partnership Agreement”</w:t>
      </w:r>
      <w:r w:rsidR="00250BB7" w:rsidRPr="001E3D58">
        <w:rPr>
          <w:rFonts w:ascii="Trebuchet MS" w:eastAsia="Trebuchet MS" w:hAnsi="Trebuchet MS" w:cs="Trebuchet MS"/>
          <w:sz w:val="22"/>
          <w:szCs w:val="22"/>
          <w:lang w:val="en-US"/>
        </w:rPr>
        <w:t xml:space="preserve"> </w:t>
      </w:r>
      <w:r w:rsidRPr="0076588F">
        <w:rPr>
          <w:rFonts w:ascii="Trebuchet MS" w:eastAsia="Trebuchet MS" w:hAnsi="Trebuchet MS" w:cs="Trebuchet MS"/>
          <w:sz w:val="22"/>
          <w:szCs w:val="22"/>
          <w:lang w:val="en-US"/>
        </w:rPr>
        <w:t>and upload the following:</w:t>
      </w:r>
    </w:p>
    <w:p w14:paraId="00DC97A9" w14:textId="77777777" w:rsidR="00377B7D" w:rsidRPr="001E3D58" w:rsidRDefault="00704EDC" w:rsidP="00377B7D">
      <w:pPr>
        <w:pStyle w:val="ListParagraph"/>
        <w:numPr>
          <w:ilvl w:val="0"/>
          <w:numId w:val="120"/>
        </w:numPr>
        <w:spacing w:before="120" w:line="360" w:lineRule="auto"/>
        <w:jc w:val="both"/>
        <w:rPr>
          <w:rFonts w:eastAsia="Trebuchet MS"/>
          <w:lang w:val="en-US"/>
        </w:rPr>
      </w:pPr>
      <w:r w:rsidRPr="00754C23">
        <w:rPr>
          <w:rFonts w:ascii="Trebuchet MS" w:eastAsia="Trebuchet MS" w:hAnsi="Trebuchet MS" w:cs="Trebuchet MS"/>
          <w:sz w:val="22"/>
          <w:szCs w:val="22"/>
          <w:lang w:val="en-US"/>
        </w:rPr>
        <w:t>The scan</w:t>
      </w:r>
      <w:r w:rsidR="00DF1B01" w:rsidRPr="00872A66">
        <w:rPr>
          <w:rFonts w:ascii="Trebuchet MS" w:eastAsia="Trebuchet MS" w:hAnsi="Trebuchet MS" w:cs="Trebuchet MS"/>
          <w:sz w:val="22"/>
          <w:szCs w:val="22"/>
          <w:lang w:val="en-US"/>
        </w:rPr>
        <w:t>n</w:t>
      </w:r>
      <w:r w:rsidRPr="00872A66">
        <w:rPr>
          <w:rFonts w:ascii="Trebuchet MS" w:eastAsia="Trebuchet MS" w:hAnsi="Trebuchet MS" w:cs="Trebuchet MS"/>
          <w:sz w:val="22"/>
          <w:szCs w:val="22"/>
          <w:lang w:val="en-US"/>
        </w:rPr>
        <w:t xml:space="preserve">ed </w:t>
      </w:r>
      <w:r w:rsidR="00D25C29" w:rsidRPr="001E3D58">
        <w:rPr>
          <w:rFonts w:ascii="Trebuchet MS" w:eastAsia="Trebuchet MS" w:hAnsi="Trebuchet MS" w:cs="Trebuchet MS"/>
          <w:sz w:val="22"/>
          <w:szCs w:val="22"/>
          <w:lang w:val="en-US"/>
        </w:rPr>
        <w:t>Financial Identification Forms for Euro</w:t>
      </w:r>
      <w:r w:rsidR="00222183" w:rsidRPr="001E3D58">
        <w:rPr>
          <w:rFonts w:ascii="Trebuchet MS" w:eastAsia="Trebuchet MS" w:hAnsi="Trebuchet MS" w:cs="Trebuchet MS"/>
          <w:sz w:val="22"/>
          <w:szCs w:val="22"/>
          <w:lang w:val="en-US"/>
        </w:rPr>
        <w:t xml:space="preserve"> account </w:t>
      </w:r>
      <w:r w:rsidR="00B50387" w:rsidRPr="001E3D58">
        <w:rPr>
          <w:rFonts w:ascii="Trebuchet MS" w:eastAsia="Trebuchet MS" w:hAnsi="Trebuchet MS" w:cs="Trebuchet MS"/>
          <w:sz w:val="22"/>
          <w:szCs w:val="22"/>
          <w:lang w:val="en-US"/>
        </w:rPr>
        <w:t>of</w:t>
      </w:r>
      <w:r w:rsidR="00DF1B01" w:rsidRPr="001E3D58">
        <w:rPr>
          <w:rFonts w:ascii="Trebuchet MS" w:eastAsia="Trebuchet MS" w:hAnsi="Trebuchet MS" w:cs="Trebuchet MS"/>
          <w:sz w:val="22"/>
          <w:szCs w:val="22"/>
          <w:lang w:val="en-US"/>
        </w:rPr>
        <w:t xml:space="preserve"> LB</w:t>
      </w:r>
      <w:r w:rsidR="00D25C29" w:rsidRPr="001E3D58">
        <w:rPr>
          <w:rFonts w:ascii="Trebuchet MS" w:eastAsia="Trebuchet MS" w:hAnsi="Trebuchet MS" w:cs="Trebuchet MS"/>
          <w:sz w:val="22"/>
          <w:szCs w:val="22"/>
          <w:lang w:val="en-US"/>
        </w:rPr>
        <w:t xml:space="preserve"> </w:t>
      </w:r>
      <w:r w:rsidR="00B50387" w:rsidRPr="001E3D58">
        <w:rPr>
          <w:rFonts w:ascii="Trebuchet MS" w:eastAsia="Trebuchet MS" w:hAnsi="Trebuchet MS" w:cs="Trebuchet MS"/>
          <w:sz w:val="22"/>
          <w:szCs w:val="22"/>
          <w:lang w:val="en-US"/>
        </w:rPr>
        <w:t xml:space="preserve">where ERDF will be reimbursed by MA according to contract provisions </w:t>
      </w:r>
      <w:r w:rsidR="00D25C29" w:rsidRPr="001E3D58">
        <w:rPr>
          <w:rFonts w:ascii="Trebuchet MS" w:eastAsia="Trebuchet MS" w:hAnsi="Trebuchet MS" w:cs="Trebuchet MS"/>
          <w:sz w:val="22"/>
          <w:szCs w:val="22"/>
          <w:lang w:val="en-US"/>
        </w:rPr>
        <w:t xml:space="preserve">and </w:t>
      </w:r>
      <w:r w:rsidR="00B50387" w:rsidRPr="001E3D58">
        <w:rPr>
          <w:rFonts w:ascii="Trebuchet MS" w:eastAsia="Trebuchet MS" w:hAnsi="Trebuchet MS" w:cs="Trebuchet MS"/>
          <w:sz w:val="22"/>
          <w:szCs w:val="22"/>
          <w:lang w:val="en-US"/>
        </w:rPr>
        <w:t xml:space="preserve">for Romanian partners only the </w:t>
      </w:r>
      <w:r w:rsidR="00D25C29" w:rsidRPr="001E3D58">
        <w:rPr>
          <w:rFonts w:ascii="Trebuchet MS" w:eastAsia="Trebuchet MS" w:hAnsi="Trebuchet MS" w:cs="Trebuchet MS"/>
          <w:sz w:val="22"/>
          <w:szCs w:val="22"/>
          <w:lang w:val="en-US"/>
        </w:rPr>
        <w:t>Lei</w:t>
      </w:r>
      <w:r w:rsidR="00DF1B01" w:rsidRPr="001E3D58">
        <w:rPr>
          <w:rFonts w:ascii="Trebuchet MS" w:eastAsia="Trebuchet MS" w:hAnsi="Trebuchet MS" w:cs="Trebuchet MS"/>
          <w:sz w:val="22"/>
          <w:szCs w:val="22"/>
          <w:lang w:val="en-US"/>
        </w:rPr>
        <w:t xml:space="preserve"> accounts</w:t>
      </w:r>
      <w:r w:rsidRPr="001E3D58">
        <w:rPr>
          <w:rFonts w:ascii="Trebuchet MS" w:eastAsia="Trebuchet MS" w:hAnsi="Trebuchet MS" w:cs="Trebuchet MS"/>
          <w:sz w:val="22"/>
          <w:szCs w:val="22"/>
          <w:lang w:val="en-US"/>
        </w:rPr>
        <w:t>,</w:t>
      </w:r>
      <w:r w:rsidR="00B50387" w:rsidRPr="001E3D58">
        <w:rPr>
          <w:rFonts w:ascii="Trebuchet MS" w:eastAsia="Trebuchet MS" w:hAnsi="Trebuchet MS" w:cs="Trebuchet MS"/>
          <w:sz w:val="22"/>
          <w:szCs w:val="22"/>
          <w:lang w:val="en-US"/>
        </w:rPr>
        <w:t>where prefinancing will be received</w:t>
      </w:r>
      <w:r w:rsidRPr="001E3D58">
        <w:rPr>
          <w:rFonts w:ascii="Trebuchet MS" w:eastAsia="Trebuchet MS" w:hAnsi="Trebuchet MS" w:cs="Trebuchet MS"/>
          <w:sz w:val="22"/>
          <w:szCs w:val="22"/>
          <w:lang w:val="en-US"/>
        </w:rPr>
        <w:t>,</w:t>
      </w:r>
      <w:r w:rsidR="00D25C29" w:rsidRPr="001E3D58">
        <w:rPr>
          <w:rFonts w:ascii="Trebuchet MS" w:eastAsia="Trebuchet MS" w:hAnsi="Trebuchet MS" w:cs="Trebuchet MS"/>
          <w:sz w:val="22"/>
          <w:szCs w:val="22"/>
          <w:lang w:val="en-US"/>
        </w:rPr>
        <w:t xml:space="preserve"> within the “Bank Information” section;</w:t>
      </w:r>
    </w:p>
    <w:p w14:paraId="29B2DE93" w14:textId="77777777" w:rsidR="004F4412" w:rsidRPr="00090AB6" w:rsidRDefault="00704EDC" w:rsidP="00377B7D">
      <w:pPr>
        <w:pStyle w:val="ListParagraph"/>
        <w:numPr>
          <w:ilvl w:val="0"/>
          <w:numId w:val="120"/>
        </w:numPr>
        <w:spacing w:before="120" w:line="360" w:lineRule="auto"/>
        <w:jc w:val="both"/>
        <w:rPr>
          <w:rFonts w:eastAsia="Trebuchet MS"/>
          <w:lang w:val="en-US"/>
        </w:rPr>
      </w:pPr>
      <w:r w:rsidRPr="001E3D58">
        <w:rPr>
          <w:rFonts w:ascii="Trebuchet MS" w:eastAsia="Trebuchet MS" w:hAnsi="Trebuchet MS" w:cs="Trebuchet MS"/>
          <w:sz w:val="22"/>
          <w:szCs w:val="22"/>
          <w:lang w:val="en-US"/>
        </w:rPr>
        <w:t>The scan</w:t>
      </w:r>
      <w:r w:rsidR="00B50387" w:rsidRPr="001E3D58">
        <w:rPr>
          <w:rFonts w:ascii="Trebuchet MS" w:eastAsia="Trebuchet MS" w:hAnsi="Trebuchet MS" w:cs="Trebuchet MS"/>
          <w:sz w:val="22"/>
          <w:szCs w:val="22"/>
          <w:lang w:val="en-US"/>
        </w:rPr>
        <w:t>n</w:t>
      </w:r>
      <w:r w:rsidRPr="001E3D58">
        <w:rPr>
          <w:rFonts w:ascii="Trebuchet MS" w:eastAsia="Trebuchet MS" w:hAnsi="Trebuchet MS" w:cs="Trebuchet MS"/>
          <w:sz w:val="22"/>
          <w:szCs w:val="22"/>
          <w:lang w:val="en-US"/>
        </w:rPr>
        <w:t>ed Partnership Agreement, within the “Partnership Agreement” section.</w:t>
      </w:r>
    </w:p>
    <w:p w14:paraId="4E117F60" w14:textId="77777777" w:rsidR="00FE0B3D" w:rsidRDefault="00FE0B3D" w:rsidP="00090AB6">
      <w:pPr>
        <w:spacing w:before="120" w:line="360" w:lineRule="auto"/>
        <w:jc w:val="both"/>
        <w:rPr>
          <w:rFonts w:eastAsia="Trebuchet MS"/>
          <w:lang w:val="en-US"/>
        </w:rPr>
      </w:pPr>
    </w:p>
    <w:p w14:paraId="10506047" w14:textId="77777777" w:rsidR="00CC2C2D" w:rsidRPr="00090AB6" w:rsidRDefault="00FE0B3D" w:rsidP="00090AB6">
      <w:pPr>
        <w:spacing w:before="120" w:line="360" w:lineRule="auto"/>
        <w:jc w:val="center"/>
        <w:rPr>
          <w:rFonts w:ascii="Trebuchet MS" w:eastAsia="Trebuchet MS" w:hAnsi="Trebuchet MS"/>
          <w:b/>
          <w:lang w:val="en-US"/>
        </w:rPr>
      </w:pPr>
      <w:r w:rsidRPr="00090AB6">
        <w:rPr>
          <w:rFonts w:ascii="Trebuchet MS" w:eastAsia="Trebuchet MS" w:hAnsi="Trebuchet MS"/>
          <w:b/>
          <w:lang w:val="en-US"/>
        </w:rPr>
        <w:t>Partnership amendment before signing of the financing contract, during the pre-contractual phase</w:t>
      </w:r>
    </w:p>
    <w:p w14:paraId="768A5038" w14:textId="77777777" w:rsidR="00FE0B3D" w:rsidRDefault="00A2603D" w:rsidP="00090AB6">
      <w:pPr>
        <w:spacing w:before="120" w:line="360" w:lineRule="auto"/>
        <w:jc w:val="both"/>
        <w:rPr>
          <w:rFonts w:ascii="Trebuchet MS" w:hAnsi="Trebuchet MS"/>
          <w:sz w:val="22"/>
          <w:szCs w:val="22"/>
          <w:lang w:val="en-US"/>
        </w:rPr>
      </w:pPr>
      <w:r>
        <w:rPr>
          <w:rFonts w:ascii="Trebuchet MS" w:hAnsi="Trebuchet MS"/>
          <w:sz w:val="22"/>
          <w:szCs w:val="22"/>
          <w:lang w:val="en-US"/>
        </w:rPr>
        <w:lastRenderedPageBreak/>
        <w:t>T</w:t>
      </w:r>
      <w:r w:rsidR="00FE0B3D" w:rsidRPr="00551561">
        <w:rPr>
          <w:rFonts w:ascii="Trebuchet MS" w:hAnsi="Trebuchet MS"/>
          <w:sz w:val="22"/>
          <w:szCs w:val="22"/>
          <w:lang w:val="en-US"/>
        </w:rPr>
        <w:t xml:space="preserve">he need for </w:t>
      </w:r>
      <w:r>
        <w:rPr>
          <w:rFonts w:ascii="Trebuchet MS" w:hAnsi="Trebuchet MS"/>
          <w:sz w:val="22"/>
          <w:szCs w:val="22"/>
          <w:lang w:val="en-US"/>
        </w:rPr>
        <w:t xml:space="preserve">a partnership </w:t>
      </w:r>
      <w:r w:rsidR="00FE0B3D" w:rsidRPr="00551561">
        <w:rPr>
          <w:rFonts w:ascii="Trebuchet MS" w:hAnsi="Trebuchet MS"/>
          <w:sz w:val="22"/>
          <w:szCs w:val="22"/>
          <w:lang w:val="en-US"/>
        </w:rPr>
        <w:t xml:space="preserve">amendment </w:t>
      </w:r>
      <w:r>
        <w:rPr>
          <w:rFonts w:ascii="Trebuchet MS" w:hAnsi="Trebuchet MS"/>
          <w:sz w:val="22"/>
          <w:szCs w:val="22"/>
          <w:lang w:val="en-US"/>
        </w:rPr>
        <w:t>needs to be</w:t>
      </w:r>
      <w:r w:rsidR="00FE0B3D" w:rsidRPr="00551561">
        <w:rPr>
          <w:rFonts w:ascii="Trebuchet MS" w:hAnsi="Trebuchet MS"/>
          <w:sz w:val="22"/>
          <w:szCs w:val="22"/>
          <w:lang w:val="en-US"/>
        </w:rPr>
        <w:t xml:space="preserve"> duly justified and necessary for the successful implementation of the project</w:t>
      </w:r>
      <w:r w:rsidR="00FE0B3D">
        <w:rPr>
          <w:rFonts w:ascii="Trebuchet MS" w:hAnsi="Trebuchet MS"/>
          <w:sz w:val="22"/>
          <w:szCs w:val="22"/>
          <w:lang w:val="en-US"/>
        </w:rPr>
        <w:t>.</w:t>
      </w:r>
    </w:p>
    <w:p w14:paraId="333458AD"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 xml:space="preserve">In case of </w:t>
      </w:r>
      <w:r w:rsidR="00A2603D">
        <w:rPr>
          <w:rFonts w:ascii="Trebuchet MS" w:eastAsia="Trebuchet MS" w:hAnsi="Trebuchet MS"/>
          <w:sz w:val="22"/>
          <w:szCs w:val="22"/>
          <w:lang w:val="en-US"/>
        </w:rPr>
        <w:t>a</w:t>
      </w:r>
      <w:r w:rsidRPr="00FE0B3D">
        <w:rPr>
          <w:rFonts w:ascii="Trebuchet MS" w:eastAsia="Trebuchet MS" w:hAnsi="Trebuchet MS"/>
          <w:sz w:val="22"/>
          <w:szCs w:val="22"/>
          <w:lang w:val="en-US"/>
        </w:rPr>
        <w:t xml:space="preserve"> partner withdrawal, three cases can be identified:</w:t>
      </w:r>
    </w:p>
    <w:p w14:paraId="7A3AA0B6" w14:textId="77777777" w:rsidR="00FE0B3D" w:rsidRPr="00FE0B3D" w:rsidRDefault="00FE0B3D" w:rsidP="00FE0B3D">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1. </w:t>
      </w:r>
      <w:r w:rsidRPr="00FE0B3D">
        <w:rPr>
          <w:rFonts w:ascii="Trebuchet MS" w:eastAsia="Trebuchet MS" w:hAnsi="Trebuchet MS"/>
          <w:sz w:val="22"/>
          <w:szCs w:val="22"/>
          <w:lang w:val="en-US"/>
        </w:rPr>
        <w:t>Replacement with a new partner which takes over all the activities, responsibilities, obligations and the budget of the withdrawn partner,.</w:t>
      </w:r>
    </w:p>
    <w:p w14:paraId="36346B57" w14:textId="77777777" w:rsidR="00FE0B3D" w:rsidRPr="00FE0B3D" w:rsidRDefault="00FE0B3D" w:rsidP="00FE0B3D">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2. </w:t>
      </w:r>
      <w:r w:rsidRPr="00FE0B3D">
        <w:rPr>
          <w:rFonts w:ascii="Trebuchet MS" w:eastAsia="Trebuchet MS" w:hAnsi="Trebuchet MS"/>
          <w:sz w:val="22"/>
          <w:szCs w:val="22"/>
          <w:lang w:val="en-US"/>
        </w:rPr>
        <w:t>Replacement with a new partner which takes over some of the activities, responsibilities, obligations and part of the budget of the withdrawn partner, the rest of the activities, responsibilities, obligations and remaining budget may be distributed over the other beneficiaries, in</w:t>
      </w:r>
      <w:r>
        <w:rPr>
          <w:rFonts w:ascii="Trebuchet MS" w:eastAsia="Trebuchet MS" w:hAnsi="Trebuchet MS"/>
          <w:sz w:val="22"/>
          <w:szCs w:val="22"/>
          <w:lang w:val="en-US"/>
        </w:rPr>
        <w:t>volved initially in the project,</w:t>
      </w:r>
      <w:r w:rsidRPr="00FE0B3D">
        <w:rPr>
          <w:rFonts w:ascii="Trebuchet MS" w:eastAsia="Trebuchet MS" w:hAnsi="Trebuchet MS"/>
          <w:sz w:val="22"/>
          <w:szCs w:val="22"/>
          <w:lang w:val="en-US"/>
        </w:rPr>
        <w:t xml:space="preserve"> on condition the new formed partnership meets the conditions for a cross-border partnership and the eligibility requirements mentioned in the Applicant’s Guide, applicable for the respective project.</w:t>
      </w:r>
    </w:p>
    <w:p w14:paraId="1406C0F3" w14:textId="77777777" w:rsidR="00FE0B3D" w:rsidRDefault="00FE0B3D" w:rsidP="00090AB6">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3. </w:t>
      </w:r>
      <w:r w:rsidRPr="00FE0B3D">
        <w:rPr>
          <w:rFonts w:ascii="Trebuchet MS" w:eastAsia="Trebuchet MS" w:hAnsi="Trebuchet MS"/>
          <w:sz w:val="22"/>
          <w:szCs w:val="22"/>
          <w:lang w:val="en-US"/>
        </w:rPr>
        <w:t>The activities and budget of the withdrawn partner are taken over by the partners which are st</w:t>
      </w:r>
      <w:r>
        <w:rPr>
          <w:rFonts w:ascii="Trebuchet MS" w:eastAsia="Trebuchet MS" w:hAnsi="Trebuchet MS"/>
          <w:sz w:val="22"/>
          <w:szCs w:val="22"/>
          <w:lang w:val="en-US"/>
        </w:rPr>
        <w:t>ill involved in the partnership</w:t>
      </w:r>
      <w:r w:rsidRPr="00FE0B3D">
        <w:rPr>
          <w:rFonts w:ascii="Trebuchet MS" w:eastAsia="Trebuchet MS" w:hAnsi="Trebuchet MS"/>
          <w:sz w:val="22"/>
          <w:szCs w:val="22"/>
          <w:lang w:val="en-US"/>
        </w:rPr>
        <w:t>.</w:t>
      </w:r>
    </w:p>
    <w:p w14:paraId="6224E3AC" w14:textId="77777777" w:rsidR="00FE0B3D" w:rsidRPr="001E3D58" w:rsidRDefault="008B35DE" w:rsidP="00FE0B3D">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W</w:t>
      </w:r>
      <w:r w:rsidR="00FE0B3D" w:rsidRPr="001E3D58">
        <w:rPr>
          <w:rFonts w:ascii="Trebuchet MS" w:eastAsia="Trebuchet MS" w:hAnsi="Trebuchet MS" w:cs="Trebuchet MS"/>
          <w:b/>
          <w:i/>
          <w:sz w:val="22"/>
          <w:szCs w:val="22"/>
          <w:lang w:val="en-US"/>
        </w:rPr>
        <w:t xml:space="preserve">ithin the investment projects, in which the investment object is the ownership/lease of the withdrawn partner, </w:t>
      </w:r>
      <w:r>
        <w:rPr>
          <w:rFonts w:ascii="Trebuchet MS" w:eastAsia="Trebuchet MS" w:hAnsi="Trebuchet MS" w:cs="Trebuchet MS"/>
          <w:b/>
          <w:i/>
          <w:sz w:val="22"/>
          <w:szCs w:val="22"/>
          <w:lang w:val="en-US"/>
        </w:rPr>
        <w:t xml:space="preserve">the change of the respective partner is possible only in case the new partner proves ownership/lease of the respective investment </w:t>
      </w:r>
      <w:r w:rsidR="005864CD">
        <w:rPr>
          <w:rFonts w:ascii="Trebuchet MS" w:eastAsia="Trebuchet MS" w:hAnsi="Trebuchet MS" w:cs="Trebuchet MS"/>
          <w:b/>
          <w:i/>
          <w:sz w:val="22"/>
          <w:szCs w:val="22"/>
          <w:lang w:val="en-US"/>
        </w:rPr>
        <w:t>object</w:t>
      </w:r>
      <w:r w:rsidR="00FE0B3D" w:rsidRPr="001E3D58">
        <w:rPr>
          <w:rFonts w:ascii="Trebuchet MS" w:eastAsia="Trebuchet MS" w:hAnsi="Trebuchet MS" w:cs="Trebuchet MS"/>
          <w:b/>
          <w:i/>
          <w:sz w:val="22"/>
          <w:szCs w:val="22"/>
          <w:lang w:val="en-US"/>
        </w:rPr>
        <w:t xml:space="preserve">. </w:t>
      </w:r>
    </w:p>
    <w:p w14:paraId="3C3F1C92"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In case of introducing a new partner, the following documents must be submitted to</w:t>
      </w:r>
      <w:r w:rsidR="00CA1416">
        <w:rPr>
          <w:rFonts w:ascii="Trebuchet MS" w:eastAsia="Trebuchet MS" w:hAnsi="Trebuchet MS"/>
          <w:sz w:val="22"/>
          <w:szCs w:val="22"/>
          <w:lang w:val="en-US"/>
        </w:rPr>
        <w:t xml:space="preserve"> the</w:t>
      </w:r>
      <w:r w:rsidRPr="00FE0B3D">
        <w:rPr>
          <w:rFonts w:ascii="Trebuchet MS" w:eastAsia="Trebuchet MS" w:hAnsi="Trebuchet MS"/>
          <w:sz w:val="22"/>
          <w:szCs w:val="22"/>
          <w:lang w:val="en-US"/>
        </w:rPr>
        <w:t xml:space="preserve"> Joint Secretariat:</w:t>
      </w:r>
    </w:p>
    <w:p w14:paraId="5C37D3C5"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Note containing information supporting the reasons for requesting the amendment;</w:t>
      </w:r>
    </w:p>
    <w:p w14:paraId="64C41863"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Legal documents of newly proposed partner;</w:t>
      </w:r>
    </w:p>
    <w:p w14:paraId="51E8766A"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Financial situation, situation regarding the technical, administrative and human resources capacity (in accordance with the above mentioned) of newly proposed partner;</w:t>
      </w:r>
    </w:p>
    <w:p w14:paraId="5E13A24A"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Revised application form, at least the following sections:</w:t>
      </w:r>
    </w:p>
    <w:p w14:paraId="3245CC4C"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Applicant information, only for the proposed partner and including VAT recoverability, type of partner (local/public authority), legal status, relevance of the beneficiary for the field addressed by the project and relevant previous financing history of the beneficiary – according to the format and requirements of the Application Form and Applicant Guide applicable for the respective project ;</w:t>
      </w:r>
    </w:p>
    <w:p w14:paraId="3ABB4A2A"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 xml:space="preserve">Revised Project activities - division of tasks within the new partnership (without altering </w:t>
      </w:r>
      <w:r w:rsidRPr="00090AB6">
        <w:rPr>
          <w:rFonts w:ascii="Trebuchet MS" w:eastAsia="Trebuchet MS" w:hAnsi="Trebuchet MS"/>
          <w:sz w:val="22"/>
          <w:szCs w:val="22"/>
          <w:lang w:val="en-US"/>
        </w:rPr>
        <w:lastRenderedPageBreak/>
        <w:t>the initial approved activity/ies and its/their main goal/outputs) – according to the format and requirements of the Application Form and Applicant Guide applicable for the respective project;</w:t>
      </w:r>
    </w:p>
    <w:p w14:paraId="3E18FCD5"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Revised Project activities – Description of the main equipment and services purchased - division of tasks within the new partnership (without altering the initially approved list and Description of main equipment and services purchased, with the exception of reducing the list in case the new partner declared that it already owns the necessary equipment/expertise and will use them for the project);</w:t>
      </w:r>
    </w:p>
    <w:p w14:paraId="5FA84D78"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Revised Budget of the operation – according to the format and requirements of the Application Form and Applicant Guide applicable for the respective project;</w:t>
      </w:r>
    </w:p>
    <w:p w14:paraId="56B0E97B"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Other revised sections of the application form, if affected by the change;</w:t>
      </w:r>
    </w:p>
    <w:p w14:paraId="5BF9FB4F"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00900C23">
        <w:rPr>
          <w:rFonts w:ascii="Trebuchet MS" w:eastAsia="Trebuchet MS" w:hAnsi="Trebuchet MS"/>
          <w:sz w:val="22"/>
          <w:szCs w:val="22"/>
          <w:lang w:val="en-US"/>
        </w:rPr>
        <w:tab/>
        <w:t>Partnership Declaration</w:t>
      </w:r>
      <w:r w:rsidR="00CA1416">
        <w:rPr>
          <w:rFonts w:ascii="Trebuchet MS" w:eastAsia="Trebuchet MS" w:hAnsi="Trebuchet MS"/>
          <w:sz w:val="22"/>
          <w:szCs w:val="22"/>
          <w:lang w:val="en-US"/>
        </w:rPr>
        <w:t>;</w:t>
      </w:r>
    </w:p>
    <w:p w14:paraId="202AE78F"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Declaration of Eligibility;</w:t>
      </w:r>
    </w:p>
    <w:p w14:paraId="290214F8"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Declaration of Commitment;</w:t>
      </w:r>
    </w:p>
    <w:p w14:paraId="4FEB3487" w14:textId="77777777" w:rsidR="00FE0B3D" w:rsidRDefault="00900C23" w:rsidP="00090AB6">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sidR="00FE0B3D" w:rsidRPr="00FE0B3D">
        <w:rPr>
          <w:rFonts w:ascii="Trebuchet MS" w:eastAsia="Trebuchet MS" w:hAnsi="Trebuchet MS"/>
          <w:sz w:val="22"/>
          <w:szCs w:val="22"/>
          <w:lang w:val="en-US"/>
        </w:rPr>
        <w:tab/>
        <w:t>The new partner/ partners shall assume the Project activities/budget/ the main equipment and services to be purchased and all initial obligations of the replaced partner/partners.</w:t>
      </w:r>
    </w:p>
    <w:p w14:paraId="0D4AEEFF"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Additionally, besides the abovementioned documents, the submission of any other document considered necessary may be required.</w:t>
      </w:r>
    </w:p>
    <w:p w14:paraId="0EBF58D9"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Any other partnership changes during the pre-contractual phase shall be analyzed on a case by case basis by JS, MA and NA. </w:t>
      </w:r>
    </w:p>
    <w:p w14:paraId="5DC036C0"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The verification</w:t>
      </w:r>
      <w:r w:rsidR="00686E0E">
        <w:rPr>
          <w:rFonts w:ascii="Trebuchet MS" w:eastAsia="Trebuchet MS" w:hAnsi="Trebuchet MS"/>
          <w:sz w:val="22"/>
          <w:szCs w:val="22"/>
          <w:lang w:val="en-US"/>
        </w:rPr>
        <w:t xml:space="preserve"> </w:t>
      </w:r>
      <w:r w:rsidRPr="00900C23">
        <w:rPr>
          <w:rFonts w:ascii="Trebuchet MS" w:eastAsia="Trebuchet MS" w:hAnsi="Trebuchet MS"/>
          <w:sz w:val="22"/>
          <w:szCs w:val="22"/>
          <w:lang w:val="en-US"/>
        </w:rPr>
        <w:t xml:space="preserve">will </w:t>
      </w:r>
      <w:r w:rsidR="000E0DC6">
        <w:rPr>
          <w:rFonts w:ascii="Trebuchet MS" w:eastAsia="Trebuchet MS" w:hAnsi="Trebuchet MS"/>
          <w:sz w:val="22"/>
          <w:szCs w:val="22"/>
          <w:lang w:val="en-US"/>
        </w:rPr>
        <w:t>addresss</w:t>
      </w:r>
      <w:r w:rsidRPr="00900C23">
        <w:rPr>
          <w:rFonts w:ascii="Trebuchet MS" w:eastAsia="Trebuchet MS" w:hAnsi="Trebuchet MS"/>
          <w:sz w:val="22"/>
          <w:szCs w:val="22"/>
          <w:lang w:val="en-US"/>
        </w:rPr>
        <w:t>:</w:t>
      </w:r>
    </w:p>
    <w:p w14:paraId="32014D40"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1: </w:t>
      </w:r>
      <w:r w:rsidR="000E0DC6">
        <w:rPr>
          <w:rFonts w:ascii="Trebuchet MS" w:eastAsia="Trebuchet MS" w:hAnsi="Trebuchet MS"/>
          <w:sz w:val="22"/>
          <w:szCs w:val="22"/>
          <w:lang w:val="en-US"/>
        </w:rPr>
        <w:t>T</w:t>
      </w:r>
      <w:r w:rsidRPr="00900C23">
        <w:rPr>
          <w:rFonts w:ascii="Trebuchet MS" w:eastAsia="Trebuchet MS" w:hAnsi="Trebuchet MS"/>
          <w:sz w:val="22"/>
          <w:szCs w:val="22"/>
          <w:lang w:val="en-US"/>
        </w:rPr>
        <w:t xml:space="preserve">he eligibility </w:t>
      </w:r>
      <w:r w:rsidR="000E0DC6">
        <w:rPr>
          <w:rFonts w:ascii="Trebuchet MS" w:eastAsia="Trebuchet MS" w:hAnsi="Trebuchet MS"/>
          <w:sz w:val="22"/>
          <w:szCs w:val="22"/>
          <w:lang w:val="en-US"/>
        </w:rPr>
        <w:t>of the new formed</w:t>
      </w:r>
      <w:r w:rsidRPr="00900C23">
        <w:rPr>
          <w:rFonts w:ascii="Trebuchet MS" w:eastAsia="Trebuchet MS" w:hAnsi="Trebuchet MS"/>
          <w:sz w:val="22"/>
          <w:szCs w:val="22"/>
          <w:lang w:val="en-US"/>
        </w:rPr>
        <w:t xml:space="preserve"> partnership</w:t>
      </w:r>
      <w:r w:rsidR="000E0DC6">
        <w:rPr>
          <w:rFonts w:ascii="Trebuchet MS" w:eastAsia="Trebuchet MS" w:hAnsi="Trebuchet MS"/>
          <w:sz w:val="22"/>
          <w:szCs w:val="22"/>
          <w:lang w:val="en-US"/>
        </w:rPr>
        <w:t xml:space="preserve"> (if it</w:t>
      </w:r>
      <w:r w:rsidRPr="00900C23">
        <w:rPr>
          <w:rFonts w:ascii="Trebuchet MS" w:eastAsia="Trebuchet MS" w:hAnsi="Trebuchet MS"/>
          <w:sz w:val="22"/>
          <w:szCs w:val="22"/>
          <w:lang w:val="en-US"/>
        </w:rPr>
        <w:t xml:space="preserve"> meets or not the conditions for a cross-border partnership and the eligibility requirements mentioned in the Applicant’s Guide, applicable for the respective project</w:t>
      </w:r>
      <w:r w:rsidR="009C0150">
        <w:rPr>
          <w:rFonts w:ascii="Trebuchet MS" w:eastAsia="Trebuchet MS" w:hAnsi="Trebuchet MS"/>
          <w:sz w:val="22"/>
          <w:szCs w:val="22"/>
          <w:lang w:val="en-US"/>
        </w:rPr>
        <w:t>)</w:t>
      </w:r>
      <w:r w:rsidRPr="00900C23">
        <w:rPr>
          <w:rFonts w:ascii="Trebuchet MS" w:eastAsia="Trebuchet MS" w:hAnsi="Trebuchet MS"/>
          <w:sz w:val="22"/>
          <w:szCs w:val="22"/>
          <w:lang w:val="en-US"/>
        </w:rPr>
        <w:t>.</w:t>
      </w:r>
    </w:p>
    <w:p w14:paraId="76FD607F"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If after verification, the conclusion </w:t>
      </w:r>
      <w:r w:rsidR="001576A5">
        <w:rPr>
          <w:rFonts w:ascii="Trebuchet MS" w:eastAsia="Trebuchet MS" w:hAnsi="Trebuchet MS"/>
          <w:sz w:val="22"/>
          <w:szCs w:val="22"/>
          <w:lang w:val="en-US"/>
        </w:rPr>
        <w:t>is</w:t>
      </w:r>
      <w:r w:rsidRPr="00900C23">
        <w:rPr>
          <w:rFonts w:ascii="Trebuchet MS" w:eastAsia="Trebuchet MS" w:hAnsi="Trebuchet MS"/>
          <w:sz w:val="22"/>
          <w:szCs w:val="22"/>
          <w:lang w:val="en-US"/>
        </w:rPr>
        <w:t xml:space="preserve"> that the proposed partnership </w:t>
      </w:r>
      <w:r w:rsidR="001576A5">
        <w:rPr>
          <w:rFonts w:ascii="Trebuchet MS" w:eastAsia="Trebuchet MS" w:hAnsi="Trebuchet MS"/>
          <w:sz w:val="22"/>
          <w:szCs w:val="22"/>
          <w:lang w:val="en-US"/>
        </w:rPr>
        <w:t>is</w:t>
      </w:r>
      <w:r w:rsidRPr="00900C23">
        <w:rPr>
          <w:rFonts w:ascii="Trebuchet MS" w:eastAsia="Trebuchet MS" w:hAnsi="Trebuchet MS"/>
          <w:sz w:val="22"/>
          <w:szCs w:val="22"/>
          <w:lang w:val="en-US"/>
        </w:rPr>
        <w:t xml:space="preserve"> not eligible, th</w:t>
      </w:r>
      <w:r w:rsidR="001576A5">
        <w:rPr>
          <w:rFonts w:ascii="Trebuchet MS" w:eastAsia="Trebuchet MS" w:hAnsi="Trebuchet MS"/>
          <w:sz w:val="22"/>
          <w:szCs w:val="22"/>
          <w:lang w:val="en-US"/>
        </w:rPr>
        <w:t>e</w:t>
      </w:r>
      <w:r w:rsidRPr="00900C23">
        <w:rPr>
          <w:rFonts w:ascii="Trebuchet MS" w:eastAsia="Trebuchet MS" w:hAnsi="Trebuchet MS"/>
          <w:sz w:val="22"/>
          <w:szCs w:val="22"/>
          <w:lang w:val="en-US"/>
        </w:rPr>
        <w:t xml:space="preserve">n </w:t>
      </w:r>
      <w:r w:rsidR="0099019B">
        <w:rPr>
          <w:rFonts w:ascii="Trebuchet MS" w:eastAsia="Trebuchet MS" w:hAnsi="Trebuchet MS"/>
          <w:sz w:val="22"/>
          <w:szCs w:val="22"/>
          <w:lang w:val="en-US"/>
        </w:rPr>
        <w:t>the project</w:t>
      </w:r>
      <w:r w:rsidRPr="00900C23">
        <w:rPr>
          <w:rFonts w:ascii="Trebuchet MS" w:eastAsia="Trebuchet MS" w:hAnsi="Trebuchet MS"/>
          <w:sz w:val="22"/>
          <w:szCs w:val="22"/>
          <w:lang w:val="en-US"/>
        </w:rPr>
        <w:t xml:space="preserve"> will be </w:t>
      </w:r>
      <w:r w:rsidR="008443A9">
        <w:rPr>
          <w:rFonts w:ascii="Trebuchet MS" w:eastAsia="Trebuchet MS" w:hAnsi="Trebuchet MS"/>
          <w:sz w:val="22"/>
          <w:szCs w:val="22"/>
          <w:lang w:val="en-US"/>
        </w:rPr>
        <w:t xml:space="preserve">proposed for rejection. </w:t>
      </w:r>
    </w:p>
    <w:p w14:paraId="716BD694" w14:textId="77777777" w:rsid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2: </w:t>
      </w:r>
      <w:r w:rsidR="009C0150">
        <w:rPr>
          <w:rFonts w:ascii="Trebuchet MS" w:eastAsia="Trebuchet MS" w:hAnsi="Trebuchet MS"/>
          <w:sz w:val="22"/>
          <w:szCs w:val="22"/>
          <w:lang w:val="en-US"/>
        </w:rPr>
        <w:t>A</w:t>
      </w:r>
      <w:r w:rsidRPr="00900C23">
        <w:rPr>
          <w:rFonts w:ascii="Trebuchet MS" w:eastAsia="Trebuchet MS" w:hAnsi="Trebuchet MS"/>
          <w:sz w:val="22"/>
          <w:szCs w:val="22"/>
          <w:lang w:val="en-US"/>
        </w:rPr>
        <w:t xml:space="preserve">dministrative issues, as well as assessment of the implications of the partnership amendment on the project, as proposed by the Lead beneficiary. </w:t>
      </w:r>
    </w:p>
    <w:p w14:paraId="5113E214" w14:textId="77777777" w:rsidR="006C24B9" w:rsidRDefault="006C24B9" w:rsidP="00090AB6">
      <w:pPr>
        <w:spacing w:before="120" w:line="360" w:lineRule="auto"/>
        <w:jc w:val="both"/>
        <w:rPr>
          <w:rFonts w:ascii="Trebuchet MS" w:eastAsia="Trebuchet MS" w:hAnsi="Trebuchet MS"/>
          <w:sz w:val="22"/>
          <w:szCs w:val="22"/>
          <w:lang w:val="en-US"/>
        </w:rPr>
      </w:pPr>
    </w:p>
    <w:p w14:paraId="02D4EBEA" w14:textId="77777777" w:rsidR="004D2D07" w:rsidRDefault="00CC2C2D" w:rsidP="00090AB6">
      <w:pPr>
        <w:spacing w:before="120" w:line="360" w:lineRule="auto"/>
        <w:jc w:val="both"/>
        <w:rPr>
          <w:rFonts w:ascii="Trebuchet MS" w:eastAsia="Trebuchet MS" w:hAnsi="Trebuchet MS"/>
          <w:sz w:val="22"/>
          <w:szCs w:val="22"/>
          <w:lang w:val="en-US"/>
        </w:rPr>
      </w:pPr>
      <w:r w:rsidRPr="00CC2C2D">
        <w:rPr>
          <w:rFonts w:ascii="Trebuchet MS" w:eastAsia="Trebuchet MS" w:hAnsi="Trebuchet MS"/>
          <w:sz w:val="22"/>
          <w:szCs w:val="22"/>
          <w:lang w:val="en-US"/>
        </w:rPr>
        <w:lastRenderedPageBreak/>
        <w:t xml:space="preserve">After the Monitoring Committee issues the decision </w:t>
      </w:r>
      <w:r w:rsidR="009C0150">
        <w:rPr>
          <w:rFonts w:ascii="Trebuchet MS" w:eastAsia="Trebuchet MS" w:hAnsi="Trebuchet MS"/>
          <w:sz w:val="22"/>
          <w:szCs w:val="22"/>
          <w:lang w:val="en-US"/>
        </w:rPr>
        <w:t>on</w:t>
      </w:r>
      <w:r w:rsidRPr="00CC2C2D">
        <w:rPr>
          <w:rFonts w:ascii="Trebuchet MS" w:eastAsia="Trebuchet MS" w:hAnsi="Trebuchet MS"/>
          <w:sz w:val="22"/>
          <w:szCs w:val="22"/>
          <w:lang w:val="en-US"/>
        </w:rPr>
        <w:t xml:space="preserve"> the request to replace the partners, the project partners</w:t>
      </w:r>
      <w:r>
        <w:rPr>
          <w:rFonts w:ascii="Trebuchet MS" w:eastAsia="Trebuchet MS" w:hAnsi="Trebuchet MS"/>
          <w:sz w:val="22"/>
          <w:szCs w:val="22"/>
          <w:lang w:val="en-US"/>
        </w:rPr>
        <w:t xml:space="preserve"> will be informed</w:t>
      </w:r>
      <w:r w:rsidR="009C0150">
        <w:rPr>
          <w:rFonts w:ascii="Trebuchet MS" w:eastAsia="Trebuchet MS" w:hAnsi="Trebuchet MS"/>
          <w:sz w:val="22"/>
          <w:szCs w:val="22"/>
          <w:lang w:val="en-US"/>
        </w:rPr>
        <w:t>. In case of approv</w:t>
      </w:r>
      <w:r w:rsidR="001576A5">
        <w:rPr>
          <w:rFonts w:ascii="Trebuchet MS" w:eastAsia="Trebuchet MS" w:hAnsi="Trebuchet MS"/>
          <w:sz w:val="22"/>
          <w:szCs w:val="22"/>
          <w:lang w:val="en-US"/>
        </w:rPr>
        <w:t>a</w:t>
      </w:r>
      <w:r w:rsidR="009C0150">
        <w:rPr>
          <w:rFonts w:ascii="Trebuchet MS" w:eastAsia="Trebuchet MS" w:hAnsi="Trebuchet MS"/>
          <w:sz w:val="22"/>
          <w:szCs w:val="22"/>
          <w:lang w:val="en-US"/>
        </w:rPr>
        <w:t>l,</w:t>
      </w:r>
      <w:r w:rsidRPr="00CC2C2D">
        <w:rPr>
          <w:rFonts w:ascii="Trebuchet MS" w:eastAsia="Trebuchet MS" w:hAnsi="Trebuchet MS"/>
          <w:sz w:val="22"/>
          <w:szCs w:val="22"/>
          <w:lang w:val="en-US"/>
        </w:rPr>
        <w:t xml:space="preserve"> the contracting process </w:t>
      </w:r>
      <w:r>
        <w:rPr>
          <w:rFonts w:ascii="Trebuchet MS" w:eastAsia="Trebuchet MS" w:hAnsi="Trebuchet MS"/>
          <w:sz w:val="22"/>
          <w:szCs w:val="22"/>
          <w:lang w:val="en-US"/>
        </w:rPr>
        <w:t>will be resumed.</w:t>
      </w:r>
    </w:p>
    <w:p w14:paraId="3D6B30E5" w14:textId="77777777" w:rsidR="004D2D07" w:rsidRDefault="004D2D07">
      <w:pPr>
        <w:rPr>
          <w:rFonts w:ascii="Trebuchet MS" w:eastAsia="Trebuchet MS" w:hAnsi="Trebuchet MS"/>
          <w:sz w:val="22"/>
          <w:szCs w:val="22"/>
          <w:lang w:val="en-US"/>
        </w:rPr>
      </w:pPr>
      <w:r>
        <w:rPr>
          <w:rFonts w:ascii="Trebuchet MS" w:eastAsia="Trebuchet MS" w:hAnsi="Trebuchet MS"/>
          <w:sz w:val="22"/>
          <w:szCs w:val="22"/>
          <w:lang w:val="en-US"/>
        </w:rPr>
        <w:br w:type="page"/>
      </w:r>
    </w:p>
    <w:p w14:paraId="543FA692" w14:textId="77777777" w:rsidR="00CC2C2D" w:rsidRDefault="00CC2C2D" w:rsidP="00090AB6">
      <w:pPr>
        <w:spacing w:before="120" w:line="360" w:lineRule="auto"/>
        <w:jc w:val="both"/>
        <w:rPr>
          <w:rFonts w:ascii="Trebuchet MS" w:eastAsia="Trebuchet MS" w:hAnsi="Trebuchet MS"/>
          <w:sz w:val="22"/>
          <w:szCs w:val="22"/>
          <w:lang w:val="en-US"/>
        </w:rPr>
      </w:pPr>
    </w:p>
    <w:p w14:paraId="28E616AB" w14:textId="77777777" w:rsidR="000576DF" w:rsidRPr="001E3D58" w:rsidRDefault="00915FA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6" w:name="_3dy6vkm" w:colFirst="0" w:colLast="0"/>
      <w:bookmarkEnd w:id="6"/>
      <w:r>
        <w:rPr>
          <w:rFonts w:ascii="Trebuchet MS" w:eastAsia="Trebuchet MS" w:hAnsi="Trebuchet MS" w:cs="Trebuchet MS"/>
          <w:sz w:val="28"/>
          <w:szCs w:val="28"/>
          <w:lang w:val="en-US"/>
        </w:rPr>
        <w:t xml:space="preserve">3. </w:t>
      </w:r>
      <w:r w:rsidR="00123C52" w:rsidRPr="001E3D58">
        <w:rPr>
          <w:rFonts w:ascii="Trebuchet MS" w:eastAsia="Trebuchet MS" w:hAnsi="Trebuchet MS" w:cs="Trebuchet MS"/>
          <w:sz w:val="28"/>
          <w:szCs w:val="28"/>
          <w:lang w:val="en-US"/>
        </w:rPr>
        <w:t>Project implementation</w:t>
      </w:r>
    </w:p>
    <w:p w14:paraId="1E00599E" w14:textId="77777777" w:rsidR="000576DF" w:rsidRPr="001E3D58" w:rsidRDefault="0099019B">
      <w:pPr>
        <w:spacing w:before="36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CONGRATULATIONS! </w:t>
      </w:r>
      <w:r w:rsidR="00123C52" w:rsidRPr="001E3D58">
        <w:rPr>
          <w:rFonts w:ascii="Trebuchet MS" w:eastAsia="Trebuchet MS" w:hAnsi="Trebuchet MS" w:cs="Trebuchet MS"/>
          <w:b/>
          <w:sz w:val="22"/>
          <w:szCs w:val="22"/>
          <w:lang w:val="en-US"/>
        </w:rPr>
        <w:t>At this point, you have already signed the subsidy contract, so that in the following chapters is described in details what has to be done and observed during the implementation process and after the project is finalized.</w:t>
      </w:r>
    </w:p>
    <w:p w14:paraId="0E7ABE6B" w14:textId="77777777" w:rsidR="000576DF" w:rsidRPr="0076588F"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the co-financing contract is signed, but before submitting the first </w:t>
      </w:r>
      <w:r w:rsidR="00060F7F"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each Romanian beneficiary may send to the MA an advance request for maximum 60% of the value of its co-financing contract</w:t>
      </w:r>
      <w:r w:rsidR="0099019B">
        <w:rPr>
          <w:rFonts w:ascii="Trebuchet MS" w:eastAsia="Trebuchet MS" w:hAnsi="Trebuchet MS" w:cs="Trebuchet MS"/>
          <w:sz w:val="22"/>
          <w:szCs w:val="22"/>
          <w:lang w:val="en-US"/>
        </w:rPr>
        <w:t>, except for those beneficiaries which si</w:t>
      </w:r>
      <w:r w:rsidR="00020FF0">
        <w:rPr>
          <w:rFonts w:ascii="Trebuchet MS" w:eastAsia="Trebuchet MS" w:hAnsi="Trebuchet MS" w:cs="Trebuchet MS"/>
          <w:sz w:val="22"/>
          <w:szCs w:val="22"/>
          <w:lang w:val="en-US"/>
        </w:rPr>
        <w:t>gn</w:t>
      </w:r>
      <w:r w:rsidR="0099019B">
        <w:rPr>
          <w:rFonts w:ascii="Trebuchet MS" w:eastAsia="Trebuchet MS" w:hAnsi="Trebuchet MS" w:cs="Trebuchet MS"/>
          <w:sz w:val="22"/>
          <w:szCs w:val="22"/>
          <w:lang w:val="en-US"/>
        </w:rPr>
        <w:t xml:space="preserve"> a Monitoring Agreement</w:t>
      </w:r>
      <w:r w:rsidRPr="001E3D58">
        <w:rPr>
          <w:rFonts w:ascii="Trebuchet MS" w:eastAsia="Trebuchet MS" w:hAnsi="Trebuchet MS" w:cs="Trebuchet MS"/>
          <w:sz w:val="22"/>
          <w:szCs w:val="22"/>
          <w:lang w:val="en-US"/>
        </w:rPr>
        <w:t xml:space="preserve">. This request will be submitted in original and shall stipulate the percentage, the amount and the bank account where the funds should be transferred – according to financial identification annex </w:t>
      </w:r>
      <w:r w:rsidR="007B3F0F" w:rsidRPr="001E3D58">
        <w:rPr>
          <w:rFonts w:ascii="Trebuchet MS" w:eastAsia="Trebuchet MS" w:hAnsi="Trebuchet MS" w:cs="Trebuchet MS"/>
          <w:sz w:val="22"/>
          <w:szCs w:val="22"/>
          <w:lang w:val="en-US"/>
        </w:rPr>
        <w:t>uploaded in the section “Supplementary Information”/</w:t>
      </w:r>
      <w:r w:rsidR="00377B7D" w:rsidRPr="001E3D58">
        <w:rPr>
          <w:rFonts w:ascii="Trebuchet MS" w:eastAsia="Trebuchet MS" w:hAnsi="Trebuchet MS" w:cs="Trebuchet MS"/>
          <w:sz w:val="22"/>
          <w:szCs w:val="22"/>
          <w:lang w:val="en-US"/>
        </w:rPr>
        <w:t xml:space="preserve"> “Bank Information”</w:t>
      </w:r>
      <w:r w:rsidR="0099019B">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and the MA shall ensure the availability of advance payments on the basis of financial flows drafted on the bas</w:t>
      </w:r>
      <w:r w:rsidR="0099019B">
        <w:rPr>
          <w:rFonts w:ascii="Trebuchet MS" w:eastAsia="Trebuchet MS" w:hAnsi="Trebuchet MS" w:cs="Trebuchet MS"/>
          <w:sz w:val="22"/>
          <w:szCs w:val="22"/>
          <w:lang w:val="en-US"/>
        </w:rPr>
        <w:t>ed on</w:t>
      </w:r>
      <w:r w:rsidRPr="001E3D58">
        <w:rPr>
          <w:rFonts w:ascii="Trebuchet MS" w:eastAsia="Trebuchet MS" w:hAnsi="Trebuchet MS" w:cs="Trebuchet MS"/>
          <w:sz w:val="22"/>
          <w:szCs w:val="22"/>
          <w:lang w:val="en-US"/>
        </w:rPr>
        <w:t xml:space="preserve">is of co-financing contracts concluded. The request for advance is verified in maximum 15 days from the registration date at the MA level (this deadline may be suspended in case additional information is needed). The </w:t>
      </w:r>
      <w:r w:rsidRPr="0076588F">
        <w:rPr>
          <w:rFonts w:ascii="Trebuchet MS" w:eastAsia="Trebuchet MS" w:hAnsi="Trebuchet MS" w:cs="Trebuchet MS"/>
          <w:sz w:val="22"/>
          <w:szCs w:val="22"/>
          <w:lang w:val="en-US"/>
        </w:rPr>
        <w:t>amount corresponding to the advance payment shall be transferred by the MA</w:t>
      </w:r>
      <w:r w:rsidR="0099019B">
        <w:rPr>
          <w:rFonts w:ascii="Trebuchet MS" w:eastAsia="Trebuchet MS" w:hAnsi="Trebuchet MS" w:cs="Trebuchet MS"/>
          <w:sz w:val="22"/>
          <w:szCs w:val="22"/>
          <w:lang w:val="en-US"/>
        </w:rPr>
        <w:t>, in RON,</w:t>
      </w:r>
      <w:r w:rsidRPr="0076588F">
        <w:rPr>
          <w:rFonts w:ascii="Trebuchet MS" w:eastAsia="Trebuchet MS" w:hAnsi="Trebuchet MS" w:cs="Trebuchet MS"/>
          <w:sz w:val="22"/>
          <w:szCs w:val="22"/>
          <w:lang w:val="en-US"/>
        </w:rPr>
        <w:t xml:space="preserve"> to the Romanian beneficiaries within maximum 10 days from the date of the approval of the advance payment request.</w:t>
      </w:r>
    </w:p>
    <w:p w14:paraId="15E7D54E" w14:textId="77777777" w:rsidR="000576DF" w:rsidRPr="001E3D58" w:rsidRDefault="00123C52">
      <w:pPr>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Similarly, each Bulgarian beneficiary may send to the NA request for an advance payment of maximum 80% of the value of its co-financing contract. This request wi</w:t>
      </w:r>
      <w:r w:rsidRPr="001E3D58">
        <w:rPr>
          <w:rFonts w:ascii="Trebuchet MS" w:eastAsia="Trebuchet MS" w:hAnsi="Trebuchet MS" w:cs="Trebuchet MS"/>
          <w:sz w:val="22"/>
          <w:szCs w:val="22"/>
          <w:lang w:val="en-US"/>
        </w:rPr>
        <w:t xml:space="preserve">ll be submitted in original and shall stipulate the percent and </w:t>
      </w:r>
      <w:r w:rsidR="00377B7D" w:rsidRPr="001E3D58">
        <w:rPr>
          <w:rFonts w:ascii="Trebuchet MS" w:eastAsia="Trebuchet MS" w:hAnsi="Trebuchet MS" w:cs="Trebuchet MS"/>
          <w:sz w:val="22"/>
          <w:szCs w:val="22"/>
          <w:lang w:val="en-US"/>
        </w:rPr>
        <w:t>financial</w:t>
      </w:r>
      <w:r w:rsidRPr="001E3D58">
        <w:rPr>
          <w:rFonts w:ascii="Trebuchet MS" w:eastAsia="Trebuchet MS" w:hAnsi="Trebuchet MS" w:cs="Trebuchet MS"/>
          <w:sz w:val="22"/>
          <w:szCs w:val="22"/>
          <w:lang w:val="en-US"/>
        </w:rPr>
        <w:t xml:space="preserve"> identification form with actual bank account</w:t>
      </w:r>
      <w:r w:rsidR="0099019B">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w:t>
      </w:r>
      <w:r w:rsidR="0099019B">
        <w:rPr>
          <w:rFonts w:ascii="Trebuchet MS" w:eastAsia="Trebuchet MS" w:hAnsi="Trebuchet MS" w:cs="Trebuchet MS"/>
          <w:sz w:val="22"/>
          <w:szCs w:val="22"/>
          <w:lang w:val="en-US"/>
        </w:rPr>
        <w:t>T</w:t>
      </w:r>
      <w:r w:rsidRPr="001E3D58">
        <w:rPr>
          <w:rFonts w:ascii="Trebuchet MS" w:eastAsia="Trebuchet MS" w:hAnsi="Trebuchet MS" w:cs="Trebuchet MS"/>
          <w:sz w:val="22"/>
          <w:szCs w:val="22"/>
          <w:lang w:val="en-US"/>
        </w:rPr>
        <w:t xml:space="preserve">he NA shall ensure the availability of advance payments on the basis of financial flows drafted on the basis of advance requests. The NA shall verify the request for the advance payment and shall transfer the amount corresponding to the advance payment to the Bulgarian beneficiaries according to the terms stipulated in the national co-financing contract (the deadline may be suspended in case additional information is needed). The NA shall make payments under the co-financing contract in case of the availability of funds in the budget account of the Ministry of Regional Development and Public Works - at the date of the request for payment from a partner. In case of lack of funds, the NA is not responsible for the delayed payments. </w:t>
      </w:r>
    </w:p>
    <w:p w14:paraId="79EEE14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Bulgarian co-financing contracts, please consult Annex - </w:t>
      </w:r>
      <w:r w:rsidRPr="001E3D58">
        <w:rPr>
          <w:rFonts w:ascii="Trebuchet MS" w:eastAsia="Trebuchet MS" w:hAnsi="Trebuchet MS" w:cs="Trebuchet MS"/>
          <w:i/>
          <w:sz w:val="22"/>
          <w:szCs w:val="22"/>
          <w:lang w:val="en-US"/>
        </w:rPr>
        <w:t xml:space="preserve">Co-financing package – for Bulgarian </w:t>
      </w:r>
      <w:r w:rsidRPr="001E3D58">
        <w:rPr>
          <w:rFonts w:ascii="Trebuchet MS" w:eastAsia="Trebuchet MS" w:hAnsi="Trebuchet MS" w:cs="Trebuchet MS"/>
          <w:i/>
          <w:sz w:val="22"/>
          <w:szCs w:val="22"/>
          <w:lang w:val="en-US"/>
        </w:rPr>
        <w:lastRenderedPageBreak/>
        <w:t xml:space="preserve">beneficiaries, </w:t>
      </w:r>
      <w:r w:rsidRPr="001E3D58">
        <w:rPr>
          <w:rFonts w:ascii="Trebuchet MS" w:eastAsia="Trebuchet MS" w:hAnsi="Trebuchet MS" w:cs="Trebuchet MS"/>
          <w:sz w:val="22"/>
          <w:szCs w:val="22"/>
          <w:lang w:val="en-US"/>
        </w:rPr>
        <w:t>attached to PIM.</w:t>
      </w:r>
    </w:p>
    <w:p w14:paraId="5C458017" w14:textId="77777777" w:rsidR="00FB2EE6" w:rsidRPr="001E3D58" w:rsidRDefault="00FB2EE6" w:rsidP="00FB2EE6">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order to check the achievement of the project purpose and objectives according to the financing terms and conditions, JS </w:t>
      </w:r>
      <w:r w:rsidR="005B3D32">
        <w:rPr>
          <w:rFonts w:ascii="Trebuchet MS" w:eastAsia="Trebuchet MS" w:hAnsi="Trebuchet MS" w:cs="Trebuchet MS"/>
          <w:sz w:val="22"/>
          <w:szCs w:val="22"/>
          <w:lang w:val="en-US"/>
        </w:rPr>
        <w:t>may</w:t>
      </w:r>
      <w:r w:rsidR="005B3D32"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perform on-the-spot checks (at the LB’s</w:t>
      </w:r>
      <w:r w:rsidR="002A00A6" w:rsidRPr="001E3D58">
        <w:rPr>
          <w:rFonts w:ascii="Trebuchet MS" w:eastAsia="Trebuchet MS" w:hAnsi="Trebuchet MS" w:cs="Trebuchet MS"/>
          <w:sz w:val="22"/>
          <w:szCs w:val="22"/>
          <w:lang w:val="en-US"/>
        </w:rPr>
        <w:t xml:space="preserve"> /partner</w:t>
      </w:r>
      <w:r w:rsidRPr="001E3D58">
        <w:rPr>
          <w:rFonts w:ascii="Trebuchet MS" w:eastAsia="Trebuchet MS" w:hAnsi="Trebuchet MS" w:cs="Trebuchet MS"/>
          <w:sz w:val="22"/>
          <w:szCs w:val="22"/>
          <w:lang w:val="en-US"/>
        </w:rPr>
        <w:t xml:space="preserve"> premises) </w:t>
      </w:r>
      <w:r w:rsidR="009F5BAE" w:rsidRPr="001E3D58">
        <w:rPr>
          <w:rFonts w:ascii="Trebuchet MS" w:eastAsia="Trebuchet MS" w:hAnsi="Trebuchet MS" w:cs="Trebuchet MS"/>
          <w:sz w:val="22"/>
          <w:szCs w:val="22"/>
          <w:lang w:val="en-US"/>
        </w:rPr>
        <w:t xml:space="preserve">for verification of the information within the </w:t>
      </w:r>
      <w:r w:rsidR="001A770A">
        <w:rPr>
          <w:rFonts w:ascii="Trebuchet MS" w:eastAsia="Trebuchet MS" w:hAnsi="Trebuchet MS" w:cs="Trebuchet MS"/>
          <w:sz w:val="22"/>
          <w:szCs w:val="22"/>
          <w:lang w:val="en-US"/>
        </w:rPr>
        <w:t xml:space="preserve">technical </w:t>
      </w:r>
      <w:r w:rsidR="00D203CA" w:rsidRPr="001E3D58">
        <w:rPr>
          <w:rFonts w:ascii="Trebuchet MS" w:eastAsia="Trebuchet MS" w:hAnsi="Trebuchet MS" w:cs="Trebuchet MS"/>
          <w:sz w:val="22"/>
          <w:szCs w:val="22"/>
          <w:lang w:val="en-US"/>
        </w:rPr>
        <w:t xml:space="preserve">project </w:t>
      </w:r>
      <w:r w:rsidR="009F5BAE" w:rsidRPr="001E3D58">
        <w:rPr>
          <w:rFonts w:ascii="Trebuchet MS" w:eastAsia="Trebuchet MS" w:hAnsi="Trebuchet MS" w:cs="Trebuchet MS"/>
          <w:sz w:val="22"/>
          <w:szCs w:val="22"/>
          <w:lang w:val="en-US"/>
        </w:rPr>
        <w:t>reports</w:t>
      </w:r>
      <w:r w:rsidR="002220F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 </w:t>
      </w:r>
    </w:p>
    <w:p w14:paraId="714FD2C9" w14:textId="77777777" w:rsidR="00FB2EE6" w:rsidRPr="0076588F" w:rsidRDefault="00FB2EE6" w:rsidP="00FB2EE6">
      <w:pPr>
        <w:spacing w:before="120" w:line="360" w:lineRule="auto"/>
        <w:jc w:val="both"/>
        <w:rPr>
          <w:rFonts w:ascii="Trebuchet MS" w:eastAsia="Trebuchet MS" w:hAnsi="Trebuchet MS" w:cs="Trebuchet MS"/>
          <w:i/>
          <w:sz w:val="22"/>
          <w:szCs w:val="22"/>
          <w:lang w:val="en-US"/>
        </w:rPr>
      </w:pPr>
      <w:r w:rsidRPr="001F5190">
        <w:rPr>
          <w:rFonts w:ascii="Trebuchet MS" w:eastAsia="Trebuchet MS" w:hAnsi="Trebuchet MS" w:cs="Trebuchet MS"/>
          <w:i/>
          <w:sz w:val="22"/>
          <w:szCs w:val="22"/>
          <w:lang w:val="en-US"/>
        </w:rPr>
        <w:t xml:space="preserve">Responsibilities of the Lead beneficiary and other beneficiaries during on-the-spot visits and </w:t>
      </w:r>
      <w:r w:rsidR="00FB46E4" w:rsidRPr="0076588F">
        <w:rPr>
          <w:rFonts w:ascii="Trebuchet MS" w:eastAsia="Trebuchet MS" w:hAnsi="Trebuchet MS" w:cs="Trebuchet MS"/>
          <w:i/>
          <w:sz w:val="22"/>
          <w:szCs w:val="22"/>
          <w:lang w:val="en-US"/>
        </w:rPr>
        <w:t>FLC/</w:t>
      </w:r>
      <w:r w:rsidRPr="0076588F">
        <w:rPr>
          <w:rFonts w:ascii="Trebuchet MS" w:eastAsia="Trebuchet MS" w:hAnsi="Trebuchet MS" w:cs="Trebuchet MS"/>
          <w:i/>
          <w:sz w:val="22"/>
          <w:szCs w:val="22"/>
          <w:lang w:val="en-US"/>
        </w:rPr>
        <w:t>audit/control missions:</w:t>
      </w:r>
    </w:p>
    <w:p w14:paraId="1E566075" w14:textId="77777777" w:rsidR="002A00A6" w:rsidRPr="0076588F" w:rsidRDefault="002A00A6" w:rsidP="00F6522B">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Provide access to all the documents related to the project implementation.</w:t>
      </w:r>
    </w:p>
    <w:p w14:paraId="72BF30A8" w14:textId="77777777" w:rsidR="00FB2EE6" w:rsidRPr="001E3D58" w:rsidRDefault="00FB2EE6" w:rsidP="00F6522B">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Cooperate with the JS/MA/NA</w:t>
      </w:r>
      <w:r w:rsidR="00AA75A5" w:rsidRPr="00872A66">
        <w:rPr>
          <w:rFonts w:ascii="Trebuchet MS" w:eastAsia="Trebuchet MS" w:hAnsi="Trebuchet MS" w:cs="Trebuchet MS"/>
          <w:sz w:val="22"/>
          <w:szCs w:val="22"/>
          <w:lang w:val="en-US"/>
        </w:rPr>
        <w:t>/FLC</w:t>
      </w:r>
      <w:r w:rsidRPr="001E3D58">
        <w:rPr>
          <w:rFonts w:ascii="Trebuchet MS" w:eastAsia="Trebuchet MS" w:hAnsi="Trebuchet MS" w:cs="Trebuchet MS"/>
          <w:sz w:val="22"/>
          <w:szCs w:val="22"/>
          <w:lang w:val="en-US"/>
        </w:rPr>
        <w:t xml:space="preserve"> representatives during on-the-spot visits. The on-the-spot visits will be carried out </w:t>
      </w:r>
      <w:r w:rsidR="00861FFD" w:rsidRPr="001E3D58">
        <w:rPr>
          <w:rFonts w:ascii="Trebuchet MS" w:eastAsia="Trebuchet MS" w:hAnsi="Trebuchet MS" w:cs="Trebuchet MS"/>
          <w:sz w:val="22"/>
          <w:szCs w:val="22"/>
          <w:lang w:val="en-US"/>
        </w:rPr>
        <w:t xml:space="preserve"> for verification of the information within the </w:t>
      </w:r>
      <w:r w:rsidR="001A770A">
        <w:rPr>
          <w:rFonts w:ascii="Trebuchet MS" w:eastAsia="Trebuchet MS" w:hAnsi="Trebuchet MS" w:cs="Trebuchet MS"/>
          <w:sz w:val="22"/>
          <w:szCs w:val="22"/>
          <w:lang w:val="en-US"/>
        </w:rPr>
        <w:t>technical project</w:t>
      </w:r>
      <w:r w:rsidR="00861FFD" w:rsidRPr="001E3D58">
        <w:rPr>
          <w:rFonts w:ascii="Trebuchet MS" w:eastAsia="Trebuchet MS" w:hAnsi="Trebuchet MS" w:cs="Trebuchet MS"/>
          <w:sz w:val="22"/>
          <w:szCs w:val="22"/>
          <w:lang w:val="en-US"/>
        </w:rPr>
        <w:t xml:space="preserve"> reports submitted by the partnership implementing the project</w:t>
      </w:r>
      <w:r w:rsidRPr="001E3D58">
        <w:rPr>
          <w:rFonts w:ascii="Trebuchet MS" w:eastAsia="Trebuchet MS" w:hAnsi="Trebuchet MS" w:cs="Trebuchet MS"/>
          <w:sz w:val="22"/>
          <w:szCs w:val="22"/>
          <w:lang w:val="en-US"/>
        </w:rPr>
        <w:t>, but also on a sample basis, realized on a risk analysis established at the MA level.</w:t>
      </w:r>
      <w:r w:rsidR="0095221E" w:rsidRPr="001E3D58">
        <w:rPr>
          <w:rFonts w:ascii="Trebuchet MS" w:eastAsia="Trebuchet MS" w:hAnsi="Trebuchet MS" w:cs="Trebuchet MS"/>
          <w:sz w:val="22"/>
          <w:szCs w:val="22"/>
          <w:lang w:val="en-US"/>
        </w:rPr>
        <w:t xml:space="preserve"> FLC on-the-Spot visits are treated in Chapter 1</w:t>
      </w:r>
      <w:r w:rsidR="00634ADC">
        <w:rPr>
          <w:rFonts w:ascii="Trebuchet MS" w:eastAsia="Trebuchet MS" w:hAnsi="Trebuchet MS" w:cs="Trebuchet MS"/>
          <w:sz w:val="22"/>
          <w:szCs w:val="22"/>
          <w:lang w:val="en-US"/>
        </w:rPr>
        <w:t>4</w:t>
      </w:r>
      <w:r w:rsidR="0095221E" w:rsidRPr="001E3D58">
        <w:rPr>
          <w:rFonts w:ascii="Trebuchet MS" w:eastAsia="Trebuchet MS" w:hAnsi="Trebuchet MS" w:cs="Trebuchet MS"/>
          <w:sz w:val="22"/>
          <w:szCs w:val="22"/>
          <w:lang w:val="en-US"/>
        </w:rPr>
        <w:t>.</w:t>
      </w:r>
    </w:p>
    <w:p w14:paraId="2BBA9A2A" w14:textId="77777777" w:rsidR="00FB2EE6" w:rsidRPr="001E3D58" w:rsidRDefault="00FB2EE6" w:rsidP="00FB2EE6">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Notification of the lead beneficiary/other beneficiaries concerning on-the-spot visits is done with at least 5 working days in advance.</w:t>
      </w:r>
    </w:p>
    <w:p w14:paraId="30B8FDEC" w14:textId="77777777" w:rsidR="00FB2EE6" w:rsidRPr="001E3D58" w:rsidRDefault="00FB2EE6" w:rsidP="00FB2EE6">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14:paraId="43F21735" w14:textId="77777777" w:rsidR="004D2D07" w:rsidRDefault="00FB2EE6" w:rsidP="001A5839">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14:paraId="3971293E" w14:textId="77777777" w:rsidR="004D2D07" w:rsidRDefault="004D2D07">
      <w:pPr>
        <w:rPr>
          <w:rFonts w:ascii="Trebuchet MS" w:eastAsia="Trebuchet MS" w:hAnsi="Trebuchet MS" w:cs="Trebuchet MS"/>
          <w:sz w:val="22"/>
          <w:szCs w:val="22"/>
          <w:lang w:val="en-US"/>
        </w:rPr>
      </w:pPr>
      <w:r>
        <w:rPr>
          <w:rFonts w:ascii="Trebuchet MS" w:eastAsia="Trebuchet MS" w:hAnsi="Trebuchet MS" w:cs="Trebuchet MS"/>
          <w:sz w:val="22"/>
          <w:szCs w:val="22"/>
          <w:lang w:val="en-US"/>
        </w:rPr>
        <w:br w:type="page"/>
      </w:r>
    </w:p>
    <w:p w14:paraId="4547F2F5" w14:textId="77777777" w:rsidR="00FB2EE6" w:rsidRPr="001E3D58" w:rsidRDefault="00FB2EE6" w:rsidP="001A5839">
      <w:pPr>
        <w:spacing w:before="120" w:after="120" w:line="360" w:lineRule="auto"/>
        <w:jc w:val="both"/>
        <w:rPr>
          <w:rFonts w:ascii="Trebuchet MS" w:eastAsia="Trebuchet MS" w:hAnsi="Trebuchet MS" w:cs="Trebuchet MS"/>
          <w:sz w:val="22"/>
          <w:szCs w:val="22"/>
          <w:lang w:val="en-US"/>
        </w:rPr>
      </w:pPr>
    </w:p>
    <w:p w14:paraId="74408D1F"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7" w:name="_1t3h5sf" w:colFirst="0" w:colLast="0"/>
      <w:bookmarkEnd w:id="7"/>
      <w:r w:rsidRPr="00090AB6">
        <w:rPr>
          <w:rFonts w:ascii="Trebuchet MS" w:eastAsia="Trebuchet MS" w:hAnsi="Trebuchet MS" w:cs="Trebuchet MS"/>
          <w:sz w:val="28"/>
          <w:szCs w:val="28"/>
          <w:lang w:val="en-US"/>
        </w:rPr>
        <w:t>3</w:t>
      </w:r>
      <w:r w:rsidRPr="001E3D58">
        <w:rPr>
          <w:rFonts w:ascii="Trebuchet MS" w:eastAsia="Trebuchet MS" w:hAnsi="Trebuchet MS" w:cs="Trebuchet MS"/>
          <w:sz w:val="28"/>
          <w:szCs w:val="28"/>
          <w:lang w:val="en-US"/>
        </w:rPr>
        <w:t>. Location of activities</w:t>
      </w:r>
    </w:p>
    <w:p w14:paraId="6B72E295" w14:textId="77777777" w:rsidR="000576DF" w:rsidRPr="0076588F"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As a general rule the project’s activities have to be implemented in the Programme’s eligible area. However, in case activities have to be implemented outside of the programme, it has to respect the following conditions:</w:t>
      </w:r>
    </w:p>
    <w:p w14:paraId="316B65F1" w14:textId="77777777" w:rsidR="000576DF" w:rsidRPr="00872A66" w:rsidRDefault="00123C52">
      <w:pPr>
        <w:numPr>
          <w:ilvl w:val="0"/>
          <w:numId w:val="23"/>
        </w:numPr>
        <w:spacing w:line="360" w:lineRule="auto"/>
        <w:ind w:left="714" w:hanging="357"/>
        <w:jc w:val="both"/>
        <w:rPr>
          <w:sz w:val="22"/>
          <w:szCs w:val="22"/>
          <w:lang w:val="en-US"/>
        </w:rPr>
      </w:pPr>
      <w:r w:rsidRPr="00754C23">
        <w:rPr>
          <w:rFonts w:ascii="Trebuchet MS" w:eastAsia="Trebuchet MS" w:hAnsi="Trebuchet MS" w:cs="Trebuchet MS"/>
          <w:sz w:val="22"/>
          <w:szCs w:val="22"/>
          <w:lang w:val="en-US"/>
        </w:rPr>
        <w:t>The activity is for the benefit of the programme area;</w:t>
      </w:r>
    </w:p>
    <w:p w14:paraId="0032931D" w14:textId="77777777" w:rsidR="000576DF" w:rsidRPr="001E3D58" w:rsidRDefault="00123C52">
      <w:pPr>
        <w:numPr>
          <w:ilvl w:val="0"/>
          <w:numId w:val="23"/>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The activity is essential for the project implementation;</w:t>
      </w:r>
    </w:p>
    <w:p w14:paraId="2F427ABB" w14:textId="77777777" w:rsidR="000576DF" w:rsidRPr="001E3D58" w:rsidRDefault="00123C52">
      <w:pPr>
        <w:numPr>
          <w:ilvl w:val="0"/>
          <w:numId w:val="23"/>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The total costs incurred outside of the eligible area (related to any activity or any category of expenditure) is limited to 20% of the ERDF total eligible project budget, irrespective of the location of the partner; </w:t>
      </w:r>
    </w:p>
    <w:p w14:paraId="246B1E72" w14:textId="77777777" w:rsidR="000576DF" w:rsidRPr="001E3D58" w:rsidRDefault="00123C52">
      <w:pPr>
        <w:numPr>
          <w:ilvl w:val="0"/>
          <w:numId w:val="23"/>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The activity and/or event have been mentioned in the approved Application Form;</w:t>
      </w:r>
    </w:p>
    <w:p w14:paraId="3C7BBA5B" w14:textId="77777777" w:rsidR="000576D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20% threshold is applied at the level of the project and concerns all activities implemented outside the Programme’s area, whether they are implemented by partners located inside or outside the Programme’s area. The partners are requested to mention</w:t>
      </w:r>
      <w:r w:rsidR="00BF62CE" w:rsidRPr="001E3D58">
        <w:rPr>
          <w:rFonts w:ascii="Trebuchet MS" w:eastAsia="Trebuchet MS" w:hAnsi="Trebuchet MS" w:cs="Trebuchet MS"/>
          <w:sz w:val="22"/>
          <w:szCs w:val="22"/>
          <w:lang w:val="en-US"/>
        </w:rPr>
        <w:t xml:space="preserve"> in</w:t>
      </w:r>
      <w:r w:rsidRPr="001E3D58">
        <w:rPr>
          <w:rFonts w:ascii="Trebuchet MS" w:eastAsia="Trebuchet MS" w:hAnsi="Trebuchet MS" w:cs="Trebuchet MS"/>
          <w:sz w:val="22"/>
          <w:szCs w:val="22"/>
          <w:lang w:val="en-US"/>
        </w:rPr>
        <w:t xml:space="preserve"> the Applicant’s Form whether they plan to implement activities outside the Programme area, and to describe each activity and corresponding costs. These activities will be subject to a close monitoring during the implementation period. </w:t>
      </w:r>
    </w:p>
    <w:p w14:paraId="71A8FEB6" w14:textId="77777777" w:rsidR="00AB676B" w:rsidRPr="001E3D58" w:rsidRDefault="00AB676B" w:rsidP="00AB676B">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budget of applicants located </w:t>
      </w:r>
      <w:r w:rsidRPr="001E3D58">
        <w:rPr>
          <w:rFonts w:ascii="Trebuchet MS" w:eastAsia="Trebuchet MS" w:hAnsi="Trebuchet MS" w:cs="Trebuchet MS"/>
          <w:b/>
          <w:sz w:val="22"/>
          <w:szCs w:val="22"/>
          <w:lang w:val="en-US"/>
        </w:rPr>
        <w:t>outside the eligible area</w:t>
      </w:r>
      <w:r w:rsidRPr="001E3D58">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w:t>
      </w:r>
    </w:p>
    <w:p w14:paraId="7B407B28" w14:textId="77777777" w:rsidR="00AB676B" w:rsidRPr="001E3D58" w:rsidRDefault="00AB676B" w:rsidP="00AB676B">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irrespective of the location of a beneficiary the project activities that take part outside the eligible area cannot exceed 20% from the total eligible budget of the project.</w:t>
      </w:r>
    </w:p>
    <w:p w14:paraId="73C1B539" w14:textId="77777777" w:rsidR="00AB676B" w:rsidRPr="001E3D58" w:rsidRDefault="00AB676B">
      <w:pPr>
        <w:spacing w:before="120" w:line="360" w:lineRule="auto"/>
        <w:jc w:val="both"/>
        <w:rPr>
          <w:rFonts w:ascii="Trebuchet MS" w:eastAsia="Trebuchet MS" w:hAnsi="Trebuchet MS" w:cs="Trebuchet MS"/>
          <w:sz w:val="22"/>
          <w:szCs w:val="22"/>
          <w:lang w:val="en-US"/>
        </w:rPr>
      </w:pPr>
    </w:p>
    <w:p w14:paraId="69524A1C"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 location of the activity is the decisive factor when determining whether the implementation of an activity is outside the Programme’s eligible area. This should be relatively simple. For example, in case of investments or infrastructure, the determining factor is the location of the infrastructure. In what concerns accommodation and catering the determining factor is whether the accommodation is located/the catering is delivered inside </w:t>
      </w:r>
      <w:r w:rsidRPr="001E3D58">
        <w:rPr>
          <w:rFonts w:ascii="Trebuchet MS" w:eastAsia="Trebuchet MS" w:hAnsi="Trebuchet MS" w:cs="Trebuchet MS"/>
          <w:b/>
          <w:i/>
          <w:sz w:val="22"/>
          <w:szCs w:val="22"/>
          <w:lang w:val="en-US"/>
        </w:rPr>
        <w:lastRenderedPageBreak/>
        <w:t>or outside the Programme’s eligible area. For other activities, which are of non-material nature, the determining factor is the location of the project partner that incurred the costs. For example, the salaries of the project management staff of the partners located outside the Programme’s eligible area are considered to be expenditures incurred outside the Programme’s area. Therefore, it is important that each invoice/expenditure is assigned to an activity, which shall be assessed whether it is implemented inside or outside the Programme’s eligible area.</w:t>
      </w:r>
    </w:p>
    <w:p w14:paraId="14F1FE80" w14:textId="77777777" w:rsidR="004D2D07" w:rsidRDefault="004D2D07">
      <w:pPr>
        <w:rPr>
          <w:rFonts w:ascii="Trebuchet MS" w:eastAsia="Trebuchet MS" w:hAnsi="Trebuchet MS" w:cs="Trebuchet MS"/>
          <w:b/>
          <w:sz w:val="28"/>
          <w:szCs w:val="28"/>
          <w:lang w:val="en-US"/>
        </w:rPr>
      </w:pPr>
      <w:bookmarkStart w:id="8" w:name="_4d34og8" w:colFirst="0" w:colLast="0"/>
      <w:bookmarkEnd w:id="8"/>
      <w:r>
        <w:rPr>
          <w:rFonts w:ascii="Trebuchet MS" w:eastAsia="Trebuchet MS" w:hAnsi="Trebuchet MS" w:cs="Trebuchet MS"/>
          <w:sz w:val="28"/>
          <w:szCs w:val="28"/>
          <w:lang w:val="en-US"/>
        </w:rPr>
        <w:br w:type="page"/>
      </w:r>
    </w:p>
    <w:p w14:paraId="22BD1E50" w14:textId="77777777" w:rsidR="000576DF" w:rsidRPr="001E3D58" w:rsidRDefault="00915FA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5</w:t>
      </w:r>
      <w:r w:rsidR="00123C52" w:rsidRPr="001E3D58">
        <w:rPr>
          <w:rFonts w:ascii="Trebuchet MS" w:eastAsia="Trebuchet MS" w:hAnsi="Trebuchet MS" w:cs="Trebuchet MS"/>
          <w:sz w:val="28"/>
          <w:szCs w:val="28"/>
          <w:lang w:val="en-US"/>
        </w:rPr>
        <w:t>. Ceilings</w:t>
      </w:r>
    </w:p>
    <w:p w14:paraId="4C40A42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the List of eligibility expenditures for Interreg V-A Romania-Bulgaria Programme, applicable to Priority axis 1-5, an expenditure is considered eligible if:</w:t>
      </w:r>
    </w:p>
    <w:p w14:paraId="66E72644"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is necessary for initiating and carrying out the project and complies with the principles of sound financial management, in particular value for money and cost-effectiveness. </w:t>
      </w:r>
    </w:p>
    <w:p w14:paraId="4CB3E953"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is in line with the provisions of the subsidy contract, co-financing contracts / monitoring agreement, national and European legislation;</w:t>
      </w:r>
    </w:p>
    <w:p w14:paraId="2D0B0133"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costs are definitively borne by the beneficiary and would not have arisen without the project.</w:t>
      </w:r>
    </w:p>
    <w:p w14:paraId="1A39D886" w14:textId="77777777" w:rsidR="000576DF" w:rsidRPr="001F5190"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It </w:t>
      </w:r>
      <w:r w:rsidRPr="001E3D58">
        <w:rPr>
          <w:rFonts w:ascii="Trebuchet MS" w:eastAsia="Trebuchet MS" w:hAnsi="Trebuchet MS" w:cs="Trebuchet MS"/>
          <w:b/>
          <w:sz w:val="22"/>
          <w:szCs w:val="22"/>
          <w:lang w:val="en-US"/>
        </w:rPr>
        <w:t>does not exceed the ceilings set at Programme level</w:t>
      </w:r>
      <w:r w:rsidRPr="001E3D58">
        <w:rPr>
          <w:rFonts w:ascii="Trebuchet MS" w:eastAsia="Trebuchet MS" w:hAnsi="Trebuchet MS" w:cs="Trebuchet MS"/>
          <w:sz w:val="22"/>
          <w:szCs w:val="22"/>
          <w:lang w:val="en-US"/>
        </w:rPr>
        <w:t xml:space="preserve">, available on the programme’s website </w:t>
      </w:r>
      <w:hyperlink r:id="rId30">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 The ceilings will be periodically updated and during the implementation period of the projects, the beneficiaries may use the updated version, provided the total budget per category of expenditure is not exceeded</w:t>
      </w:r>
      <w:r w:rsidRPr="001F5190">
        <w:rPr>
          <w:rFonts w:ascii="Trebuchet MS" w:eastAsia="Trebuchet MS" w:hAnsi="Trebuchet MS" w:cs="Trebuchet MS"/>
          <w:sz w:val="22"/>
          <w:szCs w:val="22"/>
          <w:lang w:val="en-US"/>
        </w:rPr>
        <w:t>.</w:t>
      </w:r>
    </w:p>
    <w:p w14:paraId="38343BBC" w14:textId="77777777" w:rsidR="000576DF" w:rsidRPr="00754C23"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 xml:space="preserve">is committed by the beneficiary after project approval by the Monitoring Committee and the last day of implementation period and is paid out by the beneficiary at the latest in 2 months after the end of the project implementation period, but no later than 31.12.2023. Preparation costs are eligible if they were incurred between 1.01.2014 and the submission of the Application Form. </w:t>
      </w:r>
    </w:p>
    <w:p w14:paraId="46E477D5"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expenditure has actually been paid out. Expenditure is considered to be paid when the amount is debited from the beneficiary’s institution bank account. The date when the invoice was issued, recorded or booked in the accounting system does not count as a payment date.</w:t>
      </w:r>
    </w:p>
    <w:p w14:paraId="45D60CBB"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is recorded in the beneficiaries’ accounts and tax documents, is identifiable and verifiable, and is backed up by supporting documents;</w:t>
      </w:r>
    </w:p>
    <w:p w14:paraId="3FB3406B"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is verified and validated as eligible by the First Level Control Unit within the Cross-Border Cooperation Regional Office Calarasi for Romania - Bulgaria Border for Romanian beneficiaries and the first level controllers designated by the National Authority for Bulgarian beneficiaries, respectively; </w:t>
      </w:r>
    </w:p>
    <w:p w14:paraId="5ABB2495"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has not been subject to financing from other public funds;</w:t>
      </w:r>
    </w:p>
    <w:p w14:paraId="58774E8E"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lastRenderedPageBreak/>
        <w:t xml:space="preserve">is included in the Programme list of eligible expenditure. </w:t>
      </w:r>
    </w:p>
    <w:p w14:paraId="740D830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list of eligible expenditures and </w:t>
      </w:r>
      <w:r w:rsidRPr="001E3D58">
        <w:rPr>
          <w:rFonts w:ascii="Trebuchet MS" w:eastAsia="Trebuchet MS" w:hAnsi="Trebuchet MS" w:cs="Trebuchet MS"/>
          <w:b/>
          <w:sz w:val="22"/>
          <w:szCs w:val="22"/>
          <w:lang w:val="en-US"/>
        </w:rPr>
        <w:t>the list of Ceilings for expenditure</w:t>
      </w:r>
      <w:r w:rsidR="00A17F70" w:rsidRPr="001E3D58">
        <w:rPr>
          <w:rFonts w:ascii="Trebuchet MS" w:eastAsia="Trebuchet MS" w:hAnsi="Trebuchet MS" w:cs="Trebuchet MS"/>
          <w:sz w:val="22"/>
          <w:szCs w:val="22"/>
          <w:lang w:val="en-US"/>
        </w:rPr>
        <w:t xml:space="preserve"> (Annex</w:t>
      </w:r>
      <w:r w:rsidR="004F7D26"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to the Applicant’s Guide</w:t>
      </w:r>
      <w:r w:rsidR="004F7D26" w:rsidRPr="001E3D58">
        <w:rPr>
          <w:rFonts w:ascii="Trebuchet MS" w:eastAsia="Trebuchet MS" w:hAnsi="Trebuchet MS" w:cs="Trebuchet MS"/>
          <w:sz w:val="22"/>
          <w:szCs w:val="22"/>
          <w:lang w:val="en-US"/>
        </w:rPr>
        <w:t xml:space="preserve"> for projects submitted under the first and second call for proposals or Annex D for projects submitted under the third call for proposals</w:t>
      </w:r>
      <w:r w:rsidRPr="001E3D58">
        <w:rPr>
          <w:rFonts w:ascii="Trebuchet MS" w:eastAsia="Trebuchet MS" w:hAnsi="Trebuchet MS" w:cs="Trebuchet MS"/>
          <w:sz w:val="22"/>
          <w:szCs w:val="22"/>
          <w:lang w:val="en-US"/>
        </w:rPr>
        <w:t xml:space="preserve">, the prices are calculated without VAT) </w:t>
      </w:r>
      <w:r w:rsidRPr="001E3D58">
        <w:rPr>
          <w:rFonts w:ascii="Trebuchet MS" w:eastAsia="Trebuchet MS" w:hAnsi="Trebuchet MS" w:cs="Trebuchet MS"/>
          <w:b/>
          <w:sz w:val="22"/>
          <w:szCs w:val="22"/>
          <w:lang w:val="en-US"/>
        </w:rPr>
        <w:t>must be followed</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in the implementation process</w:t>
      </w:r>
      <w:r w:rsidRPr="001E3D58">
        <w:rPr>
          <w:rFonts w:ascii="Trebuchet MS" w:eastAsia="Trebuchet MS" w:hAnsi="Trebuchet MS" w:cs="Trebuchet MS"/>
          <w:sz w:val="22"/>
          <w:szCs w:val="22"/>
          <w:lang w:val="en-US"/>
        </w:rPr>
        <w:t xml:space="preserve">, after the contracts are signed. </w:t>
      </w:r>
    </w:p>
    <w:p w14:paraId="4568EE39" w14:textId="77777777" w:rsidR="000576DF" w:rsidRPr="001E3D58" w:rsidRDefault="00123C52">
      <w:pP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note that a condition for a cost to be eligible is to be necessary for initiating and carrying out the project and to comply with the principles of sound financial management, in particular value for money and cost-effectiveness. In other words </w:t>
      </w:r>
      <w:r w:rsidRPr="001E3D58">
        <w:rPr>
          <w:rFonts w:ascii="Trebuchet MS" w:eastAsia="Trebuchet MS" w:hAnsi="Trebuchet MS" w:cs="Trebuchet MS"/>
          <w:b/>
          <w:sz w:val="22"/>
          <w:szCs w:val="22"/>
          <w:lang w:val="en-US"/>
        </w:rPr>
        <w:t>it must not exceed</w:t>
      </w:r>
      <w:r w:rsidRPr="001E3D58">
        <w:rPr>
          <w:rFonts w:ascii="Trebuchet MS" w:eastAsia="Trebuchet MS" w:hAnsi="Trebuchet MS" w:cs="Trebuchet MS"/>
          <w:sz w:val="22"/>
          <w:szCs w:val="22"/>
          <w:lang w:val="en-US"/>
        </w:rPr>
        <w:t xml:space="preserve"> the ceiling set in the Annex – Ceilings for expenditures. </w:t>
      </w:r>
    </w:p>
    <w:p w14:paraId="6587E795" w14:textId="77777777" w:rsidR="000576DF" w:rsidRPr="0076588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Annex </w:t>
      </w:r>
      <w:r w:rsidR="001A5267" w:rsidRPr="001E3D58">
        <w:rPr>
          <w:rFonts w:ascii="Trebuchet MS" w:eastAsia="Trebuchet MS" w:hAnsi="Trebuchet MS" w:cs="Trebuchet MS"/>
          <w:sz w:val="22"/>
          <w:szCs w:val="22"/>
          <w:lang w:val="en-US"/>
        </w:rPr>
        <w:t xml:space="preserve"> Ceilings for expenditures</w:t>
      </w:r>
      <w:r w:rsidRPr="001E3D58">
        <w:rPr>
          <w:rFonts w:ascii="Trebuchet MS" w:eastAsia="Trebuchet MS" w:hAnsi="Trebuchet MS" w:cs="Trebuchet MS"/>
          <w:sz w:val="22"/>
          <w:szCs w:val="22"/>
          <w:lang w:val="en-US"/>
        </w:rPr>
        <w:t xml:space="preserve"> values will be periodically updated (this annex will be published on the programme website </w:t>
      </w:r>
      <w:hyperlink r:id="rId31">
        <w:r w:rsidRPr="001E3D58">
          <w:rPr>
            <w:rFonts w:ascii="Trebuchet MS" w:eastAsia="Trebuchet MS" w:hAnsi="Trebuchet MS" w:cs="Trebuchet MS"/>
            <w:color w:val="0000FF"/>
            <w:sz w:val="22"/>
            <w:szCs w:val="22"/>
            <w:u w:val="single"/>
            <w:lang w:val="en-US"/>
          </w:rPr>
          <w:t>http://www.interregrobg.eu/en/</w:t>
        </w:r>
      </w:hyperlink>
      <w:r w:rsidR="001A5267" w:rsidRPr="001E3D58">
        <w:rPr>
          <w:rFonts w:ascii="Trebuchet MS" w:eastAsia="Trebuchet MS" w:hAnsi="Trebuchet MS" w:cs="Trebuchet MS"/>
          <w:sz w:val="22"/>
          <w:szCs w:val="22"/>
          <w:lang w:val="en-US"/>
        </w:rPr>
        <w:t xml:space="preserve"> section Rules for implementation/Programme rules/ Ceiling </w:t>
      </w:r>
      <w:r w:rsidRPr="0076588F">
        <w:rPr>
          <w:rFonts w:ascii="Trebuchet MS" w:eastAsia="Trebuchet MS" w:hAnsi="Trebuchet MS" w:cs="Trebuchet MS"/>
          <w:sz w:val="22"/>
          <w:szCs w:val="22"/>
          <w:lang w:val="en-US"/>
        </w:rPr>
        <w:t xml:space="preserve"> and during the implementation period of the projects, the beneficiaries may use the updated version, provided the total budget per category of expenditure (travel and accommodation, external expertise and services, equipment, infrastructure and works) is not exceeded.</w:t>
      </w:r>
    </w:p>
    <w:p w14:paraId="29CC2808" w14:textId="77777777" w:rsidR="000576DF" w:rsidRPr="001E3D58" w:rsidRDefault="00123C52">
      <w:pPr>
        <w:shd w:val="clear" w:color="auto" w:fill="FFC000"/>
        <w:tabs>
          <w:tab w:val="center" w:pos="1560"/>
        </w:tabs>
        <w:spacing w:before="12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Ceilings will apply in implementation for all items listed. Exceeding these ceilings will be performed on the own risk of the beneficiary (the difference between the ceilings and the paid price which exceeds the</w:t>
      </w:r>
      <w:r w:rsidRPr="001E3D58">
        <w:rPr>
          <w:rFonts w:ascii="Trebuchet MS" w:eastAsia="Trebuchet MS" w:hAnsi="Trebuchet MS" w:cs="Trebuchet MS"/>
          <w:b/>
          <w:sz w:val="22"/>
          <w:szCs w:val="22"/>
          <w:lang w:val="en-US"/>
        </w:rPr>
        <w:t xml:space="preserve"> ceiling will be supported by the beneficiary).</w:t>
      </w:r>
    </w:p>
    <w:p w14:paraId="182879C6" w14:textId="77777777" w:rsidR="000576DF" w:rsidRPr="001E3D58" w:rsidRDefault="00123C52">
      <w:pPr>
        <w:shd w:val="clear" w:color="auto" w:fill="FFC000"/>
        <w:spacing w:before="120" w:line="360" w:lineRule="auto"/>
        <w:jc w:val="both"/>
        <w:rPr>
          <w:rFonts w:ascii="Trebuchet MS" w:eastAsia="Trebuchet MS" w:hAnsi="Trebuchet MS" w:cs="Trebuchet MS"/>
          <w:b/>
          <w:sz w:val="22"/>
          <w:szCs w:val="22"/>
          <w:shd w:val="clear" w:color="auto" w:fill="FFC000"/>
          <w:lang w:val="en-US"/>
        </w:rPr>
      </w:pPr>
      <w:r w:rsidRPr="001E3D58">
        <w:rPr>
          <w:rFonts w:ascii="Trebuchet MS" w:eastAsia="Trebuchet MS" w:hAnsi="Trebuchet MS" w:cs="Trebuchet MS"/>
          <w:b/>
          <w:sz w:val="22"/>
          <w:szCs w:val="22"/>
          <w:shd w:val="clear" w:color="auto" w:fill="FFC000"/>
          <w:lang w:val="en-US"/>
        </w:rPr>
        <w:t>Also, the first level controllers will have to check the compliance of the prices with the Ceilings for expenditure in force a</w:t>
      </w:r>
      <w:r w:rsidR="00A17F70" w:rsidRPr="001E3D58">
        <w:rPr>
          <w:rFonts w:ascii="Trebuchet MS" w:eastAsia="Trebuchet MS" w:hAnsi="Trebuchet MS" w:cs="Trebuchet MS"/>
          <w:b/>
          <w:sz w:val="22"/>
          <w:szCs w:val="22"/>
          <w:shd w:val="clear" w:color="auto" w:fill="FFC000"/>
          <w:lang w:val="en-US"/>
        </w:rPr>
        <w:t>t the moment of the validation</w:t>
      </w:r>
      <w:r w:rsidRPr="001E3D58">
        <w:rPr>
          <w:rFonts w:ascii="Trebuchet MS" w:eastAsia="Trebuchet MS" w:hAnsi="Trebuchet MS" w:cs="Trebuchet MS"/>
          <w:b/>
          <w:sz w:val="22"/>
          <w:szCs w:val="22"/>
          <w:shd w:val="clear" w:color="auto" w:fill="FFC000"/>
          <w:lang w:val="en-US"/>
        </w:rPr>
        <w:t>.</w:t>
      </w:r>
    </w:p>
    <w:p w14:paraId="63D4639D" w14:textId="77777777" w:rsidR="004F4AA0" w:rsidRPr="00090AB6" w:rsidRDefault="004F4AA0" w:rsidP="004F4AA0">
      <w:pPr>
        <w:rPr>
          <w:rFonts w:ascii="Trebuchet MS" w:hAnsi="Trebuchet MS"/>
          <w:b/>
          <w:bCs/>
          <w:i/>
          <w:iCs/>
          <w:lang w:val="en-US"/>
        </w:rPr>
      </w:pPr>
    </w:p>
    <w:p w14:paraId="65FE7133" w14:textId="77777777" w:rsidR="00271AC6" w:rsidRDefault="00271AC6" w:rsidP="00D24309">
      <w:pPr>
        <w:jc w:val="both"/>
        <w:rPr>
          <w:rFonts w:ascii="Trebuchet MS" w:hAnsi="Trebuchet MS"/>
          <w:bCs/>
          <w:iCs/>
          <w:lang w:val="en-US"/>
        </w:rPr>
      </w:pPr>
    </w:p>
    <w:p w14:paraId="6D499255" w14:textId="77777777" w:rsidR="00BF6721" w:rsidRPr="00090AB6" w:rsidRDefault="00BF6721" w:rsidP="00090AB6">
      <w:pPr>
        <w:jc w:val="both"/>
        <w:rPr>
          <w:rFonts w:ascii="Trebuchet MS" w:hAnsi="Trebuchet MS"/>
          <w:bCs/>
          <w:iCs/>
          <w:lang w:val="en-US"/>
        </w:rPr>
      </w:pPr>
    </w:p>
    <w:p w14:paraId="3A7FBACB" w14:textId="77777777" w:rsidR="00B07DCF" w:rsidRDefault="004F4AA0" w:rsidP="00D24309">
      <w:pPr>
        <w:jc w:val="both"/>
        <w:rPr>
          <w:rFonts w:ascii="Trebuchet MS" w:hAnsi="Trebuchet MS"/>
          <w:bCs/>
          <w:iCs/>
          <w:u w:val="single"/>
          <w:lang w:val="en-US"/>
        </w:rPr>
      </w:pPr>
      <w:r w:rsidRPr="00090AB6">
        <w:rPr>
          <w:rFonts w:ascii="Trebuchet MS" w:hAnsi="Trebuchet MS"/>
          <w:bCs/>
          <w:iCs/>
          <w:u w:val="single"/>
          <w:lang w:val="en-US"/>
        </w:rPr>
        <w:t xml:space="preserve">Please be reminded that at any moment you may </w:t>
      </w:r>
      <w:r w:rsidR="00A46D02">
        <w:rPr>
          <w:rFonts w:ascii="Trebuchet MS" w:hAnsi="Trebuchet MS"/>
          <w:bCs/>
          <w:iCs/>
          <w:u w:val="single"/>
          <w:lang w:val="en-US"/>
        </w:rPr>
        <w:t xml:space="preserve">aquire </w:t>
      </w:r>
      <w:r w:rsidR="00B03F98">
        <w:rPr>
          <w:rFonts w:ascii="Trebuchet MS" w:hAnsi="Trebuchet MS"/>
          <w:bCs/>
          <w:iCs/>
          <w:u w:val="single"/>
          <w:lang w:val="en-US"/>
        </w:rPr>
        <w:t xml:space="preserve">equipment </w:t>
      </w:r>
      <w:r w:rsidR="00A46D02">
        <w:rPr>
          <w:rFonts w:ascii="Trebuchet MS" w:hAnsi="Trebuchet MS"/>
          <w:bCs/>
          <w:iCs/>
          <w:u w:val="single"/>
          <w:lang w:val="en-US"/>
        </w:rPr>
        <w:t xml:space="preserve">and services with </w:t>
      </w:r>
      <w:r w:rsidRPr="00090AB6">
        <w:rPr>
          <w:rFonts w:ascii="Trebuchet MS" w:hAnsi="Trebuchet MS"/>
          <w:bCs/>
          <w:iCs/>
          <w:u w:val="single"/>
          <w:lang w:val="en-US"/>
        </w:rPr>
        <w:t xml:space="preserve">technical characteristics superior to the ones in the </w:t>
      </w:r>
      <w:r w:rsidR="0033741D">
        <w:rPr>
          <w:rFonts w:ascii="Trebuchet MS" w:hAnsi="Trebuchet MS"/>
          <w:bCs/>
          <w:iCs/>
          <w:u w:val="single"/>
          <w:lang w:val="en-US"/>
        </w:rPr>
        <w:t>list o</w:t>
      </w:r>
      <w:r w:rsidR="008808E1">
        <w:rPr>
          <w:rFonts w:ascii="Trebuchet MS" w:hAnsi="Trebuchet MS"/>
          <w:bCs/>
          <w:iCs/>
          <w:u w:val="single"/>
          <w:lang w:val="en-US"/>
        </w:rPr>
        <w:t>f</w:t>
      </w:r>
      <w:r w:rsidR="0033741D">
        <w:rPr>
          <w:rFonts w:ascii="Trebuchet MS" w:hAnsi="Trebuchet MS"/>
          <w:bCs/>
          <w:iCs/>
          <w:u w:val="single"/>
          <w:lang w:val="en-US"/>
        </w:rPr>
        <w:t xml:space="preserve"> c</w:t>
      </w:r>
      <w:r w:rsidRPr="00090AB6">
        <w:rPr>
          <w:rFonts w:ascii="Trebuchet MS" w:hAnsi="Trebuchet MS"/>
          <w:bCs/>
          <w:iCs/>
          <w:u w:val="single"/>
          <w:lang w:val="en-US"/>
        </w:rPr>
        <w:t>eiling</w:t>
      </w:r>
      <w:r w:rsidR="0033741D">
        <w:rPr>
          <w:rFonts w:ascii="Trebuchet MS" w:hAnsi="Trebuchet MS"/>
          <w:bCs/>
          <w:iCs/>
          <w:u w:val="single"/>
          <w:lang w:val="en-US"/>
        </w:rPr>
        <w:t>s (or 3 offers submitted in evaluation)</w:t>
      </w:r>
      <w:r w:rsidR="00A06C7C">
        <w:rPr>
          <w:rFonts w:ascii="Trebuchet MS" w:hAnsi="Trebuchet MS"/>
          <w:bCs/>
          <w:iCs/>
          <w:u w:val="single"/>
          <w:lang w:val="en-US"/>
        </w:rPr>
        <w:t xml:space="preserve">. </w:t>
      </w:r>
    </w:p>
    <w:p w14:paraId="512DD796" w14:textId="77777777" w:rsidR="00B07DCF" w:rsidRDefault="00B07DCF" w:rsidP="00D24309">
      <w:pPr>
        <w:jc w:val="both"/>
        <w:rPr>
          <w:rFonts w:ascii="Trebuchet MS" w:hAnsi="Trebuchet MS"/>
          <w:bCs/>
          <w:iCs/>
          <w:u w:val="single"/>
          <w:lang w:val="en-US"/>
        </w:rPr>
      </w:pPr>
    </w:p>
    <w:p w14:paraId="66B46729" w14:textId="77777777" w:rsidR="00D5648A" w:rsidRPr="00090AB6" w:rsidRDefault="00D5648A" w:rsidP="00D5648A">
      <w:pPr>
        <w:spacing w:before="120" w:after="120" w:line="360" w:lineRule="auto"/>
        <w:jc w:val="both"/>
        <w:rPr>
          <w:rFonts w:ascii="Trebuchet MS" w:hAnsi="Trebuchet MS"/>
          <w:b/>
          <w:sz w:val="22"/>
          <w:szCs w:val="22"/>
          <w:lang w:val="en-US"/>
        </w:rPr>
      </w:pPr>
      <w:r w:rsidRPr="001E3D58">
        <w:rPr>
          <w:rFonts w:ascii="Trebuchet MS" w:hAnsi="Trebuchet MS"/>
          <w:b/>
          <w:sz w:val="22"/>
          <w:szCs w:val="22"/>
          <w:lang w:val="en-US"/>
        </w:rPr>
        <w:t xml:space="preserve">The updated version of the ceiling in the moment when the beneficiary has made the </w:t>
      </w:r>
      <w:r w:rsidRPr="00090AB6">
        <w:rPr>
          <w:rFonts w:ascii="Trebuchet MS" w:hAnsi="Trebuchet MS"/>
          <w:b/>
          <w:sz w:val="22"/>
          <w:szCs w:val="22"/>
          <w:lang w:val="en-US"/>
        </w:rPr>
        <w:t>payment</w:t>
      </w:r>
      <w:r w:rsidRPr="001E3D58">
        <w:rPr>
          <w:rFonts w:ascii="Trebuchet MS" w:hAnsi="Trebuchet MS"/>
          <w:b/>
          <w:sz w:val="22"/>
          <w:szCs w:val="22"/>
          <w:lang w:val="en-US"/>
        </w:rPr>
        <w:t xml:space="preserve"> (for purchases without contract)/signed the contract will be the </w:t>
      </w:r>
      <w:r w:rsidRPr="0076588F">
        <w:rPr>
          <w:rFonts w:ascii="Trebuchet MS" w:hAnsi="Trebuchet MS"/>
          <w:b/>
          <w:sz w:val="22"/>
          <w:szCs w:val="22"/>
          <w:lang w:val="en-US"/>
        </w:rPr>
        <w:t>applicable one.</w:t>
      </w:r>
      <w:r>
        <w:rPr>
          <w:rFonts w:ascii="Trebuchet MS" w:hAnsi="Trebuchet MS"/>
          <w:b/>
          <w:sz w:val="22"/>
          <w:szCs w:val="22"/>
          <w:lang w:val="en-US"/>
        </w:rPr>
        <w:t xml:space="preserve"> </w:t>
      </w:r>
      <w:r w:rsidRPr="00090AB6">
        <w:rPr>
          <w:rFonts w:ascii="Trebuchet MS" w:hAnsi="Trebuchet MS"/>
          <w:b/>
          <w:sz w:val="22"/>
          <w:szCs w:val="22"/>
          <w:lang w:val="en-US"/>
        </w:rPr>
        <w:t>In case the Programme updates the ceilings, the updated list of ceilings can be used by the beneficiaries (including te</w:t>
      </w:r>
      <w:r w:rsidR="00A91762">
        <w:rPr>
          <w:rFonts w:ascii="Trebuchet MS" w:hAnsi="Trebuchet MS"/>
          <w:b/>
          <w:sz w:val="22"/>
          <w:szCs w:val="22"/>
          <w:lang w:val="en-US"/>
        </w:rPr>
        <w:t>c</w:t>
      </w:r>
      <w:r w:rsidRPr="00090AB6">
        <w:rPr>
          <w:rFonts w:ascii="Trebuchet MS" w:hAnsi="Trebuchet MS"/>
          <w:b/>
          <w:sz w:val="22"/>
          <w:szCs w:val="22"/>
          <w:lang w:val="en-US"/>
        </w:rPr>
        <w:t>hnical characteristic modifications or removal of a certain ceiling</w:t>
      </w:r>
      <w:r>
        <w:rPr>
          <w:rFonts w:ascii="Trebuchet MS" w:hAnsi="Trebuchet MS"/>
          <w:b/>
          <w:sz w:val="22"/>
          <w:szCs w:val="22"/>
          <w:lang w:val="en-US"/>
        </w:rPr>
        <w:t xml:space="preserve">) </w:t>
      </w:r>
      <w:r w:rsidRPr="00090AB6">
        <w:rPr>
          <w:rFonts w:ascii="Trebuchet MS" w:hAnsi="Trebuchet MS"/>
          <w:b/>
          <w:sz w:val="22"/>
          <w:szCs w:val="22"/>
          <w:lang w:val="en-US"/>
        </w:rPr>
        <w:t>even if the Application Form</w:t>
      </w:r>
      <w:r>
        <w:rPr>
          <w:rFonts w:ascii="Trebuchet MS" w:hAnsi="Trebuchet MS"/>
          <w:b/>
          <w:sz w:val="22"/>
          <w:szCs w:val="22"/>
          <w:lang w:val="en-US"/>
        </w:rPr>
        <w:t xml:space="preserve"> (various sections)</w:t>
      </w:r>
      <w:r w:rsidRPr="00090AB6">
        <w:rPr>
          <w:rFonts w:ascii="Trebuchet MS" w:hAnsi="Trebuchet MS"/>
          <w:b/>
          <w:sz w:val="22"/>
          <w:szCs w:val="22"/>
          <w:lang w:val="en-US"/>
        </w:rPr>
        <w:t xml:space="preserve"> mentioned the previous ceilings (in various sections). </w:t>
      </w:r>
      <w:r>
        <w:rPr>
          <w:rFonts w:ascii="Trebuchet MS" w:hAnsi="Trebuchet MS"/>
          <w:b/>
          <w:sz w:val="22"/>
          <w:szCs w:val="22"/>
          <w:lang w:val="en-US"/>
        </w:rPr>
        <w:t xml:space="preserve">In </w:t>
      </w:r>
      <w:r>
        <w:rPr>
          <w:rFonts w:ascii="Trebuchet MS" w:hAnsi="Trebuchet MS"/>
          <w:b/>
          <w:sz w:val="22"/>
          <w:szCs w:val="22"/>
          <w:lang w:val="en-US"/>
        </w:rPr>
        <w:lastRenderedPageBreak/>
        <w:t>case of removal of an item, it is no longer binding, but the applicable procurement rules are still to be observed as well as the budget approved in the application form.</w:t>
      </w:r>
      <w:r w:rsidRPr="00090AB6">
        <w:rPr>
          <w:rFonts w:ascii="Trebuchet MS" w:hAnsi="Trebuchet MS"/>
          <w:b/>
          <w:sz w:val="22"/>
          <w:szCs w:val="22"/>
          <w:lang w:val="en-US"/>
        </w:rPr>
        <w:t xml:space="preserve"> </w:t>
      </w:r>
      <w:r>
        <w:rPr>
          <w:rFonts w:ascii="Trebuchet MS" w:hAnsi="Trebuchet MS"/>
          <w:b/>
          <w:sz w:val="22"/>
          <w:szCs w:val="22"/>
          <w:lang w:val="en-US"/>
        </w:rPr>
        <w:t>When submitting the partner report this should be mentioned.</w:t>
      </w:r>
    </w:p>
    <w:p w14:paraId="31E68FA6" w14:textId="77777777" w:rsidR="00D5648A" w:rsidRPr="003F7FD6" w:rsidRDefault="00D5648A" w:rsidP="00D5648A">
      <w:pPr>
        <w:spacing w:before="120" w:line="360" w:lineRule="auto"/>
        <w:jc w:val="both"/>
        <w:rPr>
          <w:rFonts w:ascii="Trebuchet MS" w:eastAsia="Trebuchet MS" w:hAnsi="Trebuchet MS" w:cs="Trebuchet MS"/>
          <w:sz w:val="22"/>
          <w:szCs w:val="22"/>
          <w:lang w:val="en-US"/>
        </w:rPr>
      </w:pPr>
      <w:r w:rsidRPr="0076588F">
        <w:rPr>
          <w:rFonts w:ascii="Trebuchet MS" w:hAnsi="Trebuchet MS"/>
          <w:b/>
          <w:sz w:val="22"/>
          <w:szCs w:val="22"/>
          <w:lang w:val="en-US"/>
        </w:rPr>
        <w:t xml:space="preserve"> Irrespective of the above, the limit per budgetary chapter remains valid. </w:t>
      </w:r>
      <w:r w:rsidRPr="003F7FD6">
        <w:rPr>
          <w:rFonts w:ascii="Trebuchet MS" w:eastAsia="Trebuchet MS" w:hAnsi="Trebuchet MS" w:cs="Trebuchet MS"/>
          <w:sz w:val="22"/>
          <w:szCs w:val="22"/>
          <w:lang w:val="en-US"/>
        </w:rPr>
        <w:t>You may aquire equipment and services with technical characteristics superior to the ones in the list of ceilings (or 3 offers submitted in evaluation).</w:t>
      </w:r>
    </w:p>
    <w:p w14:paraId="7521A187" w14:textId="77777777" w:rsidR="00D5648A" w:rsidRPr="0076588F" w:rsidRDefault="00D5648A" w:rsidP="00D5648A">
      <w:pPr>
        <w:shd w:val="clear" w:color="auto" w:fill="FFC000"/>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In case that in evaluation phase the ceiling for one item was exceeded and was considered justified</w:t>
      </w:r>
      <w:r w:rsidRPr="001E3D58">
        <w:rPr>
          <w:rFonts w:ascii="Trebuchet MS" w:eastAsia="Trebuchet MS" w:hAnsi="Trebuchet MS" w:cs="Trebuchet MS"/>
          <w:sz w:val="22"/>
          <w:szCs w:val="22"/>
          <w:lang w:val="en-US"/>
        </w:rPr>
        <w:t xml:space="preserve"> by the evaluators and approved by MC, that cost for the respective item should be considered when eligibility is establi</w:t>
      </w:r>
      <w:r w:rsidRPr="0076588F">
        <w:rPr>
          <w:rFonts w:ascii="Trebuchet MS" w:eastAsia="Trebuchet MS" w:hAnsi="Trebuchet MS" w:cs="Trebuchet MS"/>
          <w:sz w:val="22"/>
          <w:szCs w:val="22"/>
          <w:lang w:val="en-US"/>
        </w:rPr>
        <w:t xml:space="preserve">shed by the controllers. </w:t>
      </w:r>
    </w:p>
    <w:p w14:paraId="263EAA29" w14:textId="77777777" w:rsidR="00B03F98" w:rsidRPr="00090AB6" w:rsidRDefault="00B03F98" w:rsidP="00D24309">
      <w:pPr>
        <w:jc w:val="both"/>
        <w:rPr>
          <w:rFonts w:ascii="Trebuchet MS" w:hAnsi="Trebuchet MS"/>
          <w:bCs/>
          <w:iCs/>
          <w:u w:val="single"/>
          <w:lang w:val="en-US"/>
        </w:rPr>
      </w:pPr>
    </w:p>
    <w:p w14:paraId="4D12B2F2" w14:textId="77777777" w:rsidR="000576DF" w:rsidRPr="001E3D58" w:rsidRDefault="00123C52" w:rsidP="000949EC">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tables below show </w:t>
      </w:r>
      <w:r w:rsidR="00B529B9">
        <w:rPr>
          <w:rFonts w:ascii="Trebuchet MS" w:eastAsia="Trebuchet MS" w:hAnsi="Trebuchet MS" w:cs="Trebuchet MS"/>
          <w:sz w:val="22"/>
          <w:szCs w:val="22"/>
          <w:lang w:val="en-US"/>
        </w:rPr>
        <w:t>three</w:t>
      </w:r>
      <w:r w:rsidR="00B529B9"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examples for project ceilings that can be used for guidance purposes </w:t>
      </w:r>
    </w:p>
    <w:p w14:paraId="6167D5C3" w14:textId="77777777" w:rsidR="000576DF" w:rsidRPr="0076588F" w:rsidRDefault="00123C52">
      <w:pPr>
        <w:spacing w:before="24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Example no.1:</w:t>
      </w:r>
    </w:p>
    <w:tbl>
      <w:tblPr>
        <w:tblStyle w:val="16"/>
        <w:tblW w:w="989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126"/>
        <w:gridCol w:w="3054"/>
        <w:gridCol w:w="1397"/>
        <w:gridCol w:w="1648"/>
      </w:tblGrid>
      <w:tr w:rsidR="000576DF" w:rsidRPr="001E3D58" w14:paraId="7CAFB6F9" w14:textId="77777777">
        <w:trPr>
          <w:trHeight w:val="1460"/>
        </w:trPr>
        <w:tc>
          <w:tcPr>
            <w:tcW w:w="1668" w:type="dxa"/>
          </w:tcPr>
          <w:p w14:paraId="67809099" w14:textId="77777777" w:rsidR="000576DF" w:rsidRPr="001E3D58" w:rsidRDefault="00123C52">
            <w:pPr>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Equipment</w:t>
            </w:r>
          </w:p>
        </w:tc>
        <w:tc>
          <w:tcPr>
            <w:tcW w:w="2126" w:type="dxa"/>
          </w:tcPr>
          <w:p w14:paraId="4A3839F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Ceilings </w:t>
            </w:r>
          </w:p>
        </w:tc>
        <w:tc>
          <w:tcPr>
            <w:tcW w:w="3054" w:type="dxa"/>
          </w:tcPr>
          <w:p w14:paraId="6A148049"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Beneficiary estimated purchase price (used by the beneficiary as internal project management tool)</w:t>
            </w:r>
          </w:p>
        </w:tc>
        <w:tc>
          <w:tcPr>
            <w:tcW w:w="1397" w:type="dxa"/>
          </w:tcPr>
          <w:p w14:paraId="2F8A5C45"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included in the Application Form for Equipment</w:t>
            </w:r>
          </w:p>
        </w:tc>
        <w:tc>
          <w:tcPr>
            <w:tcW w:w="1648" w:type="dxa"/>
          </w:tcPr>
          <w:p w14:paraId="6A027E2F"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Procurement procedure price</w:t>
            </w:r>
          </w:p>
        </w:tc>
      </w:tr>
      <w:tr w:rsidR="000576DF" w:rsidRPr="001E3D58" w14:paraId="496A995A" w14:textId="77777777">
        <w:trPr>
          <w:trHeight w:val="500"/>
        </w:trPr>
        <w:tc>
          <w:tcPr>
            <w:tcW w:w="1668" w:type="dxa"/>
          </w:tcPr>
          <w:p w14:paraId="7C0B6FD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1</w:t>
            </w:r>
          </w:p>
        </w:tc>
        <w:tc>
          <w:tcPr>
            <w:tcW w:w="2126" w:type="dxa"/>
            <w:vAlign w:val="center"/>
          </w:tcPr>
          <w:p w14:paraId="5DCF1912"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3054" w:type="dxa"/>
            <w:vAlign w:val="center"/>
          </w:tcPr>
          <w:p w14:paraId="6D01B2C2"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4,500 euro</w:t>
            </w:r>
          </w:p>
        </w:tc>
        <w:tc>
          <w:tcPr>
            <w:tcW w:w="1397" w:type="dxa"/>
            <w:vMerge w:val="restart"/>
            <w:vAlign w:val="center"/>
          </w:tcPr>
          <w:p w14:paraId="7533B9E7"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13,500 euro</w:t>
            </w:r>
          </w:p>
        </w:tc>
        <w:tc>
          <w:tcPr>
            <w:tcW w:w="1648" w:type="dxa"/>
            <w:vAlign w:val="center"/>
          </w:tcPr>
          <w:p w14:paraId="5C6FD5D1"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4,900 euro</w:t>
            </w:r>
          </w:p>
        </w:tc>
      </w:tr>
      <w:tr w:rsidR="000576DF" w:rsidRPr="001E3D58" w14:paraId="010C2157" w14:textId="77777777">
        <w:trPr>
          <w:trHeight w:val="480"/>
        </w:trPr>
        <w:tc>
          <w:tcPr>
            <w:tcW w:w="1668" w:type="dxa"/>
          </w:tcPr>
          <w:p w14:paraId="1989F72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2</w:t>
            </w:r>
          </w:p>
        </w:tc>
        <w:tc>
          <w:tcPr>
            <w:tcW w:w="2126" w:type="dxa"/>
            <w:vAlign w:val="center"/>
          </w:tcPr>
          <w:p w14:paraId="5CDB4465"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3054" w:type="dxa"/>
            <w:vAlign w:val="center"/>
          </w:tcPr>
          <w:p w14:paraId="62DBBD7E"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3,500 euro</w:t>
            </w:r>
          </w:p>
        </w:tc>
        <w:tc>
          <w:tcPr>
            <w:tcW w:w="1397" w:type="dxa"/>
            <w:vMerge/>
            <w:vAlign w:val="center"/>
          </w:tcPr>
          <w:p w14:paraId="23016CB5"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48" w:type="dxa"/>
            <w:vAlign w:val="center"/>
          </w:tcPr>
          <w:p w14:paraId="08B41EBE"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4,000 euro</w:t>
            </w:r>
          </w:p>
        </w:tc>
      </w:tr>
      <w:tr w:rsidR="000576DF" w:rsidRPr="001E3D58" w14:paraId="5C31645A" w14:textId="77777777">
        <w:trPr>
          <w:trHeight w:val="500"/>
        </w:trPr>
        <w:tc>
          <w:tcPr>
            <w:tcW w:w="1668" w:type="dxa"/>
          </w:tcPr>
          <w:p w14:paraId="4967B091"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3</w:t>
            </w:r>
          </w:p>
        </w:tc>
        <w:tc>
          <w:tcPr>
            <w:tcW w:w="2126" w:type="dxa"/>
            <w:vAlign w:val="center"/>
          </w:tcPr>
          <w:p w14:paraId="29ED79BA"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3054" w:type="dxa"/>
            <w:vAlign w:val="center"/>
          </w:tcPr>
          <w:p w14:paraId="1663ABB7"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5,500 euro</w:t>
            </w:r>
          </w:p>
        </w:tc>
        <w:tc>
          <w:tcPr>
            <w:tcW w:w="1397" w:type="dxa"/>
            <w:vMerge/>
            <w:vAlign w:val="center"/>
          </w:tcPr>
          <w:p w14:paraId="08BF487A"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48" w:type="dxa"/>
            <w:vAlign w:val="center"/>
          </w:tcPr>
          <w:p w14:paraId="2D4C1E41"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4,600 euro</w:t>
            </w:r>
          </w:p>
        </w:tc>
      </w:tr>
    </w:tbl>
    <w:p w14:paraId="6DE3A82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procurement is finalized, the purchase price for each equipment was below the maximum ceiling from Annex C</w:t>
      </w:r>
      <w:r w:rsidR="00EB7380" w:rsidRPr="0076588F">
        <w:rPr>
          <w:rFonts w:ascii="Trebuchet MS" w:eastAsia="Trebuchet MS" w:hAnsi="Trebuchet MS" w:cs="Trebuchet MS"/>
          <w:sz w:val="22"/>
          <w:szCs w:val="22"/>
          <w:lang w:val="en-US"/>
        </w:rPr>
        <w:t>/D</w:t>
      </w:r>
      <w:r w:rsidRPr="0076588F">
        <w:rPr>
          <w:rFonts w:ascii="Trebuchet MS" w:eastAsia="Trebuchet MS" w:hAnsi="Trebuchet MS" w:cs="Trebuchet MS"/>
          <w:sz w:val="22"/>
          <w:szCs w:val="22"/>
          <w:lang w:val="en-US"/>
        </w:rPr>
        <w:t xml:space="preserve"> to the Applicant’s Guide for the respective item. In this case, the ceilings set in the Annex C</w:t>
      </w:r>
      <w:r w:rsidR="00EB7380" w:rsidRPr="00754C23">
        <w:rPr>
          <w:rFonts w:ascii="Trebuchet MS" w:eastAsia="Trebuchet MS" w:hAnsi="Trebuchet MS" w:cs="Trebuchet MS"/>
          <w:sz w:val="22"/>
          <w:szCs w:val="22"/>
          <w:lang w:val="en-US"/>
        </w:rPr>
        <w:t>/D</w:t>
      </w:r>
      <w:r w:rsidRPr="001E3D58">
        <w:rPr>
          <w:rFonts w:ascii="Trebuchet MS" w:eastAsia="Trebuchet MS" w:hAnsi="Trebuchet MS" w:cs="Trebuchet MS"/>
          <w:sz w:val="22"/>
          <w:szCs w:val="22"/>
          <w:lang w:val="en-US"/>
        </w:rPr>
        <w:t xml:space="preserve"> – Ceilings for expenditures, were not exceeded and the expenditure will be validated by the controllers (4,900 euro for equipment 1; 4,000 euro for equipment 2 and 4,600 for equipment 3).</w:t>
      </w:r>
    </w:p>
    <w:p w14:paraId="51B61F94" w14:textId="77777777" w:rsidR="000576DF" w:rsidRPr="001E3D58"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 no.2:</w:t>
      </w:r>
    </w:p>
    <w:tbl>
      <w:tblPr>
        <w:tblStyle w:val="15"/>
        <w:tblW w:w="981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2226"/>
        <w:gridCol w:w="2055"/>
        <w:gridCol w:w="2191"/>
        <w:gridCol w:w="1635"/>
      </w:tblGrid>
      <w:tr w:rsidR="000576DF" w:rsidRPr="001E3D58" w14:paraId="039459FF" w14:textId="77777777">
        <w:trPr>
          <w:trHeight w:val="1080"/>
        </w:trPr>
        <w:tc>
          <w:tcPr>
            <w:tcW w:w="1710" w:type="dxa"/>
          </w:tcPr>
          <w:p w14:paraId="52E65B1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Equipment</w:t>
            </w:r>
          </w:p>
        </w:tc>
        <w:tc>
          <w:tcPr>
            <w:tcW w:w="2226" w:type="dxa"/>
          </w:tcPr>
          <w:p w14:paraId="6A41518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Ceilings </w:t>
            </w:r>
          </w:p>
        </w:tc>
        <w:tc>
          <w:tcPr>
            <w:tcW w:w="2055" w:type="dxa"/>
          </w:tcPr>
          <w:p w14:paraId="66E18F8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Beneficiary estimated purchase price </w:t>
            </w:r>
          </w:p>
        </w:tc>
        <w:tc>
          <w:tcPr>
            <w:tcW w:w="2191" w:type="dxa"/>
          </w:tcPr>
          <w:p w14:paraId="764BB53C"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included in the Application Form for Equipment</w:t>
            </w:r>
          </w:p>
        </w:tc>
        <w:tc>
          <w:tcPr>
            <w:tcW w:w="1635" w:type="dxa"/>
          </w:tcPr>
          <w:p w14:paraId="5174A96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Procurement procedure price</w:t>
            </w:r>
          </w:p>
        </w:tc>
      </w:tr>
      <w:tr w:rsidR="000576DF" w:rsidRPr="001E3D58" w14:paraId="1C335EE9" w14:textId="77777777">
        <w:trPr>
          <w:trHeight w:val="500"/>
        </w:trPr>
        <w:tc>
          <w:tcPr>
            <w:tcW w:w="1710" w:type="dxa"/>
          </w:tcPr>
          <w:p w14:paraId="6D4D433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1</w:t>
            </w:r>
          </w:p>
        </w:tc>
        <w:tc>
          <w:tcPr>
            <w:tcW w:w="2226" w:type="dxa"/>
            <w:vAlign w:val="center"/>
          </w:tcPr>
          <w:p w14:paraId="48192618"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2055" w:type="dxa"/>
            <w:vAlign w:val="center"/>
          </w:tcPr>
          <w:p w14:paraId="07D743B5"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4,500 euro</w:t>
            </w:r>
          </w:p>
        </w:tc>
        <w:tc>
          <w:tcPr>
            <w:tcW w:w="2191" w:type="dxa"/>
            <w:vMerge w:val="restart"/>
            <w:vAlign w:val="center"/>
          </w:tcPr>
          <w:p w14:paraId="684D3A30"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13,500 euro</w:t>
            </w:r>
          </w:p>
        </w:tc>
        <w:tc>
          <w:tcPr>
            <w:tcW w:w="1635" w:type="dxa"/>
            <w:vAlign w:val="center"/>
          </w:tcPr>
          <w:p w14:paraId="75BE2F8E"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5,500 euro</w:t>
            </w:r>
          </w:p>
        </w:tc>
      </w:tr>
      <w:tr w:rsidR="000576DF" w:rsidRPr="001E3D58" w14:paraId="526774C3" w14:textId="77777777">
        <w:trPr>
          <w:trHeight w:val="480"/>
        </w:trPr>
        <w:tc>
          <w:tcPr>
            <w:tcW w:w="1710" w:type="dxa"/>
          </w:tcPr>
          <w:p w14:paraId="79CCE21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2</w:t>
            </w:r>
          </w:p>
        </w:tc>
        <w:tc>
          <w:tcPr>
            <w:tcW w:w="2226" w:type="dxa"/>
            <w:vAlign w:val="center"/>
          </w:tcPr>
          <w:p w14:paraId="440A7734"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2055" w:type="dxa"/>
            <w:vAlign w:val="center"/>
          </w:tcPr>
          <w:p w14:paraId="608BE0A1"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3,500 euro</w:t>
            </w:r>
          </w:p>
        </w:tc>
        <w:tc>
          <w:tcPr>
            <w:tcW w:w="2191" w:type="dxa"/>
            <w:vMerge/>
            <w:vAlign w:val="center"/>
          </w:tcPr>
          <w:p w14:paraId="7135590D"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35" w:type="dxa"/>
            <w:vAlign w:val="center"/>
          </w:tcPr>
          <w:p w14:paraId="26A63C63"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3,500 euro</w:t>
            </w:r>
          </w:p>
        </w:tc>
      </w:tr>
      <w:tr w:rsidR="000576DF" w:rsidRPr="001E3D58" w14:paraId="14ECF0D9" w14:textId="77777777">
        <w:trPr>
          <w:trHeight w:val="500"/>
        </w:trPr>
        <w:tc>
          <w:tcPr>
            <w:tcW w:w="1710" w:type="dxa"/>
          </w:tcPr>
          <w:p w14:paraId="65F72BAA"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3</w:t>
            </w:r>
          </w:p>
        </w:tc>
        <w:tc>
          <w:tcPr>
            <w:tcW w:w="2226" w:type="dxa"/>
            <w:vAlign w:val="center"/>
          </w:tcPr>
          <w:p w14:paraId="5652F5E5"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2055" w:type="dxa"/>
            <w:vAlign w:val="center"/>
          </w:tcPr>
          <w:p w14:paraId="47B02390"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5,500 euro</w:t>
            </w:r>
          </w:p>
        </w:tc>
        <w:tc>
          <w:tcPr>
            <w:tcW w:w="2191" w:type="dxa"/>
            <w:vMerge/>
            <w:vAlign w:val="center"/>
          </w:tcPr>
          <w:p w14:paraId="4B512F31"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35" w:type="dxa"/>
            <w:vAlign w:val="center"/>
          </w:tcPr>
          <w:p w14:paraId="048C4984"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4,500 euro</w:t>
            </w:r>
          </w:p>
        </w:tc>
      </w:tr>
    </w:tbl>
    <w:p w14:paraId="60E06888" w14:textId="77777777" w:rsidR="000576D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the table 2, in case of equipment 1, the purchase price exceeds the maximum ceiling from Annex C</w:t>
      </w:r>
      <w:r w:rsidR="00EB7380" w:rsidRPr="001E3D58">
        <w:rPr>
          <w:rFonts w:ascii="Trebuchet MS" w:eastAsia="Trebuchet MS" w:hAnsi="Trebuchet MS" w:cs="Trebuchet MS"/>
          <w:sz w:val="22"/>
          <w:szCs w:val="22"/>
          <w:lang w:val="en-US"/>
        </w:rPr>
        <w:t>/D</w:t>
      </w:r>
      <w:r w:rsidRPr="0076588F">
        <w:rPr>
          <w:rFonts w:ascii="Trebuchet MS" w:eastAsia="Trebuchet MS" w:hAnsi="Trebuchet MS" w:cs="Trebuchet MS"/>
          <w:sz w:val="22"/>
          <w:szCs w:val="22"/>
          <w:lang w:val="en-US"/>
        </w:rPr>
        <w:t xml:space="preserve"> for that item, and the difference between the ceilings and the paid price which exceeds the ceiling will be supported by the beneficiary. In conclusion the beneficiary will support from own financial resources 500 euro (5,000 euro-5,500 euro). The controller will validate 3,500 euro for equipment 2; 4,500 euro for equipment 3 and only 5,000 euro for equipm</w:t>
      </w:r>
      <w:r w:rsidRPr="00754C23">
        <w:rPr>
          <w:rFonts w:ascii="Trebuchet MS" w:eastAsia="Trebuchet MS" w:hAnsi="Trebuchet MS" w:cs="Trebuchet MS"/>
          <w:sz w:val="22"/>
          <w:szCs w:val="22"/>
          <w:lang w:val="en-US"/>
        </w:rPr>
        <w:t>ent 1.</w:t>
      </w:r>
    </w:p>
    <w:p w14:paraId="1C170FFC" w14:textId="77777777" w:rsidR="0013178C" w:rsidRPr="001E3D58" w:rsidRDefault="0013178C" w:rsidP="0013178C">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 no.</w:t>
      </w:r>
      <w:r w:rsidR="0099019B">
        <w:rPr>
          <w:rFonts w:ascii="Trebuchet MS" w:eastAsia="Trebuchet MS" w:hAnsi="Trebuchet MS" w:cs="Trebuchet MS"/>
          <w:sz w:val="22"/>
          <w:szCs w:val="22"/>
          <w:lang w:val="en-US"/>
        </w:rPr>
        <w:t>3</w:t>
      </w:r>
      <w:r w:rsidRPr="001E3D58">
        <w:rPr>
          <w:rFonts w:ascii="Trebuchet MS" w:eastAsia="Trebuchet MS" w:hAnsi="Trebuchet MS" w:cs="Trebuchet MS"/>
          <w:sz w:val="22"/>
          <w:szCs w:val="22"/>
          <w:lang w:val="en-US"/>
        </w:rPr>
        <w:t>:</w:t>
      </w:r>
    </w:p>
    <w:tbl>
      <w:tblPr>
        <w:tblStyle w:val="15"/>
        <w:tblW w:w="98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1310"/>
        <w:gridCol w:w="1260"/>
        <w:gridCol w:w="1530"/>
        <w:gridCol w:w="1890"/>
        <w:gridCol w:w="2160"/>
      </w:tblGrid>
      <w:tr w:rsidR="00C0305E" w:rsidRPr="001E3D58" w14:paraId="50BCB780" w14:textId="77777777" w:rsidTr="003E78BA">
        <w:trPr>
          <w:trHeight w:val="1080"/>
        </w:trPr>
        <w:tc>
          <w:tcPr>
            <w:tcW w:w="1710" w:type="dxa"/>
          </w:tcPr>
          <w:p w14:paraId="3BCD0393"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w:t>
            </w:r>
          </w:p>
        </w:tc>
        <w:tc>
          <w:tcPr>
            <w:tcW w:w="1310" w:type="dxa"/>
          </w:tcPr>
          <w:p w14:paraId="430EEDC0" w14:textId="77777777" w:rsidR="00C0305E" w:rsidRPr="001E3D58" w:rsidRDefault="00C0305E"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Ceilings </w:t>
            </w:r>
            <w:r>
              <w:rPr>
                <w:rFonts w:ascii="Trebuchet MS" w:eastAsia="Trebuchet MS" w:hAnsi="Trebuchet MS" w:cs="Trebuchet MS"/>
                <w:sz w:val="22"/>
                <w:szCs w:val="22"/>
                <w:lang w:val="en-US"/>
              </w:rPr>
              <w:t xml:space="preserve">in force when AF was </w:t>
            </w:r>
            <w:r w:rsidR="00671075">
              <w:rPr>
                <w:rFonts w:ascii="Trebuchet MS" w:eastAsia="Trebuchet MS" w:hAnsi="Trebuchet MS" w:cs="Trebuchet MS"/>
                <w:sz w:val="22"/>
                <w:szCs w:val="22"/>
                <w:lang w:val="en-US"/>
              </w:rPr>
              <w:t>submitted</w:t>
            </w:r>
          </w:p>
        </w:tc>
        <w:tc>
          <w:tcPr>
            <w:tcW w:w="1260" w:type="dxa"/>
          </w:tcPr>
          <w:p w14:paraId="2EC3C64D"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Revised ceilings</w:t>
            </w:r>
          </w:p>
        </w:tc>
        <w:tc>
          <w:tcPr>
            <w:tcW w:w="1530" w:type="dxa"/>
          </w:tcPr>
          <w:p w14:paraId="279B52DD"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Beneficiary estimated purchase price </w:t>
            </w:r>
          </w:p>
        </w:tc>
        <w:tc>
          <w:tcPr>
            <w:tcW w:w="1890" w:type="dxa"/>
          </w:tcPr>
          <w:p w14:paraId="0CC6A86D"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included in the Application Form for Equipment</w:t>
            </w:r>
          </w:p>
        </w:tc>
        <w:tc>
          <w:tcPr>
            <w:tcW w:w="2160" w:type="dxa"/>
          </w:tcPr>
          <w:p w14:paraId="3C3823A8"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Procurement procedure price</w:t>
            </w:r>
          </w:p>
        </w:tc>
      </w:tr>
      <w:tr w:rsidR="003E78BA" w:rsidRPr="001E3D58" w14:paraId="759B776F" w14:textId="77777777" w:rsidTr="003E78BA">
        <w:trPr>
          <w:trHeight w:val="500"/>
        </w:trPr>
        <w:tc>
          <w:tcPr>
            <w:tcW w:w="1710" w:type="dxa"/>
          </w:tcPr>
          <w:p w14:paraId="72D890AC" w14:textId="77777777" w:rsidR="003E78BA" w:rsidRPr="001E3D58" w:rsidRDefault="003E78BA"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1</w:t>
            </w:r>
          </w:p>
        </w:tc>
        <w:tc>
          <w:tcPr>
            <w:tcW w:w="1310" w:type="dxa"/>
            <w:vAlign w:val="center"/>
          </w:tcPr>
          <w:p w14:paraId="79331B41" w14:textId="77777777" w:rsidR="003E78BA" w:rsidRPr="0076588F"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1260" w:type="dxa"/>
          </w:tcPr>
          <w:p w14:paraId="38A987B9" w14:textId="77777777" w:rsidR="003E78BA" w:rsidRPr="00754C23"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500</w:t>
            </w:r>
            <w:r w:rsidR="00D5648A">
              <w:rPr>
                <w:rFonts w:ascii="Trebuchet MS" w:eastAsia="Trebuchet MS" w:hAnsi="Trebuchet MS" w:cs="Trebuchet MS"/>
                <w:sz w:val="22"/>
                <w:szCs w:val="22"/>
                <w:lang w:val="en-US"/>
              </w:rPr>
              <w:t xml:space="preserve"> euro</w:t>
            </w:r>
          </w:p>
        </w:tc>
        <w:tc>
          <w:tcPr>
            <w:tcW w:w="1530" w:type="dxa"/>
            <w:vAlign w:val="center"/>
          </w:tcPr>
          <w:p w14:paraId="5AC88877"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1890" w:type="dxa"/>
            <w:vMerge w:val="restart"/>
            <w:vAlign w:val="center"/>
          </w:tcPr>
          <w:p w14:paraId="5A282947" w14:textId="77777777" w:rsidR="003E78BA" w:rsidRPr="001E3D58" w:rsidRDefault="003E78BA" w:rsidP="00D5648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000</w:t>
            </w:r>
            <w:r w:rsidRPr="001E3D58">
              <w:rPr>
                <w:rFonts w:ascii="Trebuchet MS" w:eastAsia="Trebuchet MS" w:hAnsi="Trebuchet MS" w:cs="Trebuchet MS"/>
                <w:sz w:val="22"/>
                <w:szCs w:val="22"/>
                <w:lang w:val="en-US"/>
              </w:rPr>
              <w:t xml:space="preserve"> euro</w:t>
            </w:r>
          </w:p>
        </w:tc>
        <w:tc>
          <w:tcPr>
            <w:tcW w:w="2160" w:type="dxa"/>
            <w:vAlign w:val="center"/>
          </w:tcPr>
          <w:p w14:paraId="51C45FC9"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5,500 euro</w:t>
            </w:r>
          </w:p>
        </w:tc>
      </w:tr>
      <w:tr w:rsidR="003E78BA" w:rsidRPr="001E3D58" w14:paraId="20B3A2E6" w14:textId="77777777" w:rsidTr="003E78BA">
        <w:trPr>
          <w:trHeight w:val="480"/>
        </w:trPr>
        <w:tc>
          <w:tcPr>
            <w:tcW w:w="1710" w:type="dxa"/>
          </w:tcPr>
          <w:p w14:paraId="6841E039" w14:textId="77777777" w:rsidR="003E78BA" w:rsidRPr="001E3D58" w:rsidRDefault="003E78BA"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2</w:t>
            </w:r>
          </w:p>
        </w:tc>
        <w:tc>
          <w:tcPr>
            <w:tcW w:w="1310" w:type="dxa"/>
            <w:vAlign w:val="center"/>
          </w:tcPr>
          <w:p w14:paraId="4243D122" w14:textId="77777777" w:rsidR="003E78BA" w:rsidRPr="0076588F"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1260" w:type="dxa"/>
          </w:tcPr>
          <w:p w14:paraId="3EBAEACE" w14:textId="77777777" w:rsidR="003E78BA" w:rsidRPr="00754C23"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p>
        </w:tc>
        <w:tc>
          <w:tcPr>
            <w:tcW w:w="1530" w:type="dxa"/>
            <w:vAlign w:val="center"/>
          </w:tcPr>
          <w:p w14:paraId="23CEB86E"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1890" w:type="dxa"/>
            <w:vMerge/>
            <w:vAlign w:val="center"/>
          </w:tcPr>
          <w:p w14:paraId="4C861466" w14:textId="77777777" w:rsidR="003E78BA" w:rsidRPr="001E3D58" w:rsidRDefault="003E78BA" w:rsidP="003E78BA">
            <w:pPr>
              <w:spacing w:line="360" w:lineRule="auto"/>
              <w:jc w:val="center"/>
              <w:rPr>
                <w:rFonts w:ascii="Trebuchet MS" w:eastAsia="Trebuchet MS" w:hAnsi="Trebuchet MS" w:cs="Trebuchet MS"/>
                <w:sz w:val="22"/>
                <w:szCs w:val="22"/>
                <w:lang w:val="en-US"/>
              </w:rPr>
            </w:pPr>
          </w:p>
        </w:tc>
        <w:tc>
          <w:tcPr>
            <w:tcW w:w="2160" w:type="dxa"/>
            <w:vAlign w:val="center"/>
          </w:tcPr>
          <w:p w14:paraId="4EC96EFC"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500</w:t>
            </w:r>
            <w:r w:rsidRPr="001E3D58">
              <w:rPr>
                <w:rFonts w:ascii="Trebuchet MS" w:eastAsia="Trebuchet MS" w:hAnsi="Trebuchet MS" w:cs="Trebuchet MS"/>
                <w:sz w:val="22"/>
                <w:szCs w:val="22"/>
                <w:lang w:val="en-US"/>
              </w:rPr>
              <w:t xml:space="preserve"> euro</w:t>
            </w:r>
          </w:p>
        </w:tc>
      </w:tr>
      <w:tr w:rsidR="003E78BA" w:rsidRPr="001E3D58" w14:paraId="3153A49C" w14:textId="77777777" w:rsidTr="003E78BA">
        <w:trPr>
          <w:trHeight w:val="500"/>
        </w:trPr>
        <w:tc>
          <w:tcPr>
            <w:tcW w:w="1710" w:type="dxa"/>
          </w:tcPr>
          <w:p w14:paraId="267D13DE" w14:textId="77777777" w:rsidR="003E78BA" w:rsidRPr="001E3D58" w:rsidRDefault="003E78BA"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3</w:t>
            </w:r>
          </w:p>
        </w:tc>
        <w:tc>
          <w:tcPr>
            <w:tcW w:w="1310" w:type="dxa"/>
            <w:vAlign w:val="center"/>
          </w:tcPr>
          <w:p w14:paraId="276FFBF9" w14:textId="77777777" w:rsidR="003E78BA" w:rsidRPr="0076588F"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1260" w:type="dxa"/>
          </w:tcPr>
          <w:p w14:paraId="0E224E82" w14:textId="77777777" w:rsidR="003E78BA" w:rsidRPr="00754C23"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000</w:t>
            </w:r>
            <w:r w:rsidR="00D5648A">
              <w:rPr>
                <w:rFonts w:ascii="Trebuchet MS" w:eastAsia="Trebuchet MS" w:hAnsi="Trebuchet MS" w:cs="Trebuchet MS"/>
                <w:sz w:val="22"/>
                <w:szCs w:val="22"/>
                <w:lang w:val="en-US"/>
              </w:rPr>
              <w:t xml:space="preserve"> euro</w:t>
            </w:r>
          </w:p>
        </w:tc>
        <w:tc>
          <w:tcPr>
            <w:tcW w:w="1530" w:type="dxa"/>
            <w:vAlign w:val="center"/>
          </w:tcPr>
          <w:p w14:paraId="552A9CE7"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1890" w:type="dxa"/>
            <w:vMerge/>
            <w:vAlign w:val="center"/>
          </w:tcPr>
          <w:p w14:paraId="5ED2354A" w14:textId="77777777" w:rsidR="003E78BA" w:rsidRPr="001E3D58" w:rsidRDefault="003E78BA" w:rsidP="003E78BA">
            <w:pPr>
              <w:spacing w:line="360" w:lineRule="auto"/>
              <w:jc w:val="center"/>
              <w:rPr>
                <w:rFonts w:ascii="Trebuchet MS" w:eastAsia="Trebuchet MS" w:hAnsi="Trebuchet MS" w:cs="Trebuchet MS"/>
                <w:sz w:val="22"/>
                <w:szCs w:val="22"/>
                <w:lang w:val="en-US"/>
              </w:rPr>
            </w:pPr>
          </w:p>
        </w:tc>
        <w:tc>
          <w:tcPr>
            <w:tcW w:w="2160" w:type="dxa"/>
            <w:vAlign w:val="center"/>
          </w:tcPr>
          <w:p w14:paraId="41533CE3" w14:textId="77777777" w:rsidR="003E78BA" w:rsidRPr="001E3D58" w:rsidRDefault="008D474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r w:rsidR="00D5648A">
              <w:rPr>
                <w:rFonts w:ascii="Trebuchet MS" w:eastAsia="Trebuchet MS" w:hAnsi="Trebuchet MS" w:cs="Trebuchet MS"/>
                <w:sz w:val="22"/>
                <w:szCs w:val="22"/>
                <w:lang w:val="en-US"/>
              </w:rPr>
              <w:t>,</w:t>
            </w:r>
            <w:r w:rsidR="003E78BA">
              <w:rPr>
                <w:rFonts w:ascii="Trebuchet MS" w:eastAsia="Trebuchet MS" w:hAnsi="Trebuchet MS" w:cs="Trebuchet MS"/>
                <w:sz w:val="22"/>
                <w:szCs w:val="22"/>
                <w:lang w:val="en-US"/>
              </w:rPr>
              <w:t>000</w:t>
            </w:r>
            <w:r w:rsidR="003E78BA" w:rsidRPr="001E3D58">
              <w:rPr>
                <w:rFonts w:ascii="Trebuchet MS" w:eastAsia="Trebuchet MS" w:hAnsi="Trebuchet MS" w:cs="Trebuchet MS"/>
                <w:sz w:val="22"/>
                <w:szCs w:val="22"/>
                <w:lang w:val="en-US"/>
              </w:rPr>
              <w:t xml:space="preserve"> euro</w:t>
            </w:r>
          </w:p>
        </w:tc>
      </w:tr>
    </w:tbl>
    <w:p w14:paraId="70DECDD5" w14:textId="77777777" w:rsidR="0013178C" w:rsidRDefault="0013178C" w:rsidP="0013178C">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the table </w:t>
      </w:r>
      <w:r w:rsidR="00915C7D">
        <w:rPr>
          <w:rFonts w:ascii="Trebuchet MS" w:eastAsia="Trebuchet MS" w:hAnsi="Trebuchet MS" w:cs="Trebuchet MS"/>
          <w:sz w:val="22"/>
          <w:szCs w:val="22"/>
          <w:lang w:val="en-US"/>
        </w:rPr>
        <w:t>3</w:t>
      </w:r>
      <w:r w:rsidR="008D474A">
        <w:rPr>
          <w:rFonts w:ascii="Trebuchet MS" w:eastAsia="Trebuchet MS" w:hAnsi="Trebuchet MS" w:cs="Trebuchet MS"/>
          <w:sz w:val="22"/>
          <w:szCs w:val="22"/>
          <w:lang w:val="en-US"/>
        </w:rPr>
        <w:t xml:space="preserve">, the price for the second equipment is higher than the one mentioned in the approved application form, which was in line with the ceiling at that moment. Since the revised ceilings did not comprise this item, its value is no longer binding. Considering the price for Equipment 3 was in reality lower than the ceilings and thus the budget per chapter is observed, </w:t>
      </w:r>
      <w:r w:rsidR="008D68B7">
        <w:rPr>
          <w:rFonts w:ascii="Trebuchet MS" w:eastAsia="Trebuchet MS" w:hAnsi="Trebuchet MS" w:cs="Trebuchet MS"/>
          <w:sz w:val="22"/>
          <w:szCs w:val="22"/>
          <w:lang w:val="en-US"/>
        </w:rPr>
        <w:t xml:space="preserve">thus </w:t>
      </w:r>
      <w:r w:rsidR="008D474A">
        <w:rPr>
          <w:rFonts w:ascii="Trebuchet MS" w:eastAsia="Trebuchet MS" w:hAnsi="Trebuchet MS" w:cs="Trebuchet MS"/>
          <w:sz w:val="22"/>
          <w:szCs w:val="22"/>
          <w:lang w:val="en-US"/>
        </w:rPr>
        <w:t>the entire amount</w:t>
      </w:r>
      <w:r w:rsidR="008D68B7">
        <w:rPr>
          <w:rFonts w:ascii="Trebuchet MS" w:eastAsia="Trebuchet MS" w:hAnsi="Trebuchet MS" w:cs="Trebuchet MS"/>
          <w:sz w:val="22"/>
          <w:szCs w:val="22"/>
          <w:lang w:val="en-US"/>
        </w:rPr>
        <w:t xml:space="preserve"> </w:t>
      </w:r>
      <w:r w:rsidR="00D5648A">
        <w:rPr>
          <w:rFonts w:ascii="Trebuchet MS" w:eastAsia="Trebuchet MS" w:hAnsi="Trebuchet MS" w:cs="Trebuchet MS"/>
          <w:sz w:val="22"/>
          <w:szCs w:val="22"/>
          <w:lang w:val="en-US"/>
        </w:rPr>
        <w:t xml:space="preserve">of equipment 2 </w:t>
      </w:r>
      <w:r w:rsidR="008D68B7">
        <w:rPr>
          <w:rFonts w:ascii="Trebuchet MS" w:eastAsia="Trebuchet MS" w:hAnsi="Trebuchet MS" w:cs="Trebuchet MS"/>
          <w:sz w:val="22"/>
          <w:szCs w:val="22"/>
          <w:lang w:val="en-US"/>
        </w:rPr>
        <w:t>is eligible</w:t>
      </w:r>
      <w:r w:rsidR="00D5648A">
        <w:rPr>
          <w:rFonts w:ascii="Trebuchet MS" w:eastAsia="Trebuchet MS" w:hAnsi="Trebuchet MS" w:cs="Trebuchet MS"/>
          <w:sz w:val="22"/>
          <w:szCs w:val="22"/>
          <w:lang w:val="en-US"/>
        </w:rPr>
        <w:t xml:space="preserve"> (4,500 Euro)</w:t>
      </w:r>
      <w:r w:rsidR="008D68B7">
        <w:rPr>
          <w:rFonts w:ascii="Trebuchet MS" w:eastAsia="Trebuchet MS" w:hAnsi="Trebuchet MS" w:cs="Trebuchet MS"/>
          <w:sz w:val="22"/>
          <w:szCs w:val="22"/>
          <w:lang w:val="en-US"/>
        </w:rPr>
        <w:t>. In case Equipment 3 would have been purchased at a price of 6</w:t>
      </w:r>
      <w:r w:rsidR="00D5648A">
        <w:rPr>
          <w:rFonts w:ascii="Trebuchet MS" w:eastAsia="Trebuchet MS" w:hAnsi="Trebuchet MS" w:cs="Trebuchet MS"/>
          <w:sz w:val="22"/>
          <w:szCs w:val="22"/>
          <w:lang w:val="en-US"/>
        </w:rPr>
        <w:t>,</w:t>
      </w:r>
      <w:r w:rsidR="008D68B7">
        <w:rPr>
          <w:rFonts w:ascii="Trebuchet MS" w:eastAsia="Trebuchet MS" w:hAnsi="Trebuchet MS" w:cs="Trebuchet MS"/>
          <w:sz w:val="22"/>
          <w:szCs w:val="22"/>
          <w:lang w:val="en-US"/>
        </w:rPr>
        <w:t>000 euro, than the overall budget would not have been observed (16.000 euro vs. 15.000 euro approved). In this case, 1.000 euro would have become non-eligible.</w:t>
      </w:r>
      <w:r w:rsidR="008D474A">
        <w:rPr>
          <w:rFonts w:ascii="Trebuchet MS" w:eastAsia="Trebuchet MS" w:hAnsi="Trebuchet MS" w:cs="Trebuchet MS"/>
          <w:sz w:val="22"/>
          <w:szCs w:val="22"/>
          <w:lang w:val="en-US"/>
        </w:rPr>
        <w:t xml:space="preserve"> </w:t>
      </w:r>
    </w:p>
    <w:p w14:paraId="7F1C4168" w14:textId="77777777" w:rsidR="00340F66" w:rsidRDefault="00340F66" w:rsidP="0013178C">
      <w:pPr>
        <w:spacing w:before="120" w:line="360" w:lineRule="auto"/>
        <w:jc w:val="both"/>
        <w:rPr>
          <w:rFonts w:ascii="Trebuchet MS" w:eastAsia="Trebuchet MS" w:hAnsi="Trebuchet MS" w:cs="Trebuchet MS"/>
          <w:sz w:val="22"/>
          <w:szCs w:val="22"/>
          <w:lang w:val="en-US"/>
        </w:rPr>
      </w:pPr>
    </w:p>
    <w:p w14:paraId="2E8B6A6D" w14:textId="1FFE6A7D" w:rsidR="0013178C" w:rsidRPr="001E3D58" w:rsidRDefault="00340F66">
      <w:pPr>
        <w:spacing w:before="120" w:line="360" w:lineRule="auto"/>
        <w:jc w:val="both"/>
        <w:rPr>
          <w:rFonts w:ascii="Trebuchet MS" w:eastAsia="Trebuchet MS" w:hAnsi="Trebuchet MS" w:cs="Trebuchet MS"/>
          <w:sz w:val="22"/>
          <w:szCs w:val="22"/>
          <w:lang w:val="en-US"/>
        </w:rPr>
      </w:pPr>
      <w:r w:rsidRPr="008361FA">
        <w:rPr>
          <w:rFonts w:ascii="Trebuchet MS" w:eastAsia="Trebuchet MS" w:hAnsi="Trebuchet MS" w:cs="Trebuchet MS"/>
          <w:b/>
          <w:sz w:val="22"/>
          <w:szCs w:val="22"/>
          <w:lang w:val="en-US"/>
        </w:rPr>
        <w:t>Please bear in mind that not observing the general public procurement principles may lead to the uneligibili</w:t>
      </w:r>
      <w:r w:rsidR="00967555" w:rsidRPr="00967555">
        <w:rPr>
          <w:rFonts w:ascii="Trebuchet MS" w:eastAsia="Trebuchet MS" w:hAnsi="Trebuchet MS" w:cs="Trebuchet MS"/>
          <w:b/>
          <w:sz w:val="22"/>
          <w:szCs w:val="22"/>
          <w:lang w:val="en-US"/>
        </w:rPr>
        <w:t>yt of expenditures, even if these expenditures</w:t>
      </w:r>
      <w:r w:rsidRPr="008361FA">
        <w:rPr>
          <w:rFonts w:ascii="Trebuchet MS" w:eastAsia="Trebuchet MS" w:hAnsi="Trebuchet MS" w:cs="Trebuchet MS"/>
          <w:b/>
          <w:sz w:val="22"/>
          <w:szCs w:val="22"/>
          <w:lang w:val="en-US"/>
        </w:rPr>
        <w:t xml:space="preserve"> observe the ceilings. Observing the procurement rules is mandatory! </w:t>
      </w:r>
    </w:p>
    <w:p w14:paraId="357EAFCA" w14:textId="77777777" w:rsidR="003367EC" w:rsidRPr="003367EC" w:rsidRDefault="00915FA4" w:rsidP="003367EC">
      <w:pPr>
        <w:keepNext/>
        <w:pBdr>
          <w:bottom w:val="single" w:sz="4" w:space="1" w:color="000000"/>
        </w:pBdr>
        <w:tabs>
          <w:tab w:val="left" w:pos="9923"/>
        </w:tabs>
        <w:spacing w:before="600" w:after="120" w:line="360" w:lineRule="auto"/>
        <w:jc w:val="center"/>
        <w:outlineLvl w:val="0"/>
        <w:rPr>
          <w:rFonts w:ascii="Trebuchet MS" w:eastAsia="Trebuchet MS" w:hAnsi="Trebuchet MS" w:cs="Trebuchet MS"/>
          <w:b/>
          <w:sz w:val="28"/>
          <w:szCs w:val="28"/>
          <w:lang w:val="en-US"/>
        </w:rPr>
      </w:pPr>
      <w:bookmarkStart w:id="9" w:name="_2s8eyo1" w:colFirst="0" w:colLast="0"/>
      <w:bookmarkEnd w:id="9"/>
      <w:r>
        <w:rPr>
          <w:rFonts w:ascii="Trebuchet MS" w:eastAsia="Trebuchet MS" w:hAnsi="Trebuchet MS" w:cs="Trebuchet MS"/>
          <w:b/>
          <w:sz w:val="28"/>
          <w:szCs w:val="28"/>
          <w:lang w:val="en-US"/>
        </w:rPr>
        <w:t>6</w:t>
      </w:r>
      <w:r w:rsidR="003367EC" w:rsidRPr="003367EC">
        <w:rPr>
          <w:rFonts w:ascii="Trebuchet MS" w:eastAsia="Trebuchet MS" w:hAnsi="Trebuchet MS" w:cs="Trebuchet MS"/>
          <w:b/>
          <w:sz w:val="28"/>
          <w:szCs w:val="28"/>
          <w:lang w:val="en-US"/>
        </w:rPr>
        <w:t>. Budget. Advance. Changes in budget</w:t>
      </w:r>
    </w:p>
    <w:p w14:paraId="582AAA34"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p>
    <w:p w14:paraId="77D07437"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General remarks. </w:t>
      </w:r>
    </w:p>
    <w:p w14:paraId="13074E54"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Project budget is the one from the approved application form. The budget is general and refers to 7 large categories of expenditure (6 for soft projects):</w:t>
      </w:r>
    </w:p>
    <w:p w14:paraId="1A54B92B"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Travel and accommodation</w:t>
      </w:r>
    </w:p>
    <w:p w14:paraId="3F50797E"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External expertise and services</w:t>
      </w:r>
    </w:p>
    <w:p w14:paraId="0D51AC92"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Equipment</w:t>
      </w:r>
    </w:p>
    <w:p w14:paraId="11560FB2"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Infrastructure and works (if the case)</w:t>
      </w:r>
    </w:p>
    <w:p w14:paraId="2DA4CB0D"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Project preparation</w:t>
      </w:r>
    </w:p>
    <w:p w14:paraId="260E6BB8"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Staff costs</w:t>
      </w:r>
    </w:p>
    <w:p w14:paraId="12473BF3"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Office and administrative costs</w:t>
      </w:r>
    </w:p>
    <w:p w14:paraId="51D3A567" w14:textId="77777777" w:rsidR="003367EC" w:rsidRPr="003367EC" w:rsidRDefault="003367EC" w:rsidP="003367EC">
      <w:pPr>
        <w:pBdr>
          <w:top w:val="single" w:sz="4" w:space="1" w:color="000000"/>
          <w:left w:val="single" w:sz="4" w:space="4" w:color="000000"/>
          <w:bottom w:val="single" w:sz="4" w:space="1" w:color="000000"/>
          <w:right w:val="single" w:sz="4" w:space="4" w:color="000000"/>
        </w:pBdr>
        <w:spacing w:before="120" w:after="120" w:line="360" w:lineRule="auto"/>
        <w:ind w:left="90"/>
        <w:contextualSpacing/>
        <w:jc w:val="both"/>
        <w:rPr>
          <w:rFonts w:ascii="Trebuchet MS" w:eastAsia="Trebuchet MS" w:hAnsi="Trebuchet MS" w:cs="Trebuchet MS"/>
          <w:i/>
          <w:sz w:val="22"/>
          <w:szCs w:val="22"/>
          <w:lang w:val="en-US"/>
        </w:rPr>
      </w:pPr>
      <w:r w:rsidRPr="003367EC">
        <w:rPr>
          <w:rFonts w:ascii="Trebuchet MS" w:eastAsia="Trebuchet MS" w:hAnsi="Trebuchet MS" w:cs="Trebuchet MS"/>
          <w:i/>
          <w:sz w:val="22"/>
          <w:szCs w:val="22"/>
          <w:lang w:val="en-US"/>
        </w:rPr>
        <w:t xml:space="preserve">Up to the decision of each beneficiary, detailed budgets can be used at project level as an internal project management tool, but they are not officially requested by the management structures of the programme, neither during project submission, nor during project implementation! </w:t>
      </w:r>
    </w:p>
    <w:p w14:paraId="3F7D4F3D" w14:textId="77777777" w:rsidR="003367EC" w:rsidRPr="003367EC" w:rsidRDefault="003367EC" w:rsidP="003367EC">
      <w:pPr>
        <w:spacing w:before="120" w:after="120" w:line="360" w:lineRule="auto"/>
        <w:jc w:val="both"/>
        <w:rPr>
          <w:rFonts w:ascii="Trebuchet MS" w:eastAsia="Trebuchet MS" w:hAnsi="Trebuchet MS" w:cs="Trebuchet MS"/>
          <w:i/>
          <w:sz w:val="22"/>
          <w:szCs w:val="22"/>
          <w:lang w:val="en-US"/>
        </w:rPr>
      </w:pPr>
      <w:r w:rsidRPr="003367EC">
        <w:rPr>
          <w:rFonts w:ascii="Trebuchet MS" w:eastAsia="Trebuchet MS" w:hAnsi="Trebuchet MS" w:cs="Trebuchet MS"/>
          <w:sz w:val="22"/>
          <w:szCs w:val="22"/>
          <w:lang w:val="en-US"/>
        </w:rPr>
        <w:t xml:space="preserve">The programme uses simplified call options for categories 6 and 7 (except for Priority axes 4 and 5). The applicable flat rate/s </w:t>
      </w:r>
      <w:r w:rsidRPr="003367EC">
        <w:rPr>
          <w:rFonts w:ascii="Trebuchet MS" w:eastAsia="Trebuchet MS" w:hAnsi="Trebuchet MS" w:cs="Trebuchet MS"/>
          <w:b/>
          <w:sz w:val="22"/>
          <w:szCs w:val="22"/>
          <w:lang w:val="en-US"/>
        </w:rPr>
        <w:t xml:space="preserve">will remain unchanged during the entire project duration </w:t>
      </w:r>
      <w:r w:rsidRPr="003367EC">
        <w:rPr>
          <w:rFonts w:ascii="Trebuchet MS" w:eastAsia="Trebuchet MS" w:hAnsi="Trebuchet MS" w:cs="Trebuchet MS"/>
          <w:sz w:val="22"/>
          <w:szCs w:val="22"/>
          <w:lang w:val="en-US"/>
        </w:rPr>
        <w:t xml:space="preserve">(see also </w:t>
      </w:r>
      <w:hyperlink w:anchor="_17dp8vu">
        <w:r w:rsidRPr="003367EC">
          <w:rPr>
            <w:rFonts w:ascii="Trebuchet MS" w:eastAsia="Trebuchet MS" w:hAnsi="Trebuchet MS" w:cs="Trebuchet MS"/>
            <w:color w:val="0000FF"/>
            <w:sz w:val="22"/>
            <w:szCs w:val="22"/>
            <w:u w:val="single"/>
            <w:lang w:val="en-US"/>
          </w:rPr>
          <w:t xml:space="preserve">Chapter </w:t>
        </w:r>
        <w:r w:rsidR="00634ADC">
          <w:rPr>
            <w:rFonts w:ascii="Trebuchet MS" w:eastAsia="Trebuchet MS" w:hAnsi="Trebuchet MS" w:cs="Trebuchet MS"/>
            <w:color w:val="0000FF"/>
            <w:sz w:val="22"/>
            <w:szCs w:val="22"/>
            <w:u w:val="single"/>
            <w:lang w:val="en-US"/>
          </w:rPr>
          <w:t>7</w:t>
        </w:r>
        <w:r w:rsidRPr="003367EC">
          <w:rPr>
            <w:rFonts w:ascii="Trebuchet MS" w:eastAsia="Trebuchet MS" w:hAnsi="Trebuchet MS" w:cs="Trebuchet MS"/>
            <w:color w:val="0000FF"/>
            <w:sz w:val="22"/>
            <w:szCs w:val="22"/>
            <w:u w:val="single"/>
            <w:lang w:val="en-US"/>
          </w:rPr>
          <w:t>. Simplified Costs</w:t>
        </w:r>
      </w:hyperlink>
      <w:r w:rsidRPr="003367EC">
        <w:rPr>
          <w:rFonts w:ascii="Trebuchet MS" w:eastAsia="Trebuchet MS" w:hAnsi="Trebuchet MS" w:cs="Trebuchet MS"/>
          <w:sz w:val="22"/>
          <w:szCs w:val="22"/>
          <w:lang w:val="en-US"/>
        </w:rPr>
        <w:t xml:space="preserve">). </w:t>
      </w:r>
    </w:p>
    <w:p w14:paraId="4555A370" w14:textId="77777777" w:rsidR="003367EC" w:rsidRPr="003367EC" w:rsidRDefault="003367EC" w:rsidP="003367EC">
      <w:pPr>
        <w:spacing w:before="24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The budgets of the approved projects are financed in proportion of:</w:t>
      </w:r>
    </w:p>
    <w:p w14:paraId="016BD615" w14:textId="77777777" w:rsidR="003367EC" w:rsidRPr="003367EC" w:rsidRDefault="003367EC" w:rsidP="003367EC">
      <w:pPr>
        <w:numPr>
          <w:ilvl w:val="0"/>
          <w:numId w:val="53"/>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maximum 85% from ERDF, as calculated by eMS;</w:t>
      </w:r>
    </w:p>
    <w:p w14:paraId="2100A7AA" w14:textId="77777777" w:rsidR="003367EC" w:rsidRPr="003367EC" w:rsidRDefault="003367EC" w:rsidP="003367EC">
      <w:pPr>
        <w:numPr>
          <w:ilvl w:val="0"/>
          <w:numId w:val="53"/>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 xml:space="preserve">Maximum 13% of partner eligible budget from national Romanian/Bulgarian co-financing </w:t>
      </w:r>
      <w:r w:rsidRPr="003367EC">
        <w:rPr>
          <w:rFonts w:ascii="Trebuchet MS" w:eastAsia="Trebuchet MS" w:hAnsi="Trebuchet MS" w:cs="Trebuchet MS"/>
          <w:sz w:val="22"/>
          <w:szCs w:val="22"/>
          <w:lang w:val="en-US"/>
        </w:rPr>
        <w:lastRenderedPageBreak/>
        <w:t>(86.66% from the rest of 15%, the other than the 85% ERDF, as calculated by eMS);</w:t>
      </w:r>
    </w:p>
    <w:p w14:paraId="312CFBE7" w14:textId="77777777" w:rsidR="003367EC" w:rsidRPr="003367EC" w:rsidRDefault="003367EC" w:rsidP="003367EC">
      <w:pPr>
        <w:numPr>
          <w:ilvl w:val="0"/>
          <w:numId w:val="53"/>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Minimum 2% of partner eligible budget- own contribution of the beneficiary (13.34% from the rest of 15%, the other than the 85% ERDF, as calcultated by eMS).</w:t>
      </w:r>
    </w:p>
    <w:p w14:paraId="25C8956A"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Advance. </w:t>
      </w:r>
    </w:p>
    <w:p w14:paraId="1B18C017" w14:textId="77777777" w:rsidR="003367EC" w:rsidRPr="003367EC" w:rsidRDefault="003367EC" w:rsidP="003367EC">
      <w:pPr>
        <w:spacing w:before="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Advance can be granted by each Members State, from national co-financing, namely: </w:t>
      </w:r>
    </w:p>
    <w:p w14:paraId="1F8DF382" w14:textId="77777777" w:rsidR="003367EC" w:rsidRPr="003367EC" w:rsidRDefault="003367EC" w:rsidP="003367EC">
      <w:pPr>
        <w:numPr>
          <w:ilvl w:val="0"/>
          <w:numId w:val="55"/>
        </w:numPr>
        <w:spacing w:before="120" w:line="360" w:lineRule="auto"/>
        <w:ind w:left="714" w:hanging="357"/>
        <w:jc w:val="both"/>
        <w:rPr>
          <w:sz w:val="22"/>
          <w:szCs w:val="22"/>
          <w:lang w:val="en-US"/>
        </w:rPr>
      </w:pPr>
      <w:r w:rsidRPr="003367EC">
        <w:rPr>
          <w:rFonts w:ascii="Trebuchet MS" w:eastAsia="Trebuchet MS" w:hAnsi="Trebuchet MS" w:cs="Trebuchet MS"/>
          <w:sz w:val="22"/>
          <w:szCs w:val="22"/>
          <w:lang w:val="en-US"/>
        </w:rPr>
        <w:t>60% from the maximum 13% (national co-financing) for Romanian beneficiaries;</w:t>
      </w:r>
    </w:p>
    <w:p w14:paraId="23C38673" w14:textId="77777777" w:rsidR="003367EC" w:rsidRPr="003367EC" w:rsidRDefault="003367EC" w:rsidP="003367EC">
      <w:pPr>
        <w:numPr>
          <w:ilvl w:val="0"/>
          <w:numId w:val="55"/>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80% from the maximum 13% (national co-financing) for Bulgarian beneficiaries.</w:t>
      </w:r>
    </w:p>
    <w:p w14:paraId="1F09BF29" w14:textId="77777777" w:rsidR="003367EC" w:rsidRPr="003367EC" w:rsidRDefault="003367EC" w:rsidP="003367EC">
      <w:pPr>
        <w:spacing w:line="360" w:lineRule="auto"/>
        <w:jc w:val="both"/>
        <w:rPr>
          <w:sz w:val="22"/>
          <w:szCs w:val="22"/>
          <w:lang w:val="en-US"/>
        </w:rPr>
      </w:pPr>
      <w:r w:rsidRPr="003367EC">
        <w:rPr>
          <w:rFonts w:ascii="Trebuchet MS" w:eastAsia="Trebuchet MS" w:hAnsi="Trebuchet MS" w:cs="Trebuchet MS"/>
          <w:sz w:val="22"/>
          <w:szCs w:val="22"/>
          <w:lang w:val="en-US"/>
        </w:rPr>
        <w:t xml:space="preserve">The templates for requesting advance are available on the Programme website </w:t>
      </w:r>
      <w:hyperlink r:id="rId32" w:history="1">
        <w:r w:rsidRPr="003367EC">
          <w:rPr>
            <w:rFonts w:ascii="Trebuchet MS" w:eastAsia="Trebuchet MS" w:hAnsi="Trebuchet MS" w:cs="Trebuchet MS"/>
            <w:color w:val="0563C1" w:themeColor="hyperlink"/>
            <w:sz w:val="22"/>
            <w:szCs w:val="22"/>
            <w:u w:val="single"/>
            <w:lang w:val="en-US"/>
          </w:rPr>
          <w:t>www.interregrobg.eu</w:t>
        </w:r>
      </w:hyperlink>
      <w:r w:rsidRPr="003367EC">
        <w:rPr>
          <w:rFonts w:ascii="Trebuchet MS" w:eastAsia="Trebuchet MS" w:hAnsi="Trebuchet MS" w:cs="Trebuchet MS"/>
          <w:sz w:val="22"/>
          <w:szCs w:val="22"/>
          <w:lang w:val="en-US"/>
        </w:rPr>
        <w:t xml:space="preserve"> (section Templates) and also are annexed here. Each beneficiary is responsible for requesting its advance. </w:t>
      </w:r>
    </w:p>
    <w:p w14:paraId="53F74DC4" w14:textId="77777777" w:rsidR="003367EC" w:rsidRPr="003367EC" w:rsidRDefault="003367EC" w:rsidP="003367EC">
      <w:pPr>
        <w:spacing w:before="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Project costs are to be supported by the beneficiaries until they are reimbursed by the Programme (see also Chapter 1</w:t>
      </w:r>
      <w:r w:rsidR="004443A3">
        <w:rPr>
          <w:rFonts w:ascii="Trebuchet MS" w:eastAsia="Trebuchet MS" w:hAnsi="Trebuchet MS" w:cs="Trebuchet MS"/>
          <w:sz w:val="22"/>
          <w:szCs w:val="22"/>
          <w:lang w:val="en-US"/>
        </w:rPr>
        <w:t>5</w:t>
      </w:r>
      <w:r w:rsidRPr="003367EC">
        <w:rPr>
          <w:rFonts w:ascii="Trebuchet MS" w:eastAsia="Trebuchet MS" w:hAnsi="Trebuchet MS" w:cs="Trebuchet MS"/>
          <w:sz w:val="22"/>
          <w:szCs w:val="22"/>
          <w:lang w:val="en-US"/>
        </w:rPr>
        <w:t xml:space="preserve">. </w:t>
      </w:r>
      <w:r w:rsidR="004443A3">
        <w:rPr>
          <w:rFonts w:ascii="Trebuchet MS" w:eastAsia="Trebuchet MS" w:hAnsi="Trebuchet MS" w:cs="Trebuchet MS"/>
          <w:sz w:val="22"/>
          <w:szCs w:val="22"/>
          <w:lang w:val="en-US"/>
        </w:rPr>
        <w:t xml:space="preserve">eMS </w:t>
      </w:r>
      <w:r w:rsidRPr="003367EC">
        <w:rPr>
          <w:rFonts w:ascii="Trebuchet MS" w:eastAsia="Trebuchet MS" w:hAnsi="Trebuchet MS" w:cs="Trebuchet MS"/>
          <w:sz w:val="22"/>
          <w:szCs w:val="22"/>
          <w:lang w:val="en-US"/>
        </w:rPr>
        <w:t>Project reports).</w:t>
      </w:r>
    </w:p>
    <w:p w14:paraId="516F2D6F" w14:textId="77777777" w:rsidR="003367EC" w:rsidRPr="003367EC" w:rsidRDefault="003367EC" w:rsidP="003367EC">
      <w:pPr>
        <w:spacing w:before="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Expenditures outside the eligible area. </w:t>
      </w:r>
    </w:p>
    <w:p w14:paraId="312ED996"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budget of applicants located </w:t>
      </w:r>
      <w:r w:rsidRPr="003367EC">
        <w:rPr>
          <w:rFonts w:ascii="Trebuchet MS" w:eastAsia="Trebuchet MS" w:hAnsi="Trebuchet MS" w:cs="Trebuchet MS"/>
          <w:b/>
          <w:sz w:val="22"/>
          <w:szCs w:val="22"/>
          <w:lang w:val="en-US"/>
        </w:rPr>
        <w:t>outside the eligible area</w:t>
      </w:r>
      <w:r w:rsidRPr="003367EC">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 Also, irrespective of the location of a beneficiary the project activities that take part outside the eligible area cannot exceed 20% from the total eligible budget of the project.</w:t>
      </w:r>
    </w:p>
    <w:p w14:paraId="6D5E164C" w14:textId="77777777" w:rsidR="003367EC" w:rsidRPr="003367EC" w:rsidRDefault="003367EC" w:rsidP="003367E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application form is approved as such, but changes in budget may appear in implementation, therefore constantly monitor the above mentioned rules. </w:t>
      </w:r>
    </w:p>
    <w:p w14:paraId="4D8A5466" w14:textId="77777777" w:rsidR="003367EC" w:rsidRPr="003367EC" w:rsidRDefault="003367EC" w:rsidP="003367EC">
      <w:pPr>
        <w:spacing w:before="120" w:line="360" w:lineRule="auto"/>
        <w:jc w:val="both"/>
        <w:rPr>
          <w:rFonts w:ascii="Trebuchet MS" w:eastAsia="Trebuchet MS" w:hAnsi="Trebuchet MS" w:cs="Trebuchet MS"/>
          <w:b/>
          <w:sz w:val="22"/>
          <w:szCs w:val="22"/>
          <w:u w:val="single"/>
          <w:lang w:val="en-US"/>
        </w:rPr>
      </w:pPr>
    </w:p>
    <w:p w14:paraId="4ED4B162" w14:textId="77777777" w:rsidR="003367EC" w:rsidRPr="003367EC" w:rsidRDefault="003367EC" w:rsidP="003367EC">
      <w:pPr>
        <w:spacing w:before="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Changes in budget. </w:t>
      </w:r>
    </w:p>
    <w:p w14:paraId="50A5DEC2" w14:textId="456326BE" w:rsidR="003367EC" w:rsidRPr="003367EC" w:rsidRDefault="003367EC" w:rsidP="008F5E16">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Flexibility within the categories of expenditures 1, 2 , 3</w:t>
      </w:r>
      <w:ins w:id="10" w:author="florin.hodorog@brct" w:date="2018-10-17T15:10:00Z">
        <w:r w:rsidR="008F5E16">
          <w:rPr>
            <w:rFonts w:ascii="Trebuchet MS" w:eastAsia="Trebuchet MS" w:hAnsi="Trebuchet MS" w:cs="Trebuchet MS"/>
            <w:sz w:val="22"/>
            <w:szCs w:val="22"/>
            <w:lang w:val="en-US"/>
          </w:rPr>
          <w:t xml:space="preserve"> </w:t>
        </w:r>
      </w:ins>
      <w:del w:id="11" w:author="florin.hodorog@brct" w:date="2018-10-17T15:11:00Z">
        <w:r w:rsidRPr="003367EC" w:rsidDel="008F5E16">
          <w:rPr>
            <w:rFonts w:ascii="Trebuchet MS" w:eastAsia="Trebuchet MS" w:hAnsi="Trebuchet MS" w:cs="Trebuchet MS"/>
            <w:sz w:val="22"/>
            <w:szCs w:val="22"/>
            <w:lang w:val="en-US"/>
          </w:rPr>
          <w:delText xml:space="preserve"> </w:delText>
        </w:r>
      </w:del>
      <w:ins w:id="12" w:author="florin.hodorog@brct" w:date="2018-10-17T15:11:00Z">
        <w:r w:rsidR="008F5E16" w:rsidRPr="008F5E16">
          <w:rPr>
            <w:rFonts w:ascii="Trebuchet MS" w:eastAsia="Trebuchet MS" w:hAnsi="Trebuchet MS" w:cs="Trebuchet MS"/>
            <w:b/>
            <w:bCs/>
            <w:sz w:val="22"/>
            <w:szCs w:val="22"/>
            <w:lang w:val="en-US"/>
          </w:rPr>
          <w:t xml:space="preserve">(Travel and accommodation, External expertise and services, Equipment) </w:t>
        </w:r>
      </w:ins>
      <w:r w:rsidRPr="003367EC">
        <w:rPr>
          <w:rFonts w:ascii="Trebuchet MS" w:eastAsia="Trebuchet MS" w:hAnsi="Trebuchet MS" w:cs="Trebuchet MS"/>
          <w:sz w:val="22"/>
          <w:szCs w:val="22"/>
          <w:lang w:val="en-US"/>
        </w:rPr>
        <w:t>is grante</w:t>
      </w:r>
      <w:bookmarkStart w:id="13" w:name="_GoBack"/>
      <w:bookmarkEnd w:id="13"/>
      <w:r w:rsidRPr="003367EC">
        <w:rPr>
          <w:rFonts w:ascii="Trebuchet MS" w:eastAsia="Trebuchet MS" w:hAnsi="Trebuchet MS" w:cs="Trebuchet MS"/>
          <w:sz w:val="22"/>
          <w:szCs w:val="22"/>
          <w:lang w:val="en-US"/>
        </w:rPr>
        <w:t xml:space="preserve">d to the beneficiaries, </w:t>
      </w:r>
      <w:r w:rsidRPr="003367EC">
        <w:rPr>
          <w:rFonts w:ascii="Trebuchet MS" w:eastAsia="Trebuchet MS" w:hAnsi="Trebuchet MS" w:cs="Trebuchet MS"/>
          <w:b/>
          <w:sz w:val="22"/>
          <w:szCs w:val="22"/>
          <w:lang w:val="en-US"/>
        </w:rPr>
        <w:t>no matter the way that the budgeted amounts were initially justified during assessment phase</w:t>
      </w:r>
      <w:r w:rsidRPr="003367EC">
        <w:rPr>
          <w:rFonts w:ascii="Trebuchet MS" w:eastAsia="Trebuchet MS" w:hAnsi="Trebuchet MS" w:cs="Trebuchet MS"/>
          <w:sz w:val="22"/>
          <w:szCs w:val="22"/>
          <w:lang w:val="en-US"/>
        </w:rPr>
        <w:t>, as long as the following conditions are met:</w:t>
      </w:r>
    </w:p>
    <w:p w14:paraId="065F905F"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minimum requirements for technical characteristics are respected according to approved application form (when launching the procurement); </w:t>
      </w:r>
    </w:p>
    <w:p w14:paraId="1B324276"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lastRenderedPageBreak/>
        <w:t>the number of equipment/description of necessary services/works from the description of activities is observed and correlation with activities is clear for all costs.</w:t>
      </w:r>
    </w:p>
    <w:p w14:paraId="722C7A50"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budget chapter is not exceeded (even the final unit price for different items may vary compared to the amount used for justifying the budget during assessment phase).</w:t>
      </w:r>
    </w:p>
    <w:p w14:paraId="2F5D39E9"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national and European legislation as well as the other Programme rules on procurement are observed. </w:t>
      </w:r>
    </w:p>
    <w:p w14:paraId="26837A62" w14:textId="77777777" w:rsidR="003367EC" w:rsidRPr="003367EC" w:rsidRDefault="003367EC" w:rsidP="003367EC">
      <w:pPr>
        <w:spacing w:before="120" w:after="120" w:line="360" w:lineRule="auto"/>
        <w:jc w:val="both"/>
        <w:rPr>
          <w:rFonts w:ascii="Trebuchet MS" w:eastAsia="Trebuchet MS" w:hAnsi="Trebuchet MS" w:cs="Trebuchet MS"/>
          <w:b/>
          <w:sz w:val="22"/>
          <w:szCs w:val="22"/>
          <w:lang w:val="en-US"/>
        </w:rPr>
      </w:pPr>
      <w:r w:rsidRPr="003367EC">
        <w:rPr>
          <w:rFonts w:ascii="Trebuchet MS" w:eastAsia="Trebuchet MS" w:hAnsi="Trebuchet MS" w:cs="Trebuchet MS"/>
          <w:b/>
          <w:sz w:val="22"/>
          <w:szCs w:val="22"/>
          <w:lang w:val="en-US"/>
        </w:rPr>
        <w:t xml:space="preserve">The abovementioned conditions are cumulative. </w:t>
      </w:r>
    </w:p>
    <w:p w14:paraId="1CFADA2B"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you wish to </w:t>
      </w:r>
      <w:r w:rsidRPr="003367EC">
        <w:rPr>
          <w:rFonts w:ascii="Trebuchet MS" w:eastAsia="Trebuchet MS" w:hAnsi="Trebuchet MS" w:cs="Trebuchet MS"/>
          <w:b/>
          <w:sz w:val="22"/>
          <w:szCs w:val="22"/>
          <w:lang w:val="en-US"/>
        </w:rPr>
        <w:t xml:space="preserve">lower </w:t>
      </w:r>
      <w:r w:rsidRPr="003367EC">
        <w:rPr>
          <w:rFonts w:ascii="Trebuchet MS" w:eastAsia="Trebuchet MS" w:hAnsi="Trebuchet MS" w:cs="Trebuchet MS"/>
          <w:sz w:val="22"/>
          <w:szCs w:val="22"/>
          <w:lang w:val="en-US"/>
        </w:rPr>
        <w:t xml:space="preserve">the minimum technical characteristics </w:t>
      </w:r>
      <w:r w:rsidRPr="003367EC">
        <w:rPr>
          <w:rFonts w:ascii="Trebuchet MS" w:eastAsia="Trebuchet MS" w:hAnsi="Trebuchet MS" w:cs="Trebuchet MS"/>
          <w:b/>
          <w:sz w:val="22"/>
          <w:szCs w:val="22"/>
          <w:lang w:val="en-US"/>
        </w:rPr>
        <w:t>from the approved application form</w:t>
      </w:r>
      <w:r w:rsidRPr="003367EC">
        <w:rPr>
          <w:rFonts w:ascii="Trebuchet MS" w:eastAsia="Trebuchet MS" w:hAnsi="Trebuchet MS" w:cs="Trebuchet MS"/>
          <w:sz w:val="22"/>
          <w:szCs w:val="22"/>
          <w:lang w:val="en-US"/>
        </w:rPr>
        <w:t xml:space="preserve">, you need to submit an addendum and the due justification. </w:t>
      </w:r>
    </w:p>
    <w:p w14:paraId="5E9071EB"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the technical characteristics are mentioned only in the 3 offers (not in the application form), they are not binding in implementation. However, conditions 2-4 from above must be observed. In case the technical characteristics are identical to the ones in the ceilings, the ceiling applies, irrespective if it was mentioned or not in the approved application form. </w:t>
      </w:r>
    </w:p>
    <w:p w14:paraId="666F3D74" w14:textId="77777777" w:rsidR="003367EC" w:rsidRPr="003367EC" w:rsidRDefault="003367EC" w:rsidP="003367EC">
      <w:pPr>
        <w:spacing w:before="24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b/>
          <w:sz w:val="22"/>
          <w:szCs w:val="22"/>
          <w:lang w:val="en-US"/>
        </w:rPr>
        <w:t>Any other changes within the project budget,</w:t>
      </w:r>
      <w:r w:rsidRPr="003367EC">
        <w:rPr>
          <w:rFonts w:ascii="Trebuchet MS" w:eastAsia="Trebuchet MS" w:hAnsi="Trebuchet MS" w:cs="Trebuchet MS"/>
          <w:sz w:val="22"/>
          <w:szCs w:val="22"/>
          <w:lang w:val="en-US"/>
        </w:rPr>
        <w:t xml:space="preserve"> including budget reallocation between project beneficiaries </w:t>
      </w:r>
      <w:r w:rsidRPr="003367EC">
        <w:rPr>
          <w:rFonts w:ascii="Trebuchet MS" w:eastAsia="Trebuchet MS" w:hAnsi="Trebuchet MS" w:cs="Trebuchet MS"/>
          <w:b/>
          <w:sz w:val="22"/>
          <w:szCs w:val="22"/>
          <w:lang w:val="en-US"/>
        </w:rPr>
        <w:t>are considered substantial changes</w:t>
      </w:r>
      <w:r w:rsidRPr="003367EC">
        <w:rPr>
          <w:rFonts w:ascii="Trebuchet MS" w:eastAsia="Trebuchet MS" w:hAnsi="Trebuchet MS" w:cs="Trebuchet MS"/>
          <w:sz w:val="22"/>
          <w:szCs w:val="22"/>
          <w:lang w:val="en-US"/>
        </w:rPr>
        <w:t xml:space="preserve"> in the content of the project </w:t>
      </w:r>
      <w:r w:rsidRPr="003367EC">
        <w:rPr>
          <w:rFonts w:ascii="Trebuchet MS" w:eastAsia="Trebuchet MS" w:hAnsi="Trebuchet MS" w:cs="Trebuchet MS"/>
          <w:b/>
          <w:sz w:val="22"/>
          <w:szCs w:val="22"/>
          <w:lang w:val="en-US"/>
        </w:rPr>
        <w:t>and will be</w:t>
      </w:r>
      <w:r w:rsidRPr="003367EC">
        <w:rPr>
          <w:rFonts w:ascii="Trebuchet MS" w:eastAsia="Trebuchet MS" w:hAnsi="Trebuchet MS" w:cs="Trebuchet MS"/>
          <w:sz w:val="22"/>
          <w:szCs w:val="22"/>
          <w:lang w:val="en-US"/>
        </w:rPr>
        <w:t xml:space="preserve"> </w:t>
      </w:r>
      <w:r w:rsidRPr="003367EC">
        <w:rPr>
          <w:rFonts w:ascii="Trebuchet MS" w:eastAsia="Trebuchet MS" w:hAnsi="Trebuchet MS" w:cs="Trebuchet MS"/>
          <w:b/>
          <w:sz w:val="22"/>
          <w:szCs w:val="22"/>
          <w:lang w:val="en-US"/>
        </w:rPr>
        <w:t>subject to an addendum</w:t>
      </w:r>
      <w:r w:rsidRPr="003367EC">
        <w:rPr>
          <w:rFonts w:ascii="Trebuchet MS" w:eastAsia="Trebuchet MS" w:hAnsi="Trebuchet MS" w:cs="Trebuchet MS"/>
          <w:sz w:val="22"/>
          <w:szCs w:val="22"/>
          <w:lang w:val="en-US"/>
        </w:rPr>
        <w:t xml:space="preserve"> to the contract (see also </w:t>
      </w:r>
      <w:hyperlink w:anchor="_1ci93xb">
        <w:r w:rsidRPr="003367EC">
          <w:rPr>
            <w:rFonts w:ascii="Trebuchet MS" w:eastAsia="Trebuchet MS" w:hAnsi="Trebuchet MS" w:cs="Trebuchet MS"/>
            <w:color w:val="0000FF"/>
            <w:sz w:val="22"/>
            <w:szCs w:val="22"/>
            <w:u w:val="single"/>
            <w:lang w:val="en-US"/>
          </w:rPr>
          <w:t>Chapter 1</w:t>
        </w:r>
        <w:r w:rsidR="004443A3">
          <w:rPr>
            <w:rFonts w:ascii="Trebuchet MS" w:eastAsia="Trebuchet MS" w:hAnsi="Trebuchet MS" w:cs="Trebuchet MS"/>
            <w:color w:val="0000FF"/>
            <w:sz w:val="22"/>
            <w:szCs w:val="22"/>
            <w:u w:val="single"/>
            <w:lang w:val="en-US"/>
          </w:rPr>
          <w:t>6</w:t>
        </w:r>
        <w:r w:rsidRPr="003367EC">
          <w:rPr>
            <w:rFonts w:ascii="Trebuchet MS" w:eastAsia="Trebuchet MS" w:hAnsi="Trebuchet MS" w:cs="Trebuchet MS"/>
            <w:color w:val="0000FF"/>
            <w:sz w:val="22"/>
            <w:szCs w:val="22"/>
            <w:u w:val="single"/>
            <w:lang w:val="en-US"/>
          </w:rPr>
          <w:t>. Notifications/contract addenda</w:t>
        </w:r>
      </w:hyperlink>
      <w:r w:rsidRPr="003367EC">
        <w:rPr>
          <w:rFonts w:ascii="Trebuchet MS" w:eastAsia="Trebuchet MS" w:hAnsi="Trebuchet MS" w:cs="Trebuchet MS"/>
          <w:sz w:val="22"/>
          <w:szCs w:val="22"/>
          <w:lang w:val="en-US"/>
        </w:rPr>
        <w:t>).</w:t>
      </w:r>
    </w:p>
    <w:p w14:paraId="5495795C"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p>
    <w:p w14:paraId="055D9FAF"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Changes in ceilings. </w:t>
      </w:r>
    </w:p>
    <w:p w14:paraId="73C3A735"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Ceilings are mandatory. The beneficiary may decide to launch the procurement and/or contract at higher prices, but the Programme will reimburse only in the indicated value (from the ceilings in force). </w:t>
      </w:r>
    </w:p>
    <w:p w14:paraId="33F283A8"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ceilings are updated periodically. If you wish to propose an update, send an e-mail at </w:t>
      </w:r>
      <w:hyperlink r:id="rId33" w:history="1">
        <w:r w:rsidRPr="003367EC">
          <w:rPr>
            <w:rFonts w:ascii="Trebuchet MS" w:eastAsia="Trebuchet MS" w:hAnsi="Trebuchet MS" w:cs="Trebuchet MS"/>
            <w:color w:val="0563C1" w:themeColor="hyperlink"/>
            <w:sz w:val="22"/>
            <w:szCs w:val="22"/>
            <w:u w:val="single"/>
            <w:lang w:val="en-US"/>
          </w:rPr>
          <w:t>robg@mdrap.ro</w:t>
        </w:r>
      </w:hyperlink>
      <w:r w:rsidRPr="003367EC">
        <w:rPr>
          <w:rFonts w:ascii="Trebuchet MS" w:eastAsia="Trebuchet MS" w:hAnsi="Trebuchet MS" w:cs="Trebuchet MS"/>
          <w:color w:val="0563C1" w:themeColor="hyperlink"/>
          <w:sz w:val="22"/>
          <w:szCs w:val="22"/>
          <w:u w:val="single"/>
          <w:lang w:val="en-US"/>
        </w:rPr>
        <w:t xml:space="preserve"> and </w:t>
      </w:r>
      <w:hyperlink r:id="rId34" w:history="1">
        <w:r w:rsidRPr="003367EC">
          <w:rPr>
            <w:rFonts w:ascii="Trebuchet MS" w:eastAsia="Trebuchet MS" w:hAnsi="Trebuchet MS" w:cs="Trebuchet MS"/>
            <w:color w:val="0563C1" w:themeColor="hyperlink"/>
            <w:sz w:val="22"/>
            <w:szCs w:val="22"/>
            <w:u w:val="single"/>
            <w:lang w:val="en-US"/>
          </w:rPr>
          <w:t>sc@calarasicbc.ro</w:t>
        </w:r>
      </w:hyperlink>
      <w:r w:rsidRPr="003367EC">
        <w:rPr>
          <w:rFonts w:ascii="Trebuchet MS" w:eastAsia="Trebuchet MS" w:hAnsi="Trebuchet MS" w:cs="Trebuchet MS"/>
          <w:color w:val="0563C1" w:themeColor="hyperlink"/>
          <w:sz w:val="22"/>
          <w:szCs w:val="22"/>
          <w:u w:val="single"/>
          <w:lang w:val="en-US"/>
        </w:rPr>
        <w:t xml:space="preserve"> </w:t>
      </w:r>
      <w:r w:rsidRPr="003367EC">
        <w:rPr>
          <w:rFonts w:ascii="Trebuchet MS" w:eastAsia="Trebuchet MS" w:hAnsi="Trebuchet MS" w:cs="Trebuchet MS"/>
          <w:sz w:val="22"/>
          <w:szCs w:val="22"/>
          <w:lang w:val="en-US"/>
        </w:rPr>
        <w:t xml:space="preserve"> at any given time. We will take the proposal into account when we do the periodical update. </w:t>
      </w:r>
    </w:p>
    <w:p w14:paraId="79B190FB"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the ceilings are changed, the new provisions may be used (including new technical characteristics). No notification/addenda is necessary (regardless where in the application form it was mentioned). However, using the ceilings in force when submitting the application form is possible (the expenditure will still be eligible) since we update the ceilings with more favorable </w:t>
      </w:r>
      <w:r w:rsidRPr="003367EC">
        <w:rPr>
          <w:rFonts w:ascii="Trebuchet MS" w:eastAsia="Trebuchet MS" w:hAnsi="Trebuchet MS" w:cs="Trebuchet MS"/>
          <w:sz w:val="22"/>
          <w:szCs w:val="22"/>
          <w:lang w:val="en-US"/>
        </w:rPr>
        <w:lastRenderedPageBreak/>
        <w:t>conditions. Conditions 2-4 from above must be observed.</w:t>
      </w:r>
    </w:p>
    <w:p w14:paraId="2C13DBEE"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an item is removed from the ceilings list it is no longer binding in implementation (including the technical characteristics). No notification/addenda is necessary (regardless where in the application form it was mentioned). Conditions 2-4 from above must be observed. In case those technical characteristics were mentioned in the application form (description of activities), they are mandatory as minimum. For lowering them, an addendum is mandatory.  </w:t>
      </w:r>
    </w:p>
    <w:p w14:paraId="10E8FEEC" w14:textId="77777777" w:rsidR="003367EC" w:rsidRDefault="003367EC">
      <w:pPr>
        <w:pStyle w:val="Heading1"/>
        <w:pBdr>
          <w:bottom w:val="single" w:sz="4" w:space="1" w:color="000000"/>
        </w:pBdr>
        <w:tabs>
          <w:tab w:val="left" w:pos="9923"/>
        </w:tabs>
        <w:spacing w:before="600" w:after="120" w:line="360" w:lineRule="auto"/>
        <w:jc w:val="center"/>
        <w:rPr>
          <w:rFonts w:ascii="Trebuchet MS" w:eastAsia="Trebuchet MS" w:hAnsi="Trebuchet MS" w:cs="Trebuchet MS"/>
          <w:b w:val="0"/>
          <w:sz w:val="22"/>
          <w:szCs w:val="22"/>
          <w:lang w:val="en-US"/>
        </w:rPr>
      </w:pPr>
      <w:r w:rsidRPr="003367EC">
        <w:rPr>
          <w:rFonts w:ascii="Trebuchet MS" w:eastAsia="Trebuchet MS" w:hAnsi="Trebuchet MS" w:cs="Trebuchet MS"/>
          <w:b w:val="0"/>
          <w:sz w:val="22"/>
          <w:szCs w:val="22"/>
          <w:lang w:val="en-US"/>
        </w:rPr>
        <w:t xml:space="preserve">The minimum characteristics from the ceilings in force are mandatory to be used when launching the procurement. Lowering them is not admissible, the expenditure will be ineligible. </w:t>
      </w:r>
    </w:p>
    <w:p w14:paraId="558865D2" w14:textId="77777777" w:rsidR="000576DF" w:rsidRPr="001E3D58" w:rsidRDefault="00915FA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14" w:name="_17dp8vu" w:colFirst="0" w:colLast="0"/>
      <w:bookmarkEnd w:id="14"/>
      <w:r>
        <w:rPr>
          <w:rFonts w:ascii="Trebuchet MS" w:eastAsia="Trebuchet MS" w:hAnsi="Trebuchet MS" w:cs="Trebuchet MS"/>
          <w:sz w:val="28"/>
          <w:szCs w:val="28"/>
          <w:lang w:val="en-US"/>
        </w:rPr>
        <w:t>7</w:t>
      </w:r>
      <w:r w:rsidR="00123C52" w:rsidRPr="001E3D58">
        <w:rPr>
          <w:rFonts w:ascii="Trebuchet MS" w:eastAsia="Trebuchet MS" w:hAnsi="Trebuchet MS" w:cs="Trebuchet MS"/>
          <w:sz w:val="28"/>
          <w:szCs w:val="28"/>
          <w:lang w:val="en-US"/>
        </w:rPr>
        <w:t>.Simplified costs</w:t>
      </w:r>
    </w:p>
    <w:p w14:paraId="6CB70B11" w14:textId="77777777" w:rsidR="000576DF" w:rsidRPr="001E3D58" w:rsidRDefault="00123C52">
      <w:pP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Simplified Cost Options consisting in flat rates </w:t>
      </w:r>
      <w:r w:rsidR="004F134E">
        <w:rPr>
          <w:rFonts w:ascii="Trebuchet MS" w:eastAsia="Trebuchet MS" w:hAnsi="Trebuchet MS" w:cs="Trebuchet MS"/>
          <w:sz w:val="22"/>
          <w:szCs w:val="22"/>
          <w:lang w:val="en-US"/>
        </w:rPr>
        <w:t xml:space="preserve">applies according to the provisions of the approved application form. </w:t>
      </w:r>
      <w:r w:rsidRPr="001E3D58">
        <w:rPr>
          <w:rFonts w:ascii="Trebuchet MS" w:eastAsia="Trebuchet MS" w:hAnsi="Trebuchet MS" w:cs="Trebuchet MS"/>
          <w:sz w:val="22"/>
          <w:szCs w:val="22"/>
          <w:lang w:val="en-US"/>
        </w:rPr>
        <w:t xml:space="preserve"> </w:t>
      </w:r>
    </w:p>
    <w:p w14:paraId="45308CF4" w14:textId="77777777" w:rsidR="000576DF" w:rsidRPr="001E3D58" w:rsidRDefault="00123C52">
      <w:pPr>
        <w:tabs>
          <w:tab w:val="left" w:pos="5060"/>
        </w:tabs>
        <w:spacing w:before="120" w:line="360" w:lineRule="auto"/>
        <w:jc w:val="both"/>
        <w:rPr>
          <w:rFonts w:ascii="Trebuchet MS" w:eastAsia="Trebuchet MS" w:hAnsi="Trebuchet MS" w:cs="Trebuchet MS"/>
          <w:b/>
          <w:i/>
          <w:color w:val="0070C0"/>
          <w:sz w:val="22"/>
          <w:szCs w:val="22"/>
          <w:lang w:val="en-US"/>
        </w:rPr>
      </w:pPr>
      <w:r w:rsidRPr="00754C23">
        <w:rPr>
          <w:rFonts w:ascii="Trebuchet MS" w:eastAsia="Trebuchet MS" w:hAnsi="Trebuchet MS" w:cs="Trebuchet MS"/>
          <w:b/>
          <w:i/>
          <w:color w:val="0070C0"/>
          <w:sz w:val="22"/>
          <w:szCs w:val="22"/>
          <w:lang w:val="en-US"/>
        </w:rPr>
        <w:t xml:space="preserve">!During project implementation only costs included in </w:t>
      </w:r>
      <w:r w:rsidRPr="001E3D58">
        <w:rPr>
          <w:rFonts w:ascii="Trebuchet MS" w:eastAsia="Trebuchet MS" w:hAnsi="Trebuchet MS" w:cs="Trebuchet MS"/>
          <w:i/>
          <w:color w:val="0070C0"/>
          <w:sz w:val="22"/>
          <w:szCs w:val="22"/>
          <w:lang w:val="en-US"/>
        </w:rPr>
        <w:t xml:space="preserve">Travel and accommodation; External expertise and services; Equipment and Infrastructure and works and Project preparation </w:t>
      </w:r>
      <w:r w:rsidRPr="001E3D58">
        <w:rPr>
          <w:rFonts w:ascii="Trebuchet MS" w:eastAsia="Trebuchet MS" w:hAnsi="Trebuchet MS" w:cs="Trebuchet MS"/>
          <w:b/>
          <w:i/>
          <w:color w:val="0070C0"/>
          <w:sz w:val="22"/>
          <w:szCs w:val="22"/>
          <w:lang w:val="en-US"/>
        </w:rPr>
        <w:t>will be subject to control of the supporting financial documents!</w:t>
      </w:r>
    </w:p>
    <w:p w14:paraId="729C3731" w14:textId="77777777" w:rsidR="000576DF" w:rsidRPr="001E3D58" w:rsidRDefault="00123C52" w:rsidP="00DC01A7">
      <w:pPr>
        <w:pBdr>
          <w:top w:val="single" w:sz="4" w:space="1" w:color="000000"/>
          <w:left w:val="single" w:sz="4" w:space="4" w:color="000000"/>
          <w:bottom w:val="single" w:sz="4" w:space="1" w:color="000000"/>
          <w:right w:val="single" w:sz="4" w:space="4" w:color="000000"/>
        </w:pBdr>
        <w:shd w:val="clear" w:color="auto" w:fill="FFC000"/>
        <w:tabs>
          <w:tab w:val="left" w:pos="709"/>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methodology for calculation of the flat rates will remain the same for all beneficiaries for the entire project implementation period!</w:t>
      </w:r>
    </w:p>
    <w:p w14:paraId="6DFE48BC" w14:textId="77777777" w:rsidR="000576DF" w:rsidRPr="0076588F" w:rsidRDefault="00123C52">
      <w:pPr>
        <w:pBdr>
          <w:top w:val="single" w:sz="4" w:space="1" w:color="000000"/>
          <w:left w:val="single" w:sz="4" w:space="4" w:color="000000"/>
          <w:bottom w:val="single" w:sz="4" w:space="1" w:color="000000"/>
          <w:right w:val="single" w:sz="4" w:space="4" w:color="000000"/>
        </w:pBdr>
        <w:tabs>
          <w:tab w:val="left" w:pos="5060"/>
        </w:tabs>
        <w:spacing w:before="36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The beneficiaries will not be obliged to report or prove categories of costs calculated on the basis of a flat rate</w:t>
      </w:r>
      <w:r w:rsidRPr="001E3D58">
        <w:rPr>
          <w:rFonts w:ascii="Trebuchet MS" w:eastAsia="Trebuchet MS" w:hAnsi="Trebuchet MS" w:cs="Trebuchet MS"/>
          <w:b/>
          <w:sz w:val="22"/>
          <w:szCs w:val="22"/>
          <w:vertAlign w:val="superscript"/>
          <w:lang w:val="en-US"/>
        </w:rPr>
        <w:footnoteReference w:id="2"/>
      </w:r>
      <w:r w:rsidRPr="001E3D58">
        <w:rPr>
          <w:rFonts w:ascii="Trebuchet MS" w:eastAsia="Trebuchet MS" w:hAnsi="Trebuchet MS" w:cs="Trebuchet MS"/>
          <w:sz w:val="22"/>
          <w:szCs w:val="22"/>
          <w:lang w:val="en-US"/>
        </w:rPr>
        <w:t>, but only the eligible costs included in the calcu</w:t>
      </w:r>
      <w:r w:rsidRPr="001F5190">
        <w:rPr>
          <w:rFonts w:ascii="Trebuchet MS" w:eastAsia="Trebuchet MS" w:hAnsi="Trebuchet MS" w:cs="Trebuchet MS"/>
          <w:sz w:val="22"/>
          <w:szCs w:val="22"/>
          <w:lang w:val="en-US"/>
        </w:rPr>
        <w:t xml:space="preserve">lation basis for the application of the flat rate (the eligible direct costs: travel and accommodation, external expertise and services, equipment, infrastructure and works). </w:t>
      </w:r>
    </w:p>
    <w:p w14:paraId="4F3950E7" w14:textId="77777777" w:rsidR="000576DF" w:rsidRPr="00A46D02" w:rsidRDefault="00123C52">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Correct classification of costs and absence of double declaration of costs shall</w:t>
      </w:r>
      <w:r w:rsidRPr="00A46D02">
        <w:rPr>
          <w:rFonts w:ascii="Trebuchet MS" w:eastAsia="Trebuchet MS" w:hAnsi="Trebuchet MS" w:cs="Trebuchet MS"/>
          <w:sz w:val="22"/>
          <w:szCs w:val="22"/>
          <w:lang w:val="en-US"/>
        </w:rPr>
        <w:t xml:space="preserve"> be verified.  </w:t>
      </w:r>
    </w:p>
    <w:p w14:paraId="64E18A74" w14:textId="77777777" w:rsidR="000576DF" w:rsidRPr="0076588F" w:rsidRDefault="00123C52">
      <w:pPr>
        <w:pBdr>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b/>
          <w:sz w:val="22"/>
          <w:szCs w:val="22"/>
          <w:lang w:val="en-US"/>
        </w:rPr>
        <w:t xml:space="preserve">Management verifications (including controllers) and audits will not check supporting </w:t>
      </w:r>
      <w:r w:rsidRPr="00730E79">
        <w:rPr>
          <w:rFonts w:ascii="Trebuchet MS" w:eastAsia="Trebuchet MS" w:hAnsi="Trebuchet MS" w:cs="Trebuchet MS"/>
          <w:b/>
          <w:sz w:val="22"/>
          <w:szCs w:val="22"/>
          <w:lang w:val="en-US"/>
        </w:rPr>
        <w:lastRenderedPageBreak/>
        <w:t xml:space="preserve">documents under a category of expenditure calculated </w:t>
      </w:r>
      <w:r w:rsidR="0099019B">
        <w:rPr>
          <w:rFonts w:ascii="Trebuchet MS" w:eastAsia="Trebuchet MS" w:hAnsi="Trebuchet MS" w:cs="Trebuchet MS"/>
          <w:b/>
          <w:sz w:val="22"/>
          <w:szCs w:val="22"/>
          <w:lang w:val="en-US"/>
        </w:rPr>
        <w:t>as</w:t>
      </w:r>
      <w:r w:rsidR="0099019B" w:rsidRPr="00730E79">
        <w:rPr>
          <w:rFonts w:ascii="Trebuchet MS" w:eastAsia="Trebuchet MS" w:hAnsi="Trebuchet MS" w:cs="Trebuchet MS"/>
          <w:b/>
          <w:sz w:val="22"/>
          <w:szCs w:val="22"/>
          <w:lang w:val="en-US"/>
        </w:rPr>
        <w:t xml:space="preserve"> </w:t>
      </w:r>
      <w:r w:rsidRPr="00730E79">
        <w:rPr>
          <w:rFonts w:ascii="Trebuchet MS" w:eastAsia="Trebuchet MS" w:hAnsi="Trebuchet MS" w:cs="Trebuchet MS"/>
          <w:b/>
          <w:sz w:val="22"/>
          <w:szCs w:val="22"/>
          <w:lang w:val="en-US"/>
        </w:rPr>
        <w:t>a flat-rate</w:t>
      </w:r>
      <w:r w:rsidRPr="001E3D58">
        <w:rPr>
          <w:rFonts w:ascii="Trebuchet MS" w:eastAsia="Trebuchet MS" w:hAnsi="Trebuchet MS" w:cs="Trebuchet MS"/>
          <w:b/>
          <w:sz w:val="22"/>
          <w:szCs w:val="22"/>
          <w:vertAlign w:val="superscript"/>
          <w:lang w:val="en-US"/>
        </w:rPr>
        <w:footnoteReference w:id="3"/>
      </w:r>
      <w:r w:rsidRPr="001E3D58">
        <w:rPr>
          <w:rFonts w:ascii="Trebuchet MS" w:eastAsia="Trebuchet MS" w:hAnsi="Trebuchet MS" w:cs="Trebuchet MS"/>
          <w:sz w:val="22"/>
          <w:szCs w:val="22"/>
          <w:lang w:val="en-US"/>
        </w:rPr>
        <w:t>, but only supporting documents for costs included in the calculation b</w:t>
      </w:r>
      <w:r w:rsidRPr="0076588F">
        <w:rPr>
          <w:rFonts w:ascii="Trebuchet MS" w:eastAsia="Trebuchet MS" w:hAnsi="Trebuchet MS" w:cs="Trebuchet MS"/>
          <w:sz w:val="22"/>
          <w:szCs w:val="22"/>
          <w:lang w:val="en-US"/>
        </w:rPr>
        <w:t xml:space="preserve">asis for the application of the flat-rate. </w:t>
      </w:r>
    </w:p>
    <w:p w14:paraId="3B896A7E" w14:textId="77777777" w:rsidR="000576DF" w:rsidRPr="001E3D58" w:rsidRDefault="00123C52">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the case of categories of costs for which flat rates apply, </w:t>
      </w:r>
      <w:r w:rsidRPr="00730E79">
        <w:rPr>
          <w:rFonts w:ascii="Trebuchet MS" w:eastAsia="Trebuchet MS" w:hAnsi="Trebuchet MS" w:cs="Trebuchet MS"/>
          <w:b/>
          <w:sz w:val="22"/>
          <w:szCs w:val="22"/>
          <w:lang w:val="en-US"/>
        </w:rPr>
        <w:t>the beneficiaries are entitled to be reimbursed costs in due proportion with the direct eligible costs included in the calculation basis</w:t>
      </w:r>
      <w:r w:rsidRPr="00754C23">
        <w:rPr>
          <w:rFonts w:ascii="Trebuchet MS" w:eastAsia="Trebuchet MS" w:hAnsi="Trebuchet MS" w:cs="Trebuchet MS"/>
          <w:sz w:val="22"/>
          <w:szCs w:val="22"/>
          <w:lang w:val="en-US"/>
        </w:rPr>
        <w:t xml:space="preserve"> for applying the flat rate! </w:t>
      </w:r>
    </w:p>
    <w:p w14:paraId="21C74243" w14:textId="77777777" w:rsidR="000576DF" w:rsidRPr="001E3D58" w:rsidRDefault="0099019B">
      <w:pPr>
        <w:pBdr>
          <w:top w:val="single" w:sz="4" w:space="1" w:color="000000"/>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If n</w:t>
      </w:r>
      <w:r w:rsidR="00123C52" w:rsidRPr="001E3D58">
        <w:rPr>
          <w:rFonts w:ascii="Trebuchet MS" w:eastAsia="Trebuchet MS" w:hAnsi="Trebuchet MS" w:cs="Trebuchet MS"/>
          <w:b/>
          <w:sz w:val="22"/>
          <w:szCs w:val="22"/>
          <w:lang w:val="en-US"/>
        </w:rPr>
        <w:t xml:space="preserve">o costs </w:t>
      </w:r>
      <w:r>
        <w:rPr>
          <w:rFonts w:ascii="Trebuchet MS" w:eastAsia="Trebuchet MS" w:hAnsi="Trebuchet MS" w:cs="Trebuchet MS"/>
          <w:b/>
          <w:sz w:val="22"/>
          <w:szCs w:val="22"/>
          <w:lang w:val="en-US"/>
        </w:rPr>
        <w:t xml:space="preserve">were </w:t>
      </w:r>
      <w:r w:rsidR="00123C52" w:rsidRPr="001E3D58">
        <w:rPr>
          <w:rFonts w:ascii="Trebuchet MS" w:eastAsia="Trebuchet MS" w:hAnsi="Trebuchet MS" w:cs="Trebuchet MS"/>
          <w:b/>
          <w:sz w:val="22"/>
          <w:szCs w:val="22"/>
          <w:lang w:val="en-US"/>
        </w:rPr>
        <w:t xml:space="preserve">incurred and paid under </w:t>
      </w:r>
      <w:r w:rsidR="00123C52" w:rsidRPr="001E3D58">
        <w:rPr>
          <w:rFonts w:ascii="Trebuchet MS" w:eastAsia="Trebuchet MS" w:hAnsi="Trebuchet MS" w:cs="Trebuchet MS"/>
          <w:sz w:val="22"/>
          <w:szCs w:val="22"/>
          <w:lang w:val="en-US"/>
        </w:rPr>
        <w:t>Travel and accommodation, External expertise and services, Equipment, Infrastructure and works</w:t>
      </w:r>
      <w:r w:rsidR="00123C52" w:rsidRPr="001E3D58">
        <w:rPr>
          <w:rFonts w:ascii="Trebuchet MS" w:eastAsia="Trebuchet MS" w:hAnsi="Trebuchet MS" w:cs="Trebuchet MS"/>
          <w:b/>
          <w:sz w:val="22"/>
          <w:szCs w:val="22"/>
          <w:lang w:val="en-US"/>
        </w:rPr>
        <w:t xml:space="preserve"> </w:t>
      </w:r>
      <w:r>
        <w:rPr>
          <w:rFonts w:ascii="Trebuchet MS" w:eastAsia="Trebuchet MS" w:hAnsi="Trebuchet MS" w:cs="Trebuchet MS"/>
          <w:b/>
          <w:sz w:val="22"/>
          <w:szCs w:val="22"/>
          <w:lang w:val="en-US"/>
        </w:rPr>
        <w:t>no expenditure will</w:t>
      </w:r>
      <w:r w:rsidR="00123C52" w:rsidRPr="001E3D58">
        <w:rPr>
          <w:rFonts w:ascii="Trebuchet MS" w:eastAsia="Trebuchet MS" w:hAnsi="Trebuchet MS" w:cs="Trebuchet MS"/>
          <w:b/>
          <w:sz w:val="22"/>
          <w:szCs w:val="22"/>
          <w:lang w:val="en-US"/>
        </w:rPr>
        <w:t xml:space="preserve"> be reimbursed for Staff and Office and Administrative costs!!</w:t>
      </w:r>
    </w:p>
    <w:p w14:paraId="7445B9B0" w14:textId="77777777" w:rsidR="000576DF" w:rsidRPr="001E3D58" w:rsidRDefault="00123C52">
      <w:pPr>
        <w:pBdr>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percentage used </w:t>
      </w:r>
      <w:r w:rsidR="0099019B">
        <w:rPr>
          <w:rFonts w:ascii="Trebuchet MS" w:eastAsia="Trebuchet MS" w:hAnsi="Trebuchet MS" w:cs="Trebuchet MS"/>
          <w:sz w:val="22"/>
          <w:szCs w:val="22"/>
          <w:lang w:val="en-US"/>
        </w:rPr>
        <w:t>for calculating t</w:t>
      </w:r>
      <w:r w:rsidR="006C1549">
        <w:rPr>
          <w:rFonts w:ascii="Trebuchet MS" w:eastAsia="Trebuchet MS" w:hAnsi="Trebuchet MS" w:cs="Trebuchet MS"/>
          <w:sz w:val="22"/>
          <w:szCs w:val="22"/>
          <w:lang w:val="en-US"/>
        </w:rPr>
        <w:t>h</w:t>
      </w:r>
      <w:r w:rsidR="0099019B">
        <w:rPr>
          <w:rFonts w:ascii="Trebuchet MS" w:eastAsia="Trebuchet MS" w:hAnsi="Trebuchet MS" w:cs="Trebuchet MS"/>
          <w:sz w:val="22"/>
          <w:szCs w:val="22"/>
          <w:lang w:val="en-US"/>
        </w:rPr>
        <w:t xml:space="preserve">e flat-rates </w:t>
      </w:r>
      <w:r w:rsidRPr="001E3D58">
        <w:rPr>
          <w:rFonts w:ascii="Trebuchet MS" w:eastAsia="Trebuchet MS" w:hAnsi="Trebuchet MS" w:cs="Trebuchet MS"/>
          <w:sz w:val="22"/>
          <w:szCs w:val="22"/>
          <w:lang w:val="en-US"/>
        </w:rPr>
        <w:t xml:space="preserve">will remain the same for all reimbursement requests!! </w:t>
      </w:r>
    </w:p>
    <w:p w14:paraId="31F17B5E" w14:textId="77777777" w:rsidR="000576DF" w:rsidRPr="001E3D58" w:rsidRDefault="00123C52">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This rule shall apply irrespective of whether different amounts were already actually paid by the beneficiary for the respective category of costs for which flat rates apply.</w:t>
      </w:r>
    </w:p>
    <w:p w14:paraId="18168451" w14:textId="77777777" w:rsidR="000576DF" w:rsidRPr="001E3D58" w:rsidRDefault="00123C52">
      <w:pP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All other categories of eligible costs applicable under INTERREG V-A Romania-Bulgaria will be reimbursed based on eligible costs actually incurred and paid</w:t>
      </w:r>
      <w:r w:rsidR="0099019B">
        <w:rPr>
          <w:rFonts w:ascii="Trebuchet MS" w:eastAsia="Trebuchet MS" w:hAnsi="Trebuchet MS" w:cs="Trebuchet MS"/>
          <w:b/>
          <w:sz w:val="22"/>
          <w:szCs w:val="22"/>
          <w:lang w:val="en-US"/>
        </w:rPr>
        <w:t xml:space="preserve"> (as real cost)</w:t>
      </w:r>
      <w:r w:rsidRPr="001E3D58">
        <w:rPr>
          <w:rFonts w:ascii="Trebuchet MS" w:eastAsia="Trebuchet MS" w:hAnsi="Trebuchet MS" w:cs="Trebuchet MS"/>
          <w:b/>
          <w:sz w:val="22"/>
          <w:szCs w:val="22"/>
          <w:lang w:val="en-US"/>
        </w:rPr>
        <w:t>:</w:t>
      </w:r>
    </w:p>
    <w:p w14:paraId="32DECFA0" w14:textId="77777777" w:rsidR="000576DF" w:rsidRPr="001E3D58" w:rsidRDefault="00123C52">
      <w:pP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i/>
          <w:sz w:val="22"/>
          <w:szCs w:val="22"/>
          <w:u w:val="single"/>
          <w:lang w:val="en-US"/>
        </w:rPr>
        <w:t xml:space="preserve">Project preparation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xml:space="preserve">) actually incurred and paid, in the limit of maximum 10% of the following eligible direct costs included in the project budget for: </w:t>
      </w:r>
      <w:r w:rsidRPr="001E3D58">
        <w:rPr>
          <w:rFonts w:ascii="Trebuchet MS" w:eastAsia="Trebuchet MS" w:hAnsi="Trebuchet MS" w:cs="Trebuchet MS"/>
          <w:sz w:val="22"/>
          <w:szCs w:val="22"/>
          <w:lang w:val="en-US"/>
        </w:rPr>
        <w:t>Travel and accommodation, External expertise and services, Equipment and Infrastructure and works.</w:t>
      </w:r>
      <w:r w:rsidR="00443851">
        <w:rPr>
          <w:rFonts w:ascii="Trebuchet MS" w:eastAsia="Trebuchet MS" w:hAnsi="Trebuchet MS" w:cs="Trebuchet MS"/>
          <w:sz w:val="22"/>
          <w:szCs w:val="22"/>
          <w:lang w:val="en-US"/>
        </w:rPr>
        <w:t xml:space="preserve"> No flat rate is applied for Project preparation. </w:t>
      </w:r>
    </w:p>
    <w:p w14:paraId="28CFE972" w14:textId="77777777" w:rsidR="000576DF" w:rsidRPr="001E3D58" w:rsidRDefault="00123C52">
      <w:pPr>
        <w:tabs>
          <w:tab w:val="left" w:pos="709"/>
        </w:tabs>
        <w:spacing w:before="12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t>Travel and accommodation</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p>
    <w:p w14:paraId="4B3B765B" w14:textId="77777777" w:rsidR="000576DF"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b/>
          <w:i/>
          <w:sz w:val="22"/>
          <w:szCs w:val="22"/>
          <w:u w:val="single"/>
          <w:lang w:val="en-US"/>
        </w:rPr>
        <w:t>External expertise and services</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p>
    <w:p w14:paraId="433866E3" w14:textId="77777777" w:rsidR="00552C7F" w:rsidRPr="001E3D58" w:rsidRDefault="00552C7F">
      <w:pPr>
        <w:tabs>
          <w:tab w:val="left" w:pos="709"/>
        </w:tabs>
        <w:spacing w:before="12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t>Equipment - consist in eligible costs (according to the Rules on Eligibility of Expenditure approved by the MC) actually incurred and paid.</w:t>
      </w:r>
    </w:p>
    <w:p w14:paraId="65CFE688" w14:textId="77777777" w:rsidR="00DC01A7"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b/>
          <w:i/>
          <w:sz w:val="22"/>
          <w:szCs w:val="22"/>
          <w:u w:val="single"/>
          <w:lang w:val="en-US"/>
        </w:rPr>
        <w:t>Infrastructure and works</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w:t>
      </w:r>
      <w:r w:rsidRPr="001E3D58">
        <w:rPr>
          <w:rFonts w:ascii="Trebuchet MS" w:eastAsia="Trebuchet MS" w:hAnsi="Trebuchet MS" w:cs="Trebuchet MS"/>
          <w:i/>
          <w:sz w:val="22"/>
          <w:szCs w:val="22"/>
          <w:lang w:val="en-US"/>
        </w:rPr>
        <w:lastRenderedPageBreak/>
        <w:t xml:space="preserve">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r w:rsidR="00DC01A7" w:rsidRPr="001E3D58">
        <w:rPr>
          <w:rFonts w:ascii="Trebuchet MS" w:eastAsia="Trebuchet MS" w:hAnsi="Trebuchet MS" w:cs="Trebuchet MS"/>
          <w:i/>
          <w:sz w:val="22"/>
          <w:szCs w:val="22"/>
          <w:lang w:val="en-US"/>
        </w:rPr>
        <w:t xml:space="preserve"> </w:t>
      </w:r>
    </w:p>
    <w:p w14:paraId="73CBE7F7" w14:textId="77777777" w:rsidR="000576DF"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u w:val="single"/>
          <w:lang w:val="en-US"/>
        </w:rPr>
        <w:t xml:space="preserve">and, when it was not opted for simplified cost options for Staff costs (for projects under the second call): </w:t>
      </w:r>
    </w:p>
    <w:p w14:paraId="708ED288" w14:textId="77777777" w:rsidR="000576DF"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b/>
          <w:i/>
          <w:sz w:val="22"/>
          <w:szCs w:val="22"/>
          <w:u w:val="single"/>
          <w:lang w:val="en-US"/>
        </w:rPr>
        <w:t>Staff costs</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p>
    <w:p w14:paraId="322FA983" w14:textId="77777777" w:rsidR="009D564A" w:rsidRDefault="009D564A">
      <w:pPr>
        <w:rPr>
          <w:rFonts w:ascii="Trebuchet MS" w:eastAsia="Trebuchet MS" w:hAnsi="Trebuchet MS" w:cs="Trebuchet MS"/>
          <w:b/>
          <w:sz w:val="28"/>
          <w:szCs w:val="28"/>
          <w:lang w:val="en-US"/>
        </w:rPr>
      </w:pPr>
      <w:bookmarkStart w:id="15" w:name="_3rdcrjn" w:colFirst="0" w:colLast="0"/>
      <w:bookmarkEnd w:id="15"/>
      <w:r>
        <w:rPr>
          <w:rFonts w:ascii="Trebuchet MS" w:eastAsia="Trebuchet MS" w:hAnsi="Trebuchet MS" w:cs="Trebuchet MS"/>
          <w:sz w:val="28"/>
          <w:szCs w:val="28"/>
          <w:lang w:val="en-US"/>
        </w:rPr>
        <w:br w:type="page"/>
      </w:r>
    </w:p>
    <w:p w14:paraId="6986D50A" w14:textId="77777777" w:rsidR="000576DF" w:rsidRPr="001E3D58" w:rsidRDefault="00915FA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8</w:t>
      </w:r>
      <w:r w:rsidR="00123C52" w:rsidRPr="001E3D58">
        <w:rPr>
          <w:rFonts w:ascii="Trebuchet MS" w:eastAsia="Trebuchet MS" w:hAnsi="Trebuchet MS" w:cs="Trebuchet MS"/>
          <w:sz w:val="28"/>
          <w:szCs w:val="28"/>
          <w:lang w:val="en-US"/>
        </w:rPr>
        <w:t>. Procurement procedures</w:t>
      </w:r>
    </w:p>
    <w:p w14:paraId="74A7C14A"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Procurement is a process used by beneficiaries receiving public funds for choosing and contracting providers of goods, services and works by ensuring transparency and equal treatment of the potential providers. </w:t>
      </w:r>
      <w:r w:rsidR="00915FA4">
        <w:rPr>
          <w:rFonts w:ascii="Trebuchet MS" w:eastAsia="Trebuchet MS" w:hAnsi="Trebuchet MS" w:cs="Trebuchet MS"/>
          <w:sz w:val="22"/>
          <w:szCs w:val="22"/>
          <w:lang w:val="en-US"/>
        </w:rPr>
        <w:t>A</w:t>
      </w:r>
      <w:r w:rsidRPr="001E3D58">
        <w:rPr>
          <w:rFonts w:ascii="Trebuchet MS" w:eastAsia="Trebuchet MS" w:hAnsi="Trebuchet MS" w:cs="Trebuchet MS"/>
          <w:sz w:val="22"/>
          <w:szCs w:val="22"/>
          <w:lang w:val="en-US"/>
        </w:rPr>
        <w:t>ll project partners implementing projects in the framework of the INTERREG V-A Romania-Bulgaria Programme must comply with the relevant national procurement legislation and</w:t>
      </w:r>
      <w:r w:rsidR="00915FA4">
        <w:rPr>
          <w:rFonts w:ascii="Trebuchet MS" w:eastAsia="Trebuchet MS" w:hAnsi="Trebuchet MS" w:cs="Trebuchet MS"/>
          <w:sz w:val="22"/>
          <w:szCs w:val="22"/>
          <w:lang w:val="en-US"/>
        </w:rPr>
        <w:t>, if the case, with</w:t>
      </w:r>
      <w:r w:rsidRPr="001E3D58">
        <w:rPr>
          <w:rFonts w:ascii="Trebuchet MS" w:eastAsia="Trebuchet MS" w:hAnsi="Trebuchet MS" w:cs="Trebuchet MS"/>
          <w:sz w:val="22"/>
          <w:szCs w:val="22"/>
          <w:lang w:val="en-US"/>
        </w:rPr>
        <w:t xml:space="preserve"> the provisions stipulated in </w:t>
      </w:r>
      <w:r w:rsidR="00084239" w:rsidRPr="001E3D58">
        <w:rPr>
          <w:rFonts w:ascii="Trebuchet MS" w:eastAsia="Trebuchet MS" w:hAnsi="Trebuchet MS" w:cs="Trebuchet MS"/>
          <w:sz w:val="22"/>
          <w:szCs w:val="22"/>
          <w:lang w:val="en-US"/>
        </w:rPr>
        <w:t>the</w:t>
      </w:r>
      <w:r w:rsidR="00F92625">
        <w:rPr>
          <w:rFonts w:ascii="Trebuchet MS" w:eastAsia="Trebuchet MS" w:hAnsi="Trebuchet MS" w:cs="Trebuchet MS"/>
          <w:sz w:val="22"/>
          <w:szCs w:val="22"/>
          <w:lang w:val="en-US"/>
        </w:rPr>
        <w:t xml:space="preserve"> corresponding</w:t>
      </w:r>
      <w:r w:rsidR="004F7D26"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Annex </w:t>
      </w:r>
      <w:r w:rsidR="00E76B3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of the subsidy contract – </w:t>
      </w:r>
      <w:r w:rsidRPr="001E3D58">
        <w:rPr>
          <w:rFonts w:ascii="Trebuchet MS" w:eastAsia="Trebuchet MS" w:hAnsi="Trebuchet MS" w:cs="Trebuchet MS"/>
          <w:i/>
          <w:sz w:val="22"/>
          <w:szCs w:val="22"/>
          <w:lang w:val="en-US"/>
        </w:rPr>
        <w:t>Competitive procedure for Romanian private applicants/beneficiaries regarding the assignment of supplies, services and works contracts financed within Interreg V-A Romania-Bulgaria Programme</w:t>
      </w:r>
      <w:r w:rsidRPr="001E3D58">
        <w:rPr>
          <w:rFonts w:ascii="Trebuchet MS" w:eastAsia="Trebuchet MS" w:hAnsi="Trebuchet MS" w:cs="Trebuchet MS"/>
          <w:sz w:val="22"/>
          <w:szCs w:val="22"/>
          <w:lang w:val="en-US"/>
        </w:rPr>
        <w:t>. The main principles when procuring goods, services or works are the principles of transparency, proportionality, non-discrimination and equal treatment. Projects which cannot prove the award of contracts in compliance with the procurement rules risk having expenditure ruled ineligible.</w:t>
      </w:r>
    </w:p>
    <w:p w14:paraId="62AF19DC" w14:textId="77777777" w:rsidR="009D564A" w:rsidRDefault="009D564A">
      <w:pPr>
        <w:rPr>
          <w:rFonts w:ascii="Trebuchet MS" w:eastAsia="Trebuchet MS" w:hAnsi="Trebuchet MS" w:cs="Trebuchet MS"/>
          <w:b/>
          <w:sz w:val="28"/>
          <w:szCs w:val="28"/>
          <w:lang w:val="en-US"/>
        </w:rPr>
      </w:pPr>
      <w:bookmarkStart w:id="16" w:name="_26in1rg" w:colFirst="0" w:colLast="0"/>
      <w:bookmarkEnd w:id="16"/>
      <w:r>
        <w:rPr>
          <w:rFonts w:ascii="Trebuchet MS" w:eastAsia="Trebuchet MS" w:hAnsi="Trebuchet MS" w:cs="Trebuchet MS"/>
          <w:sz w:val="28"/>
          <w:szCs w:val="28"/>
          <w:lang w:val="en-US"/>
        </w:rPr>
        <w:br w:type="page"/>
      </w:r>
    </w:p>
    <w:p w14:paraId="727FEF00" w14:textId="77777777" w:rsidR="000576DF" w:rsidRPr="001E3D58" w:rsidRDefault="00A61CEC">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9</w:t>
      </w:r>
      <w:r w:rsidR="00123C52" w:rsidRPr="001E3D58">
        <w:rPr>
          <w:rFonts w:ascii="Trebuchet MS" w:eastAsia="Trebuchet MS" w:hAnsi="Trebuchet MS" w:cs="Trebuchet MS"/>
          <w:sz w:val="28"/>
          <w:szCs w:val="28"/>
          <w:lang w:val="en-US"/>
        </w:rPr>
        <w:t>. Revenue generating projects</w:t>
      </w:r>
    </w:p>
    <w:p w14:paraId="3100CA49"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following articles of EU Regulations are the legal basis to be taken into account as far as revenues are concerned: </w:t>
      </w:r>
    </w:p>
    <w:p w14:paraId="065D32F5"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Articles 61 to 65(8) and Annex V of Regulation (EU) No 1303/2013 </w:t>
      </w:r>
    </w:p>
    <w:p w14:paraId="40788BB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Articles 15 to 19 of Delegated Regulation (EU) No 480/2014 </w:t>
      </w:r>
    </w:p>
    <w:p w14:paraId="6B94B37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According to paragraph 1 of Article 61 of Regulation (EU) No 1303/2013, “net revenue” means cash in-flows directly paid by users for the goods or services provided by the project, such as charges borne directly by users for the use of infrastructure, sale or rent of land or buildings, or payments for services less any operating costs and replacement costs of short-life equipment incurred during the corresponding period. </w:t>
      </w:r>
    </w:p>
    <w:p w14:paraId="42B68B3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eligible expenditure of the project shall be reduced in advance taking into consideration the potential of the operation to generate net revenue over a specific reference period that covers both implementation of the project and the period after its completion. Article 61 paragraph 3 lists several methods for determining in advance the potential net revenue. The Programme has chosen the method foreseen at point b: </w:t>
      </w:r>
    </w:p>
    <w:p w14:paraId="70089247" w14:textId="77777777" w:rsidR="000576DF" w:rsidRPr="001E3D58" w:rsidRDefault="00123C52">
      <w:pPr>
        <w:spacing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i/>
          <w:sz w:val="22"/>
          <w:szCs w:val="22"/>
          <w:lang w:val="en-US"/>
        </w:rPr>
        <w:t xml:space="preserve">“calculation of the discounted net revenue of the project, taking into account the reference period appropriate to the sector or subsector applicable to the operation, the profitability normally expected of the category of investment concerned, the application of the polluter-pays principle and, if appropriate, considerations of equity linked to the relative prosperity of the Member State or region concerned.” </w:t>
      </w:r>
    </w:p>
    <w:p w14:paraId="13E095F2" w14:textId="77777777" w:rsidR="000576DF" w:rsidRPr="001F5190"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Therefore, the project’s budget annexed to the Application Form shall not include the net revenue. The net revenue shall be mentioned, however, in the</w:t>
      </w:r>
      <w:r w:rsidR="00583A6B" w:rsidRPr="001E3D58">
        <w:rPr>
          <w:rFonts w:ascii="Trebuchet MS" w:eastAsia="Trebuchet MS" w:hAnsi="Trebuchet MS" w:cs="Trebuchet MS"/>
          <w:b/>
          <w:i/>
          <w:sz w:val="22"/>
          <w:szCs w:val="22"/>
          <w:lang w:val="en-US"/>
        </w:rPr>
        <w:t xml:space="preserve"> </w:t>
      </w:r>
      <w:r w:rsidR="00583A6B" w:rsidRPr="00090AB6">
        <w:rPr>
          <w:rFonts w:ascii="Trebuchet MS" w:eastAsia="Trebuchet MS" w:hAnsi="Trebuchet MS" w:cs="Trebuchet MS"/>
          <w:b/>
          <w:i/>
          <w:sz w:val="22"/>
          <w:szCs w:val="22"/>
          <w:lang w:val="en-US"/>
        </w:rPr>
        <w:t>(full)</w:t>
      </w:r>
      <w:r w:rsidRPr="001E3D58">
        <w:rPr>
          <w:rFonts w:ascii="Trebuchet MS" w:eastAsia="Trebuchet MS" w:hAnsi="Trebuchet MS" w:cs="Trebuchet MS"/>
          <w:b/>
          <w:i/>
          <w:sz w:val="22"/>
          <w:szCs w:val="22"/>
          <w:lang w:val="en-US"/>
        </w:rPr>
        <w:t xml:space="preserve"> application form. </w:t>
      </w:r>
    </w:p>
    <w:p w14:paraId="29E52AF9" w14:textId="77777777" w:rsidR="000576DF" w:rsidRPr="00A46D02"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Thus, projects generating net revenue are requested to estimate the net revenue and exclude it from the project budget at the moment of the project submission. Nevertheless, the following cases may appear:</w:t>
      </w:r>
    </w:p>
    <w:p w14:paraId="57AE65ED" w14:textId="77777777" w:rsidR="000576DF" w:rsidRPr="00730E79" w:rsidRDefault="00123C52">
      <w:pPr>
        <w:numPr>
          <w:ilvl w:val="0"/>
          <w:numId w:val="57"/>
        </w:numPr>
        <w:spacing w:before="120" w:line="360" w:lineRule="auto"/>
        <w:ind w:left="714" w:hanging="357"/>
        <w:jc w:val="both"/>
        <w:rPr>
          <w:b/>
          <w:i/>
          <w:sz w:val="22"/>
          <w:szCs w:val="22"/>
          <w:lang w:val="en-US"/>
        </w:rPr>
      </w:pPr>
      <w:r w:rsidRPr="00730E79">
        <w:rPr>
          <w:rFonts w:ascii="Trebuchet MS" w:eastAsia="Trebuchet MS" w:hAnsi="Trebuchet MS" w:cs="Trebuchet MS"/>
          <w:b/>
          <w:i/>
          <w:sz w:val="22"/>
          <w:szCs w:val="22"/>
          <w:lang w:val="en-US"/>
        </w:rPr>
        <w:t xml:space="preserve">Projects for which it is objectively impossible to estimate the net revenue in advance </w:t>
      </w:r>
    </w:p>
    <w:p w14:paraId="58891C4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Pursuant to paragraph 6 of Article 61 of Regulation (EU) No 1303/2013, where it is objectively not possible to estimate the revenue in advance, the net revenue generated within three years of the completion of the project or by the Programme closure de</w:t>
      </w:r>
      <w:r w:rsidRPr="001E3D58">
        <w:rPr>
          <w:rFonts w:ascii="Trebuchet MS" w:eastAsia="Trebuchet MS" w:hAnsi="Trebuchet MS" w:cs="Trebuchet MS"/>
          <w:sz w:val="22"/>
          <w:szCs w:val="22"/>
          <w:lang w:val="en-US"/>
        </w:rPr>
        <w:t xml:space="preserve">adline, whichever is earlier, must be deducted from the project’s eligible value. </w:t>
      </w:r>
    </w:p>
    <w:p w14:paraId="1F0E87D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Projects falling into the scope of this legal provision shall self-declare the net revenue generated during the first three years after project closure or Programme closure deadline, whichever comes first. ERDF reimbursements to the Programme shall be made accordingly. </w:t>
      </w:r>
    </w:p>
    <w:p w14:paraId="0B7E17DA" w14:textId="77777777" w:rsidR="000576DF" w:rsidRPr="001E3D58" w:rsidRDefault="00123C52">
      <w:pPr>
        <w:numPr>
          <w:ilvl w:val="0"/>
          <w:numId w:val="57"/>
        </w:numPr>
        <w:spacing w:before="120" w:line="360" w:lineRule="auto"/>
        <w:ind w:left="714" w:hanging="357"/>
        <w:jc w:val="both"/>
        <w:rPr>
          <w:b/>
          <w:i/>
          <w:sz w:val="22"/>
          <w:szCs w:val="22"/>
          <w:lang w:val="en-US"/>
        </w:rPr>
      </w:pPr>
      <w:r w:rsidRPr="001E3D58">
        <w:rPr>
          <w:rFonts w:ascii="Trebuchet MS" w:eastAsia="Trebuchet MS" w:hAnsi="Trebuchet MS" w:cs="Trebuchet MS"/>
          <w:b/>
          <w:i/>
          <w:sz w:val="22"/>
          <w:szCs w:val="22"/>
          <w:lang w:val="en-US"/>
        </w:rPr>
        <w:t xml:space="preserve">Projects for which the deducted discounted net revenue was initially underestimated </w:t>
      </w:r>
    </w:p>
    <w:p w14:paraId="7F65CA6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discounted net revenue deducted from the project’s budget before submitting the Application Form was underestimated, then this will have to be regularized. </w:t>
      </w:r>
    </w:p>
    <w:p w14:paraId="7F11D05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additional net revenue generated during implementation of the project, resulting from sources of revenue not taken into account in determining the potential net revenue of the project, shall be deducted from the eligible expenditure of the project.</w:t>
      </w:r>
    </w:p>
    <w:p w14:paraId="69718E9C"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Therefore, beneficiaries need to be aware of the fact that in case of projects generating net revenue, a close monitoring will be put in place by the Programme and they will be requested to declare any additional net revenue generated, which will have to be reimbursed to the Programme. </w:t>
      </w:r>
    </w:p>
    <w:p w14:paraId="4478F91F" w14:textId="77777777" w:rsidR="009D564A" w:rsidRDefault="009D564A">
      <w:pPr>
        <w:rPr>
          <w:rFonts w:ascii="Trebuchet MS" w:eastAsia="Trebuchet MS" w:hAnsi="Trebuchet MS" w:cs="Trebuchet MS"/>
          <w:b/>
          <w:sz w:val="28"/>
          <w:szCs w:val="28"/>
          <w:lang w:val="en-US"/>
        </w:rPr>
      </w:pPr>
      <w:bookmarkStart w:id="17" w:name="_lnxbz9" w:colFirst="0" w:colLast="0"/>
      <w:bookmarkEnd w:id="17"/>
      <w:r>
        <w:rPr>
          <w:rFonts w:ascii="Trebuchet MS" w:eastAsia="Trebuchet MS" w:hAnsi="Trebuchet MS" w:cs="Trebuchet MS"/>
          <w:sz w:val="28"/>
          <w:szCs w:val="28"/>
          <w:lang w:val="en-US"/>
        </w:rPr>
        <w:br w:type="page"/>
      </w:r>
    </w:p>
    <w:p w14:paraId="6FF9FD2A" w14:textId="77777777" w:rsidR="000576DF" w:rsidRPr="001E3D58" w:rsidRDefault="00A61CEC">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10</w:t>
      </w:r>
      <w:r w:rsidR="00123C52" w:rsidRPr="001E3D58">
        <w:rPr>
          <w:rFonts w:ascii="Trebuchet MS" w:eastAsia="Trebuchet MS" w:hAnsi="Trebuchet MS" w:cs="Trebuchet MS"/>
          <w:sz w:val="28"/>
          <w:szCs w:val="28"/>
          <w:lang w:val="en-US"/>
        </w:rPr>
        <w:t>. State aid</w:t>
      </w:r>
    </w:p>
    <w:p w14:paraId="64722B7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According to Article 107 (ex. Article 87) of the Treaty on the Functioning of the European Union, state aid is defined as “any aid granted by a Member State or through State resources in any form whatsoever which distorts or threatens to distort competition by favoring certain undertakings or the production of certain goods”, therefore affecting trade between Member States. </w:t>
      </w:r>
    </w:p>
    <w:p w14:paraId="0AFA742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State aid applies when </w:t>
      </w:r>
      <w:r w:rsidRPr="001E3D58">
        <w:rPr>
          <w:rFonts w:ascii="Trebuchet MS" w:eastAsia="Trebuchet MS" w:hAnsi="Trebuchet MS" w:cs="Trebuchet MS"/>
          <w:b/>
          <w:sz w:val="22"/>
          <w:szCs w:val="22"/>
          <w:u w:val="single"/>
          <w:lang w:val="en-US"/>
        </w:rPr>
        <w:t>all five criteria</w:t>
      </w:r>
      <w:r w:rsidRPr="001E3D58">
        <w:rPr>
          <w:rFonts w:ascii="Trebuchet MS" w:eastAsia="Trebuchet MS" w:hAnsi="Trebuchet MS" w:cs="Trebuchet MS"/>
          <w:sz w:val="22"/>
          <w:szCs w:val="22"/>
          <w:lang w:val="en-US"/>
        </w:rPr>
        <w:t xml:space="preserve"> listed below are met (these criteria are cumulative, so if one of the State aid criteria is not met, the grant in question does not constitute State aid):</w:t>
      </w:r>
    </w:p>
    <w:p w14:paraId="45461883"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Presence of </w:t>
      </w:r>
      <w:r w:rsidRPr="001E3D58">
        <w:rPr>
          <w:rFonts w:ascii="Trebuchet MS" w:eastAsia="Trebuchet MS" w:hAnsi="Trebuchet MS" w:cs="Trebuchet MS"/>
          <w:b/>
          <w:sz w:val="22"/>
          <w:szCs w:val="22"/>
          <w:u w:val="single"/>
          <w:lang w:val="en-US"/>
        </w:rPr>
        <w:t>State resources</w:t>
      </w:r>
      <w:r w:rsidRPr="001E3D58">
        <w:rPr>
          <w:rFonts w:ascii="Trebuchet MS" w:eastAsia="Trebuchet MS" w:hAnsi="Trebuchet MS" w:cs="Trebuchet MS"/>
          <w:sz w:val="22"/>
          <w:szCs w:val="22"/>
          <w:lang w:val="en-US"/>
        </w:rPr>
        <w:t>. The state-aid norms comprise exclusively the measures that imply the public sources/resources transfer (including from national, regional and local authorities, banks and public foundations, etc.). Moreover, the aid does not need to be granted by the state as such. The aid can be granted by a public or private intermediate body appointed by the state. The criterion is always fulfilled for CBC Programmes.</w:t>
      </w:r>
    </w:p>
    <w:p w14:paraId="2D274377"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measure granted confers an </w:t>
      </w:r>
      <w:r w:rsidRPr="001E3D58">
        <w:rPr>
          <w:rFonts w:ascii="Trebuchet MS" w:eastAsia="Trebuchet MS" w:hAnsi="Trebuchet MS" w:cs="Trebuchet MS"/>
          <w:b/>
          <w:sz w:val="22"/>
          <w:szCs w:val="22"/>
          <w:u w:val="single"/>
          <w:lang w:val="en-US"/>
        </w:rPr>
        <w:t>economic advantage</w:t>
      </w:r>
      <w:r w:rsidRPr="001E3D58">
        <w:rPr>
          <w:rFonts w:ascii="Trebuchet MS" w:eastAsia="Trebuchet MS" w:hAnsi="Trebuchet MS" w:cs="Trebuchet MS"/>
          <w:sz w:val="22"/>
          <w:szCs w:val="22"/>
          <w:lang w:val="en-US"/>
        </w:rPr>
        <w:t xml:space="preserve"> (a benefit) </w:t>
      </w:r>
      <w:r w:rsidRPr="001E3D58">
        <w:rPr>
          <w:rFonts w:ascii="Trebuchet MS" w:eastAsia="Trebuchet MS" w:hAnsi="Trebuchet MS" w:cs="Trebuchet MS"/>
          <w:b/>
          <w:sz w:val="22"/>
          <w:szCs w:val="22"/>
          <w:lang w:val="en-US"/>
        </w:rPr>
        <w:t>to an undertaking</w:t>
      </w:r>
      <w:r w:rsidRPr="001E3D58">
        <w:rPr>
          <w:rFonts w:ascii="Trebuchet MS" w:eastAsia="Trebuchet MS" w:hAnsi="Trebuchet MS" w:cs="Trebuchet MS"/>
          <w:sz w:val="22"/>
          <w:szCs w:val="22"/>
          <w:lang w:val="en-US"/>
        </w:rPr>
        <w:t>, which it would not have otherwise received. First of all it is important to analyse whether the recipient of the aid is an undertaking.</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The State aid case-law considers an undertaking any entity engaged in an economic activity, regardless of its legal status and the way in which it is financed (an undertaking can be a public body, a charity, a NGO, an association, an university etc.). Economic activity means the supply of goods and services on a given market. The application of the State aid rules as such does not depend on whether the entity is set up to generate profits, as also non-profit entities can offer goods and services on a market too. The only relevant criterion is to decide whether or not the entity carries out an economic activity in the context of the ETC project. Also, the State authorities may themselves be considered as undertakings when they are involved in economic activities.</w:t>
      </w:r>
      <w:r w:rsidRPr="001E3D58">
        <w:rPr>
          <w:rFonts w:ascii="Trebuchet MS" w:eastAsia="Trebuchet MS" w:hAnsi="Trebuchet MS" w:cs="Trebuchet MS"/>
          <w:lang w:val="en-US"/>
        </w:rPr>
        <w:t xml:space="preserve"> </w:t>
      </w:r>
      <w:r w:rsidRPr="001E3D58">
        <w:rPr>
          <w:rFonts w:ascii="Trebuchet MS" w:eastAsia="Trebuchet MS" w:hAnsi="Trebuchet MS" w:cs="Trebuchet MS"/>
          <w:sz w:val="22"/>
          <w:szCs w:val="22"/>
          <w:lang w:val="en-US"/>
        </w:rPr>
        <w:t>With regard to the economic advantage, an advantage, within the meaning of Article 107(1) TFEU, is any economic benefit which an undertaking would not have obtained under normal market conditions, i.e. in the absence of State intervention.</w:t>
      </w:r>
    </w:p>
    <w:p w14:paraId="5653F8F5"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measure granted by the State is </w:t>
      </w:r>
      <w:r w:rsidRPr="001E3D58">
        <w:rPr>
          <w:rFonts w:ascii="Trebuchet MS" w:eastAsia="Trebuchet MS" w:hAnsi="Trebuchet MS" w:cs="Trebuchet MS"/>
          <w:b/>
          <w:sz w:val="22"/>
          <w:szCs w:val="22"/>
          <w:u w:val="single"/>
          <w:lang w:val="en-US"/>
        </w:rPr>
        <w:t>selectively</w:t>
      </w:r>
      <w:r w:rsidRPr="001E3D58">
        <w:rPr>
          <w:rFonts w:ascii="Trebuchet MS" w:eastAsia="Trebuchet MS" w:hAnsi="Trebuchet MS" w:cs="Trebuchet MS"/>
          <w:sz w:val="22"/>
          <w:szCs w:val="22"/>
          <w:lang w:val="en-US"/>
        </w:rPr>
        <w:t xml:space="preserve"> favoring certain undertakings or the production of certain goods. Not all measures which favor economic operators fall under the notion of aid, but only those which grant an advantage in a selective way to certain undertakings or categories of undertakings or to certain economic sectors. An analysis of </w:t>
      </w:r>
      <w:r w:rsidRPr="001E3D58">
        <w:rPr>
          <w:rFonts w:ascii="Trebuchet MS" w:eastAsia="Trebuchet MS" w:hAnsi="Trebuchet MS" w:cs="Trebuchet MS"/>
          <w:sz w:val="22"/>
          <w:szCs w:val="22"/>
          <w:lang w:val="en-US"/>
        </w:rPr>
        <w:lastRenderedPageBreak/>
        <w:t>the selective nature is relevant when there is an indirect advantage.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p w14:paraId="6E82A8D7"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The grant distorts or threatens to distort competition</w:t>
      </w:r>
      <w:r w:rsidRPr="001E3D58">
        <w:rPr>
          <w:rFonts w:ascii="Trebuchet MS" w:eastAsia="Trebuchet MS" w:hAnsi="Trebuchet MS" w:cs="Trebuchet MS"/>
          <w:sz w:val="22"/>
          <w:szCs w:val="22"/>
          <w:lang w:val="en-US"/>
        </w:rPr>
        <w:t>. A measure granted by the State is considered to distort or threaten to distort competition when it is liable to improve the competitive position of the recipient compared to other undertakings with which it competes. A distortion of competition within the meaning of Article 107 TFEU is thus assumed as soon as the State grants a financial advantage to an undertaking in a liberalized sector where there is, or could be, competition. A possible distortion of competition is excluded if (1) a given service is subject to a legal monopoly (established in compliance with EU law) and is not in competition with similar (liberalised) services and (2) the service provider cannot be active (due to regulatory or statutory constraints) in any other liberalised (geographical or product) market.</w:t>
      </w:r>
    </w:p>
    <w:p w14:paraId="25943824"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u w:val="single"/>
          <w:lang w:val="en-US"/>
        </w:rPr>
        <w:t>The grant affects trade between Member States</w:t>
      </w:r>
      <w:r w:rsidRPr="001E3D58">
        <w:rPr>
          <w:rFonts w:ascii="Trebuchet MS" w:eastAsia="Trebuchet MS" w:hAnsi="Trebuchet MS" w:cs="Trebuchet MS"/>
          <w:sz w:val="22"/>
          <w:szCs w:val="22"/>
          <w:lang w:val="en-US"/>
        </w:rPr>
        <w:t xml:space="preserve">. An advantage granted to an undertaking operating in a market which is open to competition will normally be assumed to affect trade between Member States. However, if the service in question is of a merely local interest there is no effect on trade between Member States. In order to assert that this criterion is not fulfilled, the project in question must have a mere local impact. If State support is granted to an activity which has </w:t>
      </w:r>
      <w:r w:rsidRPr="001E3D58">
        <w:rPr>
          <w:rFonts w:ascii="Trebuchet MS" w:eastAsia="Trebuchet MS" w:hAnsi="Trebuchet MS" w:cs="Trebuchet MS"/>
          <w:b/>
          <w:sz w:val="22"/>
          <w:szCs w:val="22"/>
          <w:lang w:val="en-US"/>
        </w:rPr>
        <w:t>a purely local impact</w:t>
      </w:r>
      <w:r w:rsidRPr="001E3D58">
        <w:rPr>
          <w:rFonts w:ascii="Trebuchet MS" w:eastAsia="Trebuchet MS" w:hAnsi="Trebuchet MS" w:cs="Trebuchet MS"/>
          <w:sz w:val="22"/>
          <w:szCs w:val="22"/>
          <w:lang w:val="en-US"/>
        </w:rPr>
        <w:t>, there may not be an effect on intra-EU trade, e.g. where the beneficiary supplies goods or services to a limited area within a Member State and is unlikely to attract customers from other Member States. Moreover, the measure should have no - or at most marginal – foreseeable effects on cross-border investments.</w:t>
      </w:r>
    </w:p>
    <w:p w14:paraId="423A969E" w14:textId="77777777" w:rsidR="000576DF" w:rsidRPr="001E3D58" w:rsidRDefault="00123C52">
      <w:pPr>
        <w:shd w:val="clear" w:color="auto" w:fill="FFC000"/>
        <w:spacing w:before="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Please bear in mind that within INTERREG V-A Romania –Bulgaria no state aid is granted, any activities fulfilling all the above criteria cannot be financed under the Interreg V-A Romania-Bulgaria.</w:t>
      </w:r>
    </w:p>
    <w:p w14:paraId="5CB1078F" w14:textId="77777777" w:rsidR="000576DF" w:rsidRPr="001E3D58" w:rsidRDefault="00123C52">
      <w:pPr>
        <w:spacing w:before="120" w:line="360" w:lineRule="auto"/>
        <w:jc w:val="both"/>
        <w:rPr>
          <w:rFonts w:ascii="Trebuchet MS" w:eastAsia="Trebuchet MS" w:hAnsi="Trebuchet MS" w:cs="Trebuchet MS"/>
          <w:color w:val="323E4F"/>
          <w:sz w:val="22"/>
          <w:szCs w:val="22"/>
          <w:lang w:val="en-US"/>
        </w:rPr>
      </w:pPr>
      <w:r w:rsidRPr="001E3D58">
        <w:rPr>
          <w:rFonts w:ascii="Trebuchet MS" w:eastAsia="Trebuchet MS" w:hAnsi="Trebuchet MS" w:cs="Trebuchet MS"/>
          <w:sz w:val="22"/>
          <w:szCs w:val="22"/>
          <w:lang w:val="en-US"/>
        </w:rPr>
        <w:t xml:space="preserve">Considering the activities financed under the Interreg V-A Romania-Bulgaria Programme, activities for which the beneficiaries </w:t>
      </w:r>
      <w:r w:rsidRPr="001E3D58">
        <w:rPr>
          <w:rFonts w:ascii="Trebuchet MS" w:eastAsia="Trebuchet MS" w:hAnsi="Trebuchet MS" w:cs="Trebuchet MS"/>
          <w:sz w:val="22"/>
          <w:szCs w:val="22"/>
          <w:u w:val="single"/>
          <w:lang w:val="en-US"/>
        </w:rPr>
        <w:t>do not act as economic operators</w:t>
      </w:r>
      <w:r w:rsidRPr="001E3D58">
        <w:rPr>
          <w:rFonts w:ascii="Trebuchet MS" w:eastAsia="Trebuchet MS" w:hAnsi="Trebuchet MS" w:cs="Trebuchet MS"/>
          <w:sz w:val="22"/>
          <w:szCs w:val="22"/>
          <w:lang w:val="en-US"/>
        </w:rPr>
        <w:t xml:space="preserve"> and for which there are no </w:t>
      </w:r>
      <w:r w:rsidRPr="001E3D58">
        <w:rPr>
          <w:rFonts w:ascii="Trebuchet MS" w:eastAsia="Trebuchet MS" w:hAnsi="Trebuchet MS" w:cs="Trebuchet MS"/>
          <w:sz w:val="22"/>
          <w:szCs w:val="22"/>
          <w:lang w:val="en-US"/>
        </w:rPr>
        <w:lastRenderedPageBreak/>
        <w:t>considerations to assume that the competition will be distorted, the projects are not subject to state aid rules.</w:t>
      </w:r>
      <w:r w:rsidRPr="001E3D58">
        <w:rPr>
          <w:rFonts w:ascii="Trebuchet MS" w:eastAsia="Trebuchet MS" w:hAnsi="Trebuchet MS" w:cs="Trebuchet MS"/>
          <w:color w:val="323E4F"/>
          <w:sz w:val="22"/>
          <w:szCs w:val="22"/>
          <w:lang w:val="en-US"/>
        </w:rPr>
        <w:t xml:space="preserve"> </w:t>
      </w:r>
    </w:p>
    <w:p w14:paraId="0E7BE2D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To this end, to ensure that any Lead beneficiary and project beneficiary complies with the state aid law, the Programme has set up the following conditions:</w:t>
      </w:r>
    </w:p>
    <w:p w14:paraId="41B98561" w14:textId="77777777" w:rsidR="000576DF" w:rsidRPr="001E3D58" w:rsidRDefault="00123C52">
      <w:pPr>
        <w:numPr>
          <w:ilvl w:val="0"/>
          <w:numId w:val="41"/>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All expenditure must be made according to the national laws on public procurement of the country on whose territory the partner which organizes the procedure is located. For Romanian NGOs a special procedure is applicable. The procedure for the Romanian NGO may be changed unilaterally by the Managing Authority. The procurement procedure (performed by either Romania/Bulgarian partners) </w:t>
      </w:r>
      <w:r w:rsidRPr="001E3D58">
        <w:rPr>
          <w:rFonts w:ascii="Trebuchet MS" w:eastAsia="Trebuchet MS" w:hAnsi="Trebuchet MS" w:cs="Trebuchet MS"/>
          <w:sz w:val="22"/>
          <w:szCs w:val="22"/>
          <w:u w:val="single"/>
          <w:lang w:val="en-US"/>
        </w:rPr>
        <w:t>has to be open (to allow all interested and qualified bidders to participate in the process), transparent, sufficiently well-publicized, non-discriminatory and unconditional.</w:t>
      </w:r>
      <w:r w:rsidRPr="001E3D58">
        <w:rPr>
          <w:rFonts w:ascii="Trebuchet MS" w:eastAsia="Trebuchet MS" w:hAnsi="Trebuchet MS" w:cs="Trebuchet MS"/>
          <w:sz w:val="22"/>
          <w:szCs w:val="22"/>
          <w:lang w:val="en-US"/>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accepted and recommended).  </w:t>
      </w:r>
    </w:p>
    <w:p w14:paraId="053EB415" w14:textId="77777777" w:rsidR="000576DF" w:rsidRPr="001E3D58" w:rsidRDefault="00123C52">
      <w:pPr>
        <w:numPr>
          <w:ilvl w:val="0"/>
          <w:numId w:val="25"/>
        </w:numPr>
        <w:spacing w:before="120" w:line="360" w:lineRule="auto"/>
        <w:ind w:left="540" w:hanging="360"/>
        <w:jc w:val="both"/>
        <w:rPr>
          <w:sz w:val="22"/>
          <w:szCs w:val="22"/>
          <w:lang w:val="en-US"/>
        </w:rPr>
      </w:pPr>
      <w:r w:rsidRPr="001E3D58">
        <w:rPr>
          <w:rFonts w:ascii="Trebuchet MS" w:eastAsia="Trebuchet MS" w:hAnsi="Trebuchet MS" w:cs="Trebuchet MS"/>
          <w:sz w:val="22"/>
          <w:szCs w:val="22"/>
          <w:lang w:val="en-US"/>
        </w:rPr>
        <w:t xml:space="preserve">The project </w:t>
      </w:r>
      <w:r w:rsidRPr="001E3D58">
        <w:rPr>
          <w:rFonts w:ascii="Trebuchet MS" w:eastAsia="Trebuchet MS" w:hAnsi="Trebuchet MS" w:cs="Trebuchet MS"/>
          <w:sz w:val="22"/>
          <w:szCs w:val="22"/>
          <w:u w:val="single"/>
          <w:lang w:val="en-US"/>
        </w:rPr>
        <w:t>must not create an economic advantage</w:t>
      </w:r>
      <w:r w:rsidRPr="001E3D58">
        <w:rPr>
          <w:rFonts w:ascii="Trebuchet MS" w:eastAsia="Trebuchet MS" w:hAnsi="Trebuchet MS" w:cs="Trebuchet MS"/>
          <w:sz w:val="22"/>
          <w:szCs w:val="22"/>
          <w:lang w:val="en-US"/>
        </w:rPr>
        <w:t xml:space="preserve"> to an economic operator/undertaking. The undertakings are defined as entities engaged in an economic activity, regardless of their status and the way in which are financed. The classification of a particular entity as an undertaking thus depends entirely on the nature of its activities. This general principle has three important consequences:</w:t>
      </w:r>
    </w:p>
    <w:p w14:paraId="518F34F0" w14:textId="77777777" w:rsidR="000576DF" w:rsidRPr="001E3D58" w:rsidRDefault="00123C52">
      <w:pPr>
        <w:numPr>
          <w:ilvl w:val="0"/>
          <w:numId w:val="27"/>
        </w:numPr>
        <w:tabs>
          <w:tab w:val="left" w:pos="1701"/>
        </w:tabs>
        <w:spacing w:before="120" w:line="360" w:lineRule="auto"/>
        <w:ind w:left="540" w:firstLine="556"/>
        <w:jc w:val="both"/>
        <w:rPr>
          <w:sz w:val="22"/>
          <w:szCs w:val="22"/>
          <w:lang w:val="en-US"/>
        </w:rPr>
      </w:pPr>
      <w:r w:rsidRPr="001E3D58">
        <w:rPr>
          <w:rFonts w:ascii="Trebuchet MS" w:eastAsia="Trebuchet MS" w:hAnsi="Trebuchet MS" w:cs="Trebuchet MS"/>
          <w:sz w:val="22"/>
          <w:szCs w:val="22"/>
          <w:lang w:val="en-US"/>
        </w:rPr>
        <w:t>First, the status of the entity under national law is not decisive. For example, an entity that is classified as an association or a sports club under national law may nevertheless have to be regarded as an undertaking within the meaning of Article 107(1) of the Treaty. The only relevant criterion in this respect is whether it carries out an economic activity.</w:t>
      </w:r>
    </w:p>
    <w:p w14:paraId="7DEEB493" w14:textId="77777777" w:rsidR="000576DF" w:rsidRPr="001E3D58" w:rsidRDefault="00123C52">
      <w:pPr>
        <w:numPr>
          <w:ilvl w:val="0"/>
          <w:numId w:val="27"/>
        </w:numPr>
        <w:tabs>
          <w:tab w:val="left" w:pos="1701"/>
        </w:tabs>
        <w:spacing w:before="120" w:line="360" w:lineRule="auto"/>
        <w:ind w:left="540" w:firstLine="556"/>
        <w:jc w:val="both"/>
        <w:rPr>
          <w:sz w:val="22"/>
          <w:szCs w:val="22"/>
          <w:lang w:val="en-US"/>
        </w:rPr>
      </w:pPr>
      <w:r w:rsidRPr="001E3D58">
        <w:rPr>
          <w:rFonts w:ascii="Trebuchet MS" w:eastAsia="Trebuchet MS" w:hAnsi="Trebuchet MS" w:cs="Trebuchet MS"/>
          <w:sz w:val="22"/>
          <w:szCs w:val="22"/>
          <w:lang w:val="en-US"/>
        </w:rPr>
        <w:t>Second, the application of the state aid rules as such does not depend on whether the entity is set up to generate profits.</w:t>
      </w:r>
    </w:p>
    <w:p w14:paraId="49925FFE" w14:textId="77777777" w:rsidR="000576DF" w:rsidRPr="001E3D58" w:rsidRDefault="00123C52">
      <w:pPr>
        <w:numPr>
          <w:ilvl w:val="0"/>
          <w:numId w:val="27"/>
        </w:numPr>
        <w:tabs>
          <w:tab w:val="left" w:pos="1701"/>
        </w:tabs>
        <w:spacing w:before="120" w:line="360" w:lineRule="auto"/>
        <w:ind w:left="540" w:firstLine="556"/>
        <w:jc w:val="both"/>
        <w:rPr>
          <w:sz w:val="22"/>
          <w:szCs w:val="22"/>
          <w:lang w:val="en-US"/>
        </w:rPr>
      </w:pPr>
      <w:r w:rsidRPr="001E3D58">
        <w:rPr>
          <w:rFonts w:ascii="Trebuchet MS" w:eastAsia="Trebuchet MS" w:hAnsi="Trebuchet MS" w:cs="Trebuchet MS"/>
          <w:sz w:val="22"/>
          <w:szCs w:val="22"/>
          <w:lang w:val="en-US"/>
        </w:rPr>
        <w:t>Third, the classification of an entity as an undertaking is always relative to a specific activity. An entity that carries out both economic and non-economic activities is to be regarded as an undertaking only with regard to the former. Any activity consisting in offering goods and services on a market is an economic activity.</w:t>
      </w:r>
    </w:p>
    <w:p w14:paraId="0F795F07" w14:textId="77777777" w:rsidR="000576DF" w:rsidRPr="001E3D58" w:rsidRDefault="00123C52">
      <w:pPr>
        <w:numPr>
          <w:ilvl w:val="0"/>
          <w:numId w:val="25"/>
        </w:numPr>
        <w:spacing w:before="120" w:line="360" w:lineRule="auto"/>
        <w:ind w:left="540" w:hanging="360"/>
        <w:jc w:val="both"/>
        <w:rPr>
          <w:sz w:val="22"/>
          <w:szCs w:val="22"/>
          <w:lang w:val="en-US"/>
        </w:rPr>
      </w:pPr>
      <w:r w:rsidRPr="001E3D58">
        <w:rPr>
          <w:rFonts w:ascii="Trebuchet MS" w:eastAsia="Trebuchet MS" w:hAnsi="Trebuchet MS" w:cs="Trebuchet MS"/>
          <w:sz w:val="22"/>
          <w:szCs w:val="22"/>
          <w:lang w:val="en-US"/>
        </w:rPr>
        <w:lastRenderedPageBreak/>
        <w:t xml:space="preserve">A service that is reimbursed at market price </w:t>
      </w:r>
      <w:r w:rsidRPr="001E3D58">
        <w:rPr>
          <w:rFonts w:ascii="Trebuchet MS" w:eastAsia="Trebuchet MS" w:hAnsi="Trebuchet MS" w:cs="Trebuchet MS"/>
          <w:sz w:val="22"/>
          <w:szCs w:val="22"/>
          <w:u w:val="single"/>
          <w:lang w:val="en-US"/>
        </w:rPr>
        <w:t xml:space="preserve">is not conveying an </w:t>
      </w:r>
      <w:r w:rsidRPr="001E3D58">
        <w:rPr>
          <w:rFonts w:ascii="Trebuchet MS" w:eastAsia="Trebuchet MS" w:hAnsi="Trebuchet MS" w:cs="Trebuchet MS"/>
          <w:i/>
          <w:sz w:val="22"/>
          <w:szCs w:val="22"/>
          <w:u w:val="single"/>
          <w:lang w:val="en-US"/>
        </w:rPr>
        <w:t>advantage</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u w:val="single"/>
          <w:lang w:val="en-US"/>
        </w:rPr>
        <w:t>All studies, outputs or other results of the non-investment research and development projects shall be made available for free to all interested individual or legal persons, in a non-discriminatory way</w:t>
      </w:r>
      <w:r w:rsidRPr="001E3D58">
        <w:rPr>
          <w:rFonts w:ascii="Trebuchet MS" w:eastAsia="Trebuchet MS" w:hAnsi="Trebuchet MS" w:cs="Trebuchet MS"/>
          <w:sz w:val="22"/>
          <w:szCs w:val="22"/>
          <w:lang w:val="en-US"/>
        </w:rPr>
        <w:t>. This includes securing public access to the project results.</w:t>
      </w:r>
    </w:p>
    <w:p w14:paraId="3E3F5B85" w14:textId="77777777" w:rsidR="000576DF" w:rsidRPr="001E3D58" w:rsidRDefault="00123C52">
      <w:pPr>
        <w:tabs>
          <w:tab w:val="left" w:pos="1701"/>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the field of research&amp;development&amp;innovation activities, the following activities are generally of a non-economic character:</w:t>
      </w:r>
    </w:p>
    <w:p w14:paraId="1FA6DE33" w14:textId="77777777" w:rsidR="000576DF" w:rsidRPr="001E3D58" w:rsidRDefault="00123C52">
      <w:pPr>
        <w:numPr>
          <w:ilvl w:val="0"/>
          <w:numId w:val="28"/>
        </w:numPr>
        <w:spacing w:line="360" w:lineRule="auto"/>
        <w:ind w:left="954"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primary activities of research organisations and research infrastructures, in particular:</w:t>
      </w:r>
    </w:p>
    <w:p w14:paraId="5FA71F0B" w14:textId="77777777" w:rsidR="000576DF" w:rsidRPr="001E3D58" w:rsidRDefault="00123C52">
      <w:pPr>
        <w:numPr>
          <w:ilvl w:val="0"/>
          <w:numId w:val="29"/>
        </w:numPr>
        <w:spacing w:line="360" w:lineRule="auto"/>
        <w:ind w:left="1674" w:hanging="360"/>
        <w:jc w:val="both"/>
        <w:rPr>
          <w:sz w:val="22"/>
          <w:szCs w:val="22"/>
          <w:lang w:val="en-US"/>
        </w:rPr>
      </w:pPr>
      <w:r w:rsidRPr="001E3D58">
        <w:rPr>
          <w:rFonts w:ascii="Trebuchet MS" w:eastAsia="Trebuchet MS" w:hAnsi="Trebuchet MS" w:cs="Trebuchet MS"/>
          <w:sz w:val="22"/>
          <w:szCs w:val="22"/>
          <w:lang w:val="en-US"/>
        </w:rPr>
        <w:t>education for more and better skilled human resources. Public education organised within the national educational system, predominantly or entirely funded by the State and supervised by the State is considered as a non-economic activity</w:t>
      </w:r>
    </w:p>
    <w:p w14:paraId="295EE501" w14:textId="77777777" w:rsidR="000576DF" w:rsidRPr="001E3D58" w:rsidRDefault="00123C52">
      <w:pPr>
        <w:numPr>
          <w:ilvl w:val="0"/>
          <w:numId w:val="29"/>
        </w:numPr>
        <w:spacing w:line="360" w:lineRule="auto"/>
        <w:ind w:left="1674" w:hanging="360"/>
        <w:jc w:val="both"/>
        <w:rPr>
          <w:sz w:val="22"/>
          <w:szCs w:val="22"/>
          <w:lang w:val="en-US"/>
        </w:rPr>
      </w:pPr>
      <w:r w:rsidRPr="001E3D58">
        <w:rPr>
          <w:rFonts w:ascii="Trebuchet MS" w:eastAsia="Trebuchet MS" w:hAnsi="Trebuchet MS" w:cs="Trebuchet MS"/>
          <w:sz w:val="22"/>
          <w:szCs w:val="22"/>
          <w:lang w:val="en-US"/>
        </w:rPr>
        <w:t>independent R&amp;D for more knowledge and better understanding, including collaborative R&amp;D where the research organisation or research infrastructure engages in effective collaboration</w:t>
      </w:r>
      <w:r w:rsidRPr="001E3D58">
        <w:rPr>
          <w:rFonts w:ascii="Trebuchet MS" w:eastAsia="Trebuchet MS" w:hAnsi="Trebuchet MS" w:cs="Trebuchet MS"/>
          <w:sz w:val="22"/>
          <w:szCs w:val="22"/>
          <w:vertAlign w:val="superscript"/>
          <w:lang w:val="en-US"/>
        </w:rPr>
        <w:footnoteReference w:id="4"/>
      </w:r>
    </w:p>
    <w:p w14:paraId="38842271" w14:textId="77777777" w:rsidR="000576DF" w:rsidRPr="00730E79" w:rsidRDefault="00123C52">
      <w:pPr>
        <w:numPr>
          <w:ilvl w:val="0"/>
          <w:numId w:val="29"/>
        </w:numPr>
        <w:spacing w:line="360" w:lineRule="auto"/>
        <w:ind w:left="1674" w:hanging="360"/>
        <w:jc w:val="both"/>
        <w:rPr>
          <w:sz w:val="22"/>
          <w:szCs w:val="22"/>
          <w:lang w:val="en-US"/>
        </w:rPr>
      </w:pPr>
      <w:r w:rsidRPr="0076588F">
        <w:rPr>
          <w:rFonts w:ascii="Trebuchet MS" w:eastAsia="Trebuchet MS" w:hAnsi="Trebuchet MS" w:cs="Trebuchet MS"/>
          <w:sz w:val="22"/>
          <w:szCs w:val="22"/>
          <w:lang w:val="en-US"/>
        </w:rPr>
        <w:t>wide dissemination of research results on a non-exclusive and non-discriminatory basis, for example through teaching, open-access databases, open publications or open software.</w:t>
      </w:r>
    </w:p>
    <w:p w14:paraId="402A230A" w14:textId="77777777" w:rsidR="000576DF" w:rsidRPr="001E3D58" w:rsidRDefault="00123C52">
      <w:pPr>
        <w:numPr>
          <w:ilvl w:val="0"/>
          <w:numId w:val="28"/>
        </w:numPr>
        <w:spacing w:line="360" w:lineRule="auto"/>
        <w:ind w:left="954" w:firstLine="0"/>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knowledge transfer activities, where they are conducted either by the research organisation or research infrastructure (including their departments or subsidiaries) or jointly with, or on </w:t>
      </w:r>
      <w:r w:rsidRPr="001E3D58">
        <w:rPr>
          <w:rFonts w:ascii="Trebuchet MS" w:eastAsia="Trebuchet MS" w:hAnsi="Trebuchet MS" w:cs="Trebuchet MS"/>
          <w:sz w:val="22"/>
          <w:szCs w:val="22"/>
          <w:lang w:val="en-US"/>
        </w:rPr>
        <w:t>behalf of other such entities, and where all profits from those activities are reinvested in the primary activities of the research organisation or research infrastructure. The non-economic nature of those activities is not prejudiced by contracting the provision of corresponding services to third parties by way of open tenders.</w:t>
      </w:r>
    </w:p>
    <w:p w14:paraId="2B8F163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w:t>
      </w:r>
      <w:r w:rsidRPr="001E3D58">
        <w:rPr>
          <w:rFonts w:ascii="Trebuchet MS" w:eastAsia="Trebuchet MS" w:hAnsi="Trebuchet MS" w:cs="Trebuchet MS"/>
          <w:sz w:val="22"/>
          <w:szCs w:val="22"/>
          <w:lang w:val="en-US"/>
        </w:rPr>
        <w:lastRenderedPageBreak/>
        <w:t>entirety, provided that the economic use remains purely ancillary, that is to say corresponds to an activity which is directly related to and necessary for the operation of the research organisation or research infrastructure or intrinsically linked to its main non-economic use, and which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Making the project results available only for certain individual or legal persons is strictly forbidden! Also, the project results should not create an economic advantage to a certain undertaking/activity/the production of certain goods.</w:t>
      </w:r>
    </w:p>
    <w:p w14:paraId="2B5519A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However, if State support is granted to an activity which has a purely local impact, there may not be an effect on intra-EU trade, e.g. where the beneficiary supplies goods or services to a limited area within a Member State and is unlikely to attract customers from other Member States. Moreover, the measure should have no-or most marginal-foreseeable effects on cross-border investments in the sector or the establishment of firms within the EU’s Single Market.</w:t>
      </w:r>
    </w:p>
    <w:p w14:paraId="7AC6AA7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projects financed under Priority Axis 1 – A well connected region, specific objective 1.1 </w:t>
      </w:r>
      <w:r w:rsidRPr="001E3D58">
        <w:rPr>
          <w:rFonts w:ascii="Trebuchet MS" w:eastAsia="Trebuchet MS" w:hAnsi="Trebuchet MS" w:cs="Trebuchet MS"/>
          <w:i/>
          <w:sz w:val="22"/>
          <w:szCs w:val="22"/>
          <w:lang w:val="en-US"/>
        </w:rPr>
        <w:t>– improve the planning, development and coordination of cross border transport systems for better connections to TEN-T transport networks</w:t>
      </w:r>
      <w:r w:rsidRPr="001E3D58">
        <w:rPr>
          <w:rFonts w:ascii="Trebuchet MS" w:eastAsia="Trebuchet MS" w:hAnsi="Trebuchet MS" w:cs="Trebuchet MS"/>
          <w:sz w:val="22"/>
          <w:szCs w:val="22"/>
          <w:lang w:val="en-US"/>
        </w:rPr>
        <w:t>, the following conditions must also be observed:</w:t>
      </w:r>
    </w:p>
    <w:p w14:paraId="32863594" w14:textId="77777777" w:rsidR="000576DF" w:rsidRPr="001E3D58" w:rsidRDefault="00123C52">
      <w:pPr>
        <w:numPr>
          <w:ilvl w:val="0"/>
          <w:numId w:val="42"/>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operation and administration of the infrastructure are tendered out/procured in accordance with the EU and national legislation respecting the principle of open, transparent and non-discriminatory procurement</w:t>
      </w:r>
    </w:p>
    <w:p w14:paraId="61C237F8" w14:textId="77777777" w:rsidR="000576DF" w:rsidRPr="001E3D58" w:rsidRDefault="00123C52">
      <w:pPr>
        <w:numPr>
          <w:ilvl w:val="0"/>
          <w:numId w:val="42"/>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royalty, for the leased infrastructure, must be established in an objective and transparent manner in order to ensure that does not confer an economic advantage, therefore the royalty must be proportional to the value of the leased infrastructure</w:t>
      </w:r>
    </w:p>
    <w:p w14:paraId="72EA10B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Also, for specific objective 1.2 – </w:t>
      </w:r>
      <w:r w:rsidRPr="001E3D58">
        <w:rPr>
          <w:rFonts w:ascii="Trebuchet MS" w:eastAsia="Trebuchet MS" w:hAnsi="Trebuchet MS" w:cs="Trebuchet MS"/>
          <w:i/>
          <w:sz w:val="22"/>
          <w:szCs w:val="22"/>
          <w:lang w:val="en-US"/>
        </w:rPr>
        <w:t xml:space="preserve">increase transport safety and maritime transport routes, </w:t>
      </w:r>
      <w:r w:rsidRPr="001E3D58">
        <w:rPr>
          <w:rFonts w:ascii="Trebuchet MS" w:eastAsia="Trebuchet MS" w:hAnsi="Trebuchet MS" w:cs="Trebuchet MS"/>
          <w:sz w:val="22"/>
          <w:szCs w:val="22"/>
          <w:lang w:val="en-US"/>
        </w:rPr>
        <w:t>the following must be observed:</w:t>
      </w:r>
    </w:p>
    <w:p w14:paraId="188F29D9" w14:textId="77777777" w:rsidR="000576DF" w:rsidRPr="001E3D58" w:rsidRDefault="00123C52">
      <w:pPr>
        <w:numPr>
          <w:ilvl w:val="0"/>
          <w:numId w:val="73"/>
        </w:numPr>
        <w:tabs>
          <w:tab w:val="left" w:pos="1418"/>
        </w:tabs>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beneficiaries may be only public bodies which have the right to declare a service as a service of “general economic interest” and when applying for a project, the service must be defined through a legal/administrative act as a “service of general economic interest”;</w:t>
      </w:r>
    </w:p>
    <w:p w14:paraId="474531B0" w14:textId="77777777" w:rsidR="000576DF" w:rsidRPr="001E3D58" w:rsidRDefault="00123C52">
      <w:pPr>
        <w:numPr>
          <w:ilvl w:val="0"/>
          <w:numId w:val="73"/>
        </w:numPr>
        <w:tabs>
          <w:tab w:val="left" w:pos="1418"/>
        </w:tabs>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 xml:space="preserve">the infrastructure for implementing the project has to be the property of the public </w:t>
      </w:r>
      <w:r w:rsidRPr="001E3D58">
        <w:rPr>
          <w:rFonts w:ascii="Trebuchet MS" w:eastAsia="Trebuchet MS" w:hAnsi="Trebuchet MS" w:cs="Trebuchet MS"/>
          <w:sz w:val="22"/>
          <w:szCs w:val="22"/>
          <w:lang w:val="en-US"/>
        </w:rPr>
        <w:lastRenderedPageBreak/>
        <w:t>body, only the administration and services may be entrusted to an economic operator through a public tender procedure, and only under the condition that the economic operator pays a proportional market royalty to deliver this service) and only in such manner that the rent for the infrastructure administration and the royalty for service operation paid by the economic operator are at the market price (e.g. if a ferry crossing point is developed, the public authority must be the owner of the infrastructure-port and ferryboat- and the service of transferring passengers may be externalized to an economic operator, through a public tender procedure, and only under the condition that the economic operator pays a market royalty to deliver this service);</w:t>
      </w:r>
    </w:p>
    <w:p w14:paraId="44900E32" w14:textId="77777777" w:rsidR="000576DF" w:rsidRPr="001E3D58" w:rsidRDefault="00123C52">
      <w:pPr>
        <w:numPr>
          <w:ilvl w:val="0"/>
          <w:numId w:val="73"/>
        </w:numPr>
        <w:tabs>
          <w:tab w:val="left" w:pos="1418"/>
        </w:tabs>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beneficiary has the obligation to stipulate in the contract that all renovation or reparation works must be supported by the economic operator to whom the contract is awarded.</w:t>
      </w:r>
    </w:p>
    <w:p w14:paraId="657D6529"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existence of state aid is excluded where the State acts by exercising public power or where authorities emanating from the State act in their capacity as public authorities. Any entity may be deemed to act by exercising public powers where the activity in question is a task that forms part of the essential functions of the State or is connected with those functions by its nature, its aim and the rules to which it is subject. Generally speaking, unless the Member State concerned has decided to introduce market mechanisms, activities that intrinsically form part of the prerogatives of official authority and are performed by the State do not constitute economic activities. Examples are activities related to: the army or the police; air navigation safety and control; maritime traffic control and safety; anti-pollution surveillance and the organisation, financing and enforcement of prison sentences.</w:t>
      </w:r>
    </w:p>
    <w:p w14:paraId="169EBD4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Priority axis 2 – a green region, the following conditions must be observed:</w:t>
      </w:r>
    </w:p>
    <w:p w14:paraId="62D0D98F" w14:textId="77777777" w:rsidR="000576DF" w:rsidRPr="001E3D58" w:rsidRDefault="00123C52">
      <w:pPr>
        <w:numPr>
          <w:ilvl w:val="0"/>
          <w:numId w:val="74"/>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 xml:space="preserve">Research infrastructures may perform both economic and non-economic activities. In order to avoid granting state aid to economic activities through public funding of non-economic activities, the costs and financing of economic and non-economic activities should be clearly separated. Where an infrastructure is used for both economic and non-economic activities, the funding through state resources of the costs linked to the non-economic activities of the infrastructure does not constitute state aid. If the infrastructure is used almost exclusively for a non-economic activity, its funding may fall outside state aid rules in its entirety, provided that the economic use remains purely </w:t>
      </w:r>
      <w:r w:rsidRPr="001E3D58">
        <w:rPr>
          <w:rFonts w:ascii="Trebuchet MS" w:eastAsia="Trebuchet MS" w:hAnsi="Trebuchet MS" w:cs="Trebuchet MS"/>
          <w:sz w:val="22"/>
          <w:szCs w:val="22"/>
          <w:lang w:val="en-US"/>
        </w:rPr>
        <w:lastRenderedPageBreak/>
        <w:t xml:space="preserve">ancillary, that is to say, an activity which is directly related to and necessary for the operation of the infrastructure or intrinsically linked to its main non-economic use, and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w:t>
      </w:r>
    </w:p>
    <w:p w14:paraId="013731B3" w14:textId="77777777" w:rsidR="000576DF" w:rsidRPr="001E3D58" w:rsidRDefault="00123C52">
      <w:pPr>
        <w:numPr>
          <w:ilvl w:val="0"/>
          <w:numId w:val="74"/>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Wide dissemination of common tourism products and services on a non-exclusive and non-discriminatory basis. The tourism products/cultural events must not grant an advantage in a selective way to certain undertakings or categories of undertakings, therefore they must not contain any reference to a particular tour operator /some tour operators</w:t>
      </w:r>
    </w:p>
    <w:p w14:paraId="3D7A3EF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Priority axis 4 – A skilled and inclusive region, the following conditions must be observed:</w:t>
      </w:r>
    </w:p>
    <w:p w14:paraId="15CEB0F9" w14:textId="77777777" w:rsidR="000576DF" w:rsidRPr="001E3D58" w:rsidRDefault="00123C52">
      <w:pPr>
        <w:numPr>
          <w:ilvl w:val="0"/>
          <w:numId w:val="75"/>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beneficiaries must set fees in line with the market prices, for the economic operators who establish their headquarters in a business infrastructure facility.</w:t>
      </w:r>
    </w:p>
    <w:p w14:paraId="35680F95" w14:textId="77777777" w:rsidR="000576DF" w:rsidRPr="001E3D58" w:rsidRDefault="00123C52" w:rsidP="003874E0">
      <w:pPr>
        <w:numPr>
          <w:ilvl w:val="0"/>
          <w:numId w:val="75"/>
        </w:numPr>
        <w:spacing w:before="120" w:line="360" w:lineRule="auto"/>
        <w:jc w:val="both"/>
        <w:rPr>
          <w:sz w:val="22"/>
          <w:szCs w:val="22"/>
          <w:lang w:val="en-US"/>
        </w:rPr>
      </w:pPr>
      <w:r w:rsidRPr="001E3D58">
        <w:rPr>
          <w:rFonts w:ascii="Trebuchet MS" w:eastAsia="Trebuchet MS" w:hAnsi="Trebuchet MS" w:cs="Trebuchet MS"/>
          <w:sz w:val="22"/>
          <w:szCs w:val="22"/>
          <w:lang w:val="en-US"/>
        </w:rPr>
        <w:t>Please note that the people participating in training sessions / courses must apply on their own name and not as employees sent to trainings by the employing company (training sessions/courses must address all the interested people and not employees of a particular employer/ employees of some employers).</w:t>
      </w:r>
      <w:r w:rsidR="00CB688A" w:rsidRPr="001E3D58">
        <w:rPr>
          <w:rFonts w:ascii="Trebuchet MS" w:eastAsia="Trebuchet MS" w:hAnsi="Trebuchet MS" w:cs="Trebuchet MS"/>
          <w:sz w:val="22"/>
          <w:szCs w:val="22"/>
          <w:lang w:val="en-US"/>
        </w:rPr>
        <w:t xml:space="preserve"> A list</w:t>
      </w:r>
      <w:r w:rsidR="003874E0" w:rsidRPr="001E3D58">
        <w:rPr>
          <w:rFonts w:ascii="Trebuchet MS" w:eastAsia="Trebuchet MS" w:hAnsi="Trebuchet MS" w:cs="Trebuchet MS"/>
          <w:sz w:val="22"/>
          <w:szCs w:val="22"/>
          <w:lang w:val="en-US"/>
        </w:rPr>
        <w:t xml:space="preserve">, drafted in </w:t>
      </w:r>
      <w:r w:rsidR="003874E0" w:rsidRPr="001E3D58">
        <w:rPr>
          <w:rFonts w:ascii="Trebuchet MS" w:hAnsi="Trebuchet MS"/>
          <w:sz w:val="22"/>
          <w:szCs w:val="22"/>
          <w:lang w:val="en-US"/>
        </w:rPr>
        <w:t>English language</w:t>
      </w:r>
      <w:r w:rsidR="00CB688A" w:rsidRPr="001E3D58">
        <w:rPr>
          <w:rFonts w:ascii="Trebuchet MS" w:eastAsia="Trebuchet MS" w:hAnsi="Trebuchet MS" w:cs="Trebuchet MS"/>
          <w:sz w:val="22"/>
          <w:szCs w:val="22"/>
          <w:lang w:val="en-US"/>
        </w:rPr>
        <w:t xml:space="preserve"> with the names of all trained people, </w:t>
      </w:r>
      <w:r w:rsidR="00DC01A7" w:rsidRPr="001E3D58">
        <w:rPr>
          <w:rFonts w:ascii="Trebuchet MS" w:eastAsia="Trebuchet MS" w:hAnsi="Trebuchet MS" w:cs="Trebuchet MS"/>
          <w:sz w:val="22"/>
          <w:szCs w:val="22"/>
          <w:lang w:val="en-US"/>
        </w:rPr>
        <w:t>name of the participants,</w:t>
      </w:r>
      <w:r w:rsidR="002F4C5C" w:rsidRPr="001E3D58">
        <w:rPr>
          <w:rFonts w:ascii="Trebuchet MS" w:eastAsia="Trebuchet MS" w:hAnsi="Trebuchet MS" w:cs="Trebuchet MS"/>
          <w:sz w:val="22"/>
          <w:szCs w:val="22"/>
          <w:lang w:val="en-US"/>
        </w:rPr>
        <w:t xml:space="preserve"> certification/diploma that has been obtained, subject of the training / specialization and other relevant information, if the case</w:t>
      </w:r>
      <w:r w:rsidR="00CB688A" w:rsidRPr="001E3D58">
        <w:rPr>
          <w:rFonts w:ascii="Trebuchet MS" w:eastAsia="Trebuchet MS" w:hAnsi="Trebuchet MS" w:cs="Trebuchet MS"/>
          <w:sz w:val="22"/>
          <w:szCs w:val="22"/>
          <w:lang w:val="en-US"/>
        </w:rPr>
        <w:t xml:space="preserve"> will be drafted and submitted by the LB together with the final report (signed by the LB).</w:t>
      </w:r>
    </w:p>
    <w:p w14:paraId="742A99C6" w14:textId="77777777" w:rsidR="000576DF" w:rsidRPr="001E3D58" w:rsidRDefault="00123C52">
      <w:pPr>
        <w:shd w:val="clear" w:color="auto" w:fill="FFC000"/>
        <w:spacing w:before="120" w:line="360" w:lineRule="auto"/>
        <w:jc w:val="center"/>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All State Aid provisions must be observed for any type of action.</w:t>
      </w:r>
    </w:p>
    <w:p w14:paraId="215A282F" w14:textId="77777777" w:rsidR="000576DF" w:rsidRPr="001E3D58" w:rsidRDefault="00123C52">
      <w:pPr>
        <w:shd w:val="clear" w:color="auto" w:fill="FFC000"/>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lead beneficiary and the project beneficiaries have to ensure that the planned activities are set up and implemented in compliance with national legislation related to competition. Each project beneficiary signs and submits to each first level control request a declaration on own responsibility regarding state aid, declaring their compliance with Programme conditions related to the state aid law.</w:t>
      </w:r>
      <w:r w:rsidRPr="001E3D58">
        <w:rPr>
          <w:rFonts w:ascii="Trebuchet MS" w:eastAsia="Trebuchet MS" w:hAnsi="Trebuchet MS" w:cs="Trebuchet MS"/>
          <w:b/>
          <w:i/>
          <w:sz w:val="22"/>
          <w:szCs w:val="22"/>
          <w:lang w:val="en-US"/>
        </w:rPr>
        <w:t xml:space="preserve"> </w:t>
      </w:r>
    </w:p>
    <w:p w14:paraId="1AC4523E"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 observance of the above mentioned conditions is closely verified / monitored by the programme bodies at all levels (first level controllers, JS through monitoring visits, MA, NA) </w:t>
      </w:r>
      <w:r w:rsidRPr="001E3D58">
        <w:rPr>
          <w:rFonts w:ascii="Trebuchet MS" w:eastAsia="Trebuchet MS" w:hAnsi="Trebuchet MS" w:cs="Trebuchet MS"/>
          <w:b/>
          <w:i/>
          <w:sz w:val="22"/>
          <w:szCs w:val="22"/>
          <w:lang w:val="en-US"/>
        </w:rPr>
        <w:lastRenderedPageBreak/>
        <w:t>during the implementation period of the projects.</w:t>
      </w:r>
    </w:p>
    <w:p w14:paraId="7893CCB7"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In case the programme bodies find out that the lead beneficiary or any project beneficiary made false declarations regarding state aid, the Managing Authority is entitled to terminate the financing contract, in whole or in part, and to demand repayment of the amounts already paid.</w:t>
      </w:r>
    </w:p>
    <w:p w14:paraId="59219186" w14:textId="77777777" w:rsidR="009D564A" w:rsidRDefault="009D564A">
      <w:pPr>
        <w:rPr>
          <w:rFonts w:ascii="Trebuchet MS" w:eastAsia="Trebuchet MS" w:hAnsi="Trebuchet MS" w:cs="Trebuchet MS"/>
          <w:b/>
          <w:sz w:val="28"/>
          <w:szCs w:val="28"/>
          <w:lang w:val="en-US"/>
        </w:rPr>
      </w:pPr>
      <w:bookmarkStart w:id="18" w:name="_35nkun2" w:colFirst="0" w:colLast="0"/>
      <w:bookmarkEnd w:id="18"/>
      <w:r>
        <w:rPr>
          <w:rFonts w:ascii="Trebuchet MS" w:eastAsia="Trebuchet MS" w:hAnsi="Trebuchet MS" w:cs="Trebuchet MS"/>
          <w:sz w:val="28"/>
          <w:szCs w:val="28"/>
          <w:lang w:val="en-US"/>
        </w:rPr>
        <w:br w:type="page"/>
      </w:r>
    </w:p>
    <w:p w14:paraId="77D8A40F" w14:textId="77777777" w:rsidR="000576DF" w:rsidRPr="001E3D58" w:rsidRDefault="00123C52">
      <w:pPr>
        <w:pStyle w:val="Heading1"/>
        <w:keepNext w:val="0"/>
        <w:pBdr>
          <w:bottom w:val="single" w:sz="4" w:space="1" w:color="000000"/>
        </w:pBdr>
        <w:tabs>
          <w:tab w:val="center" w:pos="4320"/>
          <w:tab w:val="left" w:pos="9923"/>
        </w:tabs>
        <w:spacing w:before="600" w:after="120" w:line="360" w:lineRule="auto"/>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ab/>
        <w:t>1</w:t>
      </w:r>
      <w:r w:rsidR="00B022DA">
        <w:rPr>
          <w:rFonts w:ascii="Trebuchet MS" w:eastAsia="Trebuchet MS" w:hAnsi="Trebuchet MS" w:cs="Trebuchet MS"/>
          <w:sz w:val="28"/>
          <w:szCs w:val="28"/>
          <w:lang w:val="en-US"/>
        </w:rPr>
        <w:t>1</w:t>
      </w:r>
      <w:r w:rsidRPr="001E3D58">
        <w:rPr>
          <w:rFonts w:ascii="Trebuchet MS" w:eastAsia="Trebuchet MS" w:hAnsi="Trebuchet MS" w:cs="Trebuchet MS"/>
          <w:sz w:val="28"/>
          <w:szCs w:val="28"/>
          <w:lang w:val="en-US"/>
        </w:rPr>
        <w:t>. Horizontal theme</w:t>
      </w:r>
    </w:p>
    <w:p w14:paraId="4D1AC03F"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Sustainable development, equal opportunities and non-discrimination, as well as equality between men and women, are three major horizontal principles that constitute an integral part of EU policy and of the Programme. The projects financed by the Programme </w:t>
      </w:r>
      <w:r w:rsidRPr="001E3D58">
        <w:rPr>
          <w:rFonts w:ascii="Trebuchet MS" w:eastAsia="Trebuchet MS" w:hAnsi="Trebuchet MS" w:cs="Trebuchet MS"/>
          <w:b/>
          <w:sz w:val="22"/>
          <w:szCs w:val="22"/>
          <w:lang w:val="en-US"/>
        </w:rPr>
        <w:t>have to promote these principles whenever possible</w:t>
      </w:r>
      <w:r w:rsidRPr="001E3D58">
        <w:rPr>
          <w:rFonts w:ascii="Trebuchet MS" w:eastAsia="Trebuchet MS" w:hAnsi="Trebuchet MS" w:cs="Trebuchet MS"/>
          <w:sz w:val="22"/>
          <w:szCs w:val="22"/>
          <w:lang w:val="en-US"/>
        </w:rPr>
        <w:t>. Projects should consider what their overall influence as regards these principles is.</w:t>
      </w:r>
    </w:p>
    <w:p w14:paraId="164E00D7"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4982E450"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Every choice you make counts!</w:t>
      </w:r>
    </w:p>
    <w:p w14:paraId="3D7DB159"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1A096678"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practical terms, projects should reflect the horizontal principles in their activities, outputs and results. Beneficiaries should find the most suitable ways to promote sustainable development, equal opportunities and non-discrimination, and equality between men and women, including via the approach they take and the solutions and outputs they develop.</w:t>
      </w:r>
    </w:p>
    <w:p w14:paraId="75ACD9D7"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accomplishment of the minimum requirements of law in the fields of promotion of equal opportunities and non-discrimination, equality between men and women and sustainable development is mandatory for all projects and will be monitored during project implementation!</w:t>
      </w:r>
    </w:p>
    <w:p w14:paraId="032DFB8E"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are however expected to take concrete actions at operational level more than just accomplishing the minimum required by law, but to </w:t>
      </w:r>
      <w:r w:rsidRPr="001E3D58">
        <w:rPr>
          <w:rFonts w:ascii="Trebuchet MS" w:eastAsia="Trebuchet MS" w:hAnsi="Trebuchet MS" w:cs="Trebuchet MS"/>
          <w:b/>
          <w:sz w:val="22"/>
          <w:szCs w:val="22"/>
          <w:lang w:val="en-US"/>
        </w:rPr>
        <w:t xml:space="preserve">actually have a substantial added value towards promotion </w:t>
      </w:r>
      <w:r w:rsidRPr="001E3D58">
        <w:rPr>
          <w:rFonts w:ascii="Trebuchet MS" w:eastAsia="Trebuchet MS" w:hAnsi="Trebuchet MS" w:cs="Trebuchet MS"/>
          <w:sz w:val="22"/>
          <w:szCs w:val="22"/>
          <w:lang w:val="en-US"/>
        </w:rPr>
        <w:t xml:space="preserve">of the equal opportunities and non-discrimination, equality between men and women and sustainable development. </w:t>
      </w:r>
    </w:p>
    <w:p w14:paraId="1618202D"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36970A8F"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JS/MA/NA will gladly share your good practices!</w:t>
      </w:r>
    </w:p>
    <w:p w14:paraId="5B7CE0DF"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60CBAB71"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bookmarkStart w:id="19" w:name="_1ksv4uv" w:colFirst="0" w:colLast="0"/>
      <w:bookmarkEnd w:id="19"/>
      <w:r w:rsidRPr="001E3D58">
        <w:rPr>
          <w:rFonts w:ascii="Trebuchet MS" w:eastAsia="Trebuchet MS" w:hAnsi="Trebuchet MS" w:cs="Trebuchet MS"/>
          <w:sz w:val="22"/>
          <w:szCs w:val="22"/>
          <w:lang w:val="en-US"/>
        </w:rPr>
        <w:t xml:space="preserve">Projects’ actions for the promotion of the horizontal principles will be monitored and reported in the Programme implementation reports of the programme, according to the relevant procedures (see also </w:t>
      </w:r>
      <w:r w:rsidRPr="001E3D58">
        <w:rPr>
          <w:rFonts w:ascii="Trebuchet MS" w:eastAsia="Trebuchet MS" w:hAnsi="Trebuchet MS" w:cs="Trebuchet MS"/>
          <w:color w:val="0000FF"/>
          <w:sz w:val="22"/>
          <w:szCs w:val="22"/>
          <w:u w:val="single"/>
          <w:lang w:val="en-US"/>
        </w:rPr>
        <w:t xml:space="preserve">Chapter </w:t>
      </w:r>
      <w:r w:rsidR="003458DB">
        <w:rPr>
          <w:rFonts w:ascii="Trebuchet MS" w:eastAsia="Trebuchet MS" w:hAnsi="Trebuchet MS" w:cs="Trebuchet MS"/>
          <w:color w:val="0000FF"/>
          <w:sz w:val="22"/>
          <w:szCs w:val="22"/>
          <w:u w:val="single"/>
          <w:lang w:val="en-US"/>
        </w:rPr>
        <w:t>20</w:t>
      </w:r>
      <w:r w:rsidRPr="001E3D58">
        <w:rPr>
          <w:rFonts w:ascii="Trebuchet MS" w:eastAsia="Trebuchet MS" w:hAnsi="Trebuchet MS" w:cs="Trebuchet MS"/>
          <w:color w:val="0000FF"/>
          <w:sz w:val="22"/>
          <w:szCs w:val="22"/>
          <w:u w:val="single"/>
          <w:lang w:val="en-US"/>
        </w:rPr>
        <w:t>.</w:t>
      </w:r>
      <w:r w:rsidR="00D53274" w:rsidRPr="001E3D58">
        <w:rPr>
          <w:rFonts w:ascii="Trebuchet MS" w:eastAsia="Trebuchet MS" w:hAnsi="Trebuchet MS" w:cs="Trebuchet MS"/>
          <w:color w:val="0000FF"/>
          <w:sz w:val="22"/>
          <w:szCs w:val="22"/>
          <w:u w:val="single"/>
          <w:lang w:val="en-US"/>
        </w:rPr>
        <w:t xml:space="preserve"> Reporting final reports</w:t>
      </w:r>
      <w:r w:rsidRPr="001E3D58">
        <w:rPr>
          <w:rFonts w:ascii="Trebuchet MS" w:eastAsia="Trebuchet MS" w:hAnsi="Trebuchet MS" w:cs="Trebuchet MS"/>
          <w:sz w:val="22"/>
          <w:szCs w:val="22"/>
          <w:lang w:val="en-US"/>
        </w:rPr>
        <w:t>).</w:t>
      </w:r>
    </w:p>
    <w:p w14:paraId="007D057E" w14:textId="77777777" w:rsidR="000576DF" w:rsidRPr="001E3D58" w:rsidRDefault="00123C52">
      <w:pPr>
        <w:tabs>
          <w:tab w:val="center" w:pos="4320"/>
          <w:tab w:val="right" w:pos="8640"/>
        </w:tabs>
        <w:spacing w:before="120" w:line="360" w:lineRule="auto"/>
        <w:jc w:val="both"/>
        <w:rPr>
          <w:sz w:val="22"/>
          <w:szCs w:val="22"/>
          <w:lang w:val="en-US"/>
        </w:rPr>
      </w:pPr>
      <w:r w:rsidRPr="001E3D58">
        <w:rPr>
          <w:rFonts w:ascii="Trebuchet MS" w:eastAsia="Trebuchet MS" w:hAnsi="Trebuchet MS" w:cs="Trebuchet MS"/>
          <w:sz w:val="22"/>
          <w:szCs w:val="22"/>
          <w:lang w:val="en-US"/>
        </w:rPr>
        <w:t>Please note that the Lead beneficiary is required to draw up and submit together within the final report</w:t>
      </w:r>
      <w:r w:rsidR="00E3232E" w:rsidRPr="001E3D58">
        <w:rPr>
          <w:rFonts w:ascii="Trebuchet MS" w:eastAsia="Trebuchet MS" w:hAnsi="Trebuchet MS" w:cs="Trebuchet MS"/>
          <w:sz w:val="22"/>
          <w:szCs w:val="22"/>
          <w:lang w:val="en-US"/>
        </w:rPr>
        <w:t xml:space="preserve">, on electronic suport, scanned, </w:t>
      </w:r>
      <w:r w:rsidRPr="001E3D58">
        <w:rPr>
          <w:rFonts w:ascii="Trebuchet MS" w:eastAsia="Trebuchet MS" w:hAnsi="Trebuchet MS" w:cs="Trebuchet MS"/>
          <w:b/>
          <w:sz w:val="22"/>
          <w:szCs w:val="22"/>
          <w:lang w:val="en-US"/>
        </w:rPr>
        <w:t xml:space="preserve">the equal opportunities and non-discrimination </w:t>
      </w:r>
      <w:r w:rsidRPr="001E3D58">
        <w:rPr>
          <w:rFonts w:ascii="Trebuchet MS" w:eastAsia="Trebuchet MS" w:hAnsi="Trebuchet MS" w:cs="Trebuchet MS"/>
          <w:b/>
          <w:sz w:val="22"/>
          <w:szCs w:val="22"/>
          <w:lang w:val="en-US"/>
        </w:rPr>
        <w:lastRenderedPageBreak/>
        <w:t>questionnaire</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 Annex 19.2</w:t>
      </w:r>
      <w:r w:rsidRPr="001E3D58">
        <w:rPr>
          <w:rFonts w:ascii="Trebuchet MS" w:eastAsia="Trebuchet MS" w:hAnsi="Trebuchet MS" w:cs="Trebuchet MS"/>
          <w:sz w:val="22"/>
          <w:szCs w:val="22"/>
          <w:lang w:val="en-US"/>
        </w:rPr>
        <w:t xml:space="preserve"> (where they will have to explain their contribution to equal opportunities and non-discrimination – how the equal opportunities principle were anchored within the project and its activities. They will also provide data on participants in terms of gender, age, employment status, education and disabilities) </w:t>
      </w:r>
      <w:r w:rsidRPr="001E3D58">
        <w:rPr>
          <w:rFonts w:ascii="Trebuchet MS" w:eastAsia="Trebuchet MS" w:hAnsi="Trebuchet MS" w:cs="Trebuchet MS"/>
          <w:b/>
          <w:sz w:val="22"/>
          <w:szCs w:val="22"/>
          <w:lang w:val="en-US"/>
        </w:rPr>
        <w:t xml:space="preserve">and also the questionnaire on environmental protection – Annex 19.3 </w:t>
      </w:r>
      <w:r w:rsidRPr="001E3D58">
        <w:rPr>
          <w:rFonts w:ascii="Trebuchet MS" w:eastAsia="Trebuchet MS" w:hAnsi="Trebuchet MS" w:cs="Trebuchet MS"/>
          <w:sz w:val="22"/>
          <w:szCs w:val="22"/>
          <w:lang w:val="en-US"/>
        </w:rPr>
        <w:t xml:space="preserve"> (where the beneficiaries will have to describe the way the projects respected the cross border legislation on environment and contributed to sustainable development and how the sustainable development principles were reflected in the activities).</w:t>
      </w:r>
      <w:r w:rsidRPr="001E3D58">
        <w:rPr>
          <w:sz w:val="22"/>
          <w:szCs w:val="22"/>
          <w:lang w:val="en-US"/>
        </w:rPr>
        <w:t xml:space="preserve"> </w:t>
      </w:r>
    </w:p>
    <w:p w14:paraId="5748546A"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10.1. Sustainable development</w:t>
      </w:r>
    </w:p>
    <w:p w14:paraId="0CDB55B5"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Sustainable development stands for meeting the needs of present generations without jeopardising the ability of future generations to meet their own needs – in other words, a better quality of life for everyone, now and for generations to come. </w:t>
      </w:r>
    </w:p>
    <w:p w14:paraId="5573AE9C"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Choosing the sustainable way means commit to preserve and protect the environment from potential harmful effects of human interventions and to enforce the safeguard of social, environmental and climate benefits. It requires everyone to make decisions in a way that the economic, ecological and social effects of each decision are taken into account. </w:t>
      </w:r>
    </w:p>
    <w:p w14:paraId="51FE76CE"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There are several examples about how projects can implement sustainability on the operational level:</w:t>
      </w:r>
    </w:p>
    <w:p w14:paraId="2A209866" w14:textId="77777777" w:rsidR="000576DF" w:rsidRPr="001E3D58" w:rsidRDefault="00123C52">
      <w:pPr>
        <w:numPr>
          <w:ilvl w:val="0"/>
          <w:numId w:val="2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Carefully </w:t>
      </w:r>
      <w:r w:rsidRPr="001E3D58">
        <w:rPr>
          <w:rFonts w:ascii="Trebuchet MS" w:eastAsia="Trebuchet MS" w:hAnsi="Trebuchet MS" w:cs="Trebuchet MS"/>
          <w:b/>
          <w:sz w:val="22"/>
          <w:szCs w:val="22"/>
          <w:lang w:val="en-US"/>
        </w:rPr>
        <w:t>consider the impacts</w:t>
      </w:r>
      <w:r w:rsidRPr="001E3D58">
        <w:rPr>
          <w:rFonts w:ascii="Trebuchet MS" w:eastAsia="Trebuchet MS" w:hAnsi="Trebuchet MS" w:cs="Trebuchet MS"/>
          <w:sz w:val="22"/>
          <w:szCs w:val="22"/>
          <w:lang w:val="en-US"/>
        </w:rPr>
        <w:t xml:space="preserve"> of the project activities </w:t>
      </w:r>
      <w:r w:rsidRPr="001E3D58">
        <w:rPr>
          <w:rFonts w:ascii="Trebuchet MS" w:eastAsia="Trebuchet MS" w:hAnsi="Trebuchet MS" w:cs="Trebuchet MS"/>
          <w:b/>
          <w:sz w:val="22"/>
          <w:szCs w:val="22"/>
          <w:lang w:val="en-US"/>
        </w:rPr>
        <w:t xml:space="preserve">on economical, ecological and social aspects </w:t>
      </w:r>
      <w:r w:rsidRPr="001E3D58">
        <w:rPr>
          <w:rFonts w:ascii="Trebuchet MS" w:eastAsia="Trebuchet MS" w:hAnsi="Trebuchet MS" w:cs="Trebuchet MS"/>
          <w:sz w:val="22"/>
          <w:szCs w:val="22"/>
          <w:lang w:val="en-US"/>
        </w:rPr>
        <w:t xml:space="preserve">within the project eligible area targeted. </w:t>
      </w:r>
    </w:p>
    <w:p w14:paraId="3F83598C" w14:textId="77777777" w:rsidR="000576DF" w:rsidRPr="001E3D58" w:rsidRDefault="00123C52">
      <w:pPr>
        <w:numPr>
          <w:ilvl w:val="0"/>
          <w:numId w:val="2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Consider giving priority to </w:t>
      </w:r>
      <w:r w:rsidRPr="001E3D58">
        <w:rPr>
          <w:rFonts w:ascii="Trebuchet MS" w:eastAsia="Trebuchet MS" w:hAnsi="Trebuchet MS" w:cs="Trebuchet MS"/>
          <w:b/>
          <w:sz w:val="22"/>
          <w:szCs w:val="22"/>
          <w:lang w:val="en-US"/>
        </w:rPr>
        <w:t>using “green infrastructure” solutions over “grey solutions”</w:t>
      </w:r>
      <w:r w:rsidRPr="001E3D58">
        <w:rPr>
          <w:rFonts w:ascii="Trebuchet MS" w:eastAsia="Trebuchet MS" w:hAnsi="Trebuchet MS" w:cs="Trebuchet MS"/>
          <w:sz w:val="22"/>
          <w:szCs w:val="22"/>
          <w:lang w:val="en-US"/>
        </w:rPr>
        <w:t xml:space="preserve"> whenever this is possible</w:t>
      </w:r>
    </w:p>
    <w:p w14:paraId="2D0F1731" w14:textId="77777777" w:rsidR="000576DF" w:rsidRPr="001F5190" w:rsidRDefault="00123C52">
      <w:pPr>
        <w:numPr>
          <w:ilvl w:val="0"/>
          <w:numId w:val="20"/>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b/>
          <w:sz w:val="22"/>
          <w:szCs w:val="22"/>
          <w:lang w:val="en-US"/>
        </w:rPr>
        <w:t>Communication of the EC on Green Infrastructure</w:t>
      </w:r>
      <w:r w:rsidRPr="001E3D58">
        <w:rPr>
          <w:rFonts w:ascii="Calibri" w:eastAsia="Calibri" w:hAnsi="Calibri" w:cs="Calibri"/>
          <w:color w:val="1F497D"/>
          <w:sz w:val="22"/>
          <w:szCs w:val="22"/>
          <w:lang w:val="en-US"/>
        </w:rPr>
        <w:t xml:space="preserve"> </w:t>
      </w:r>
      <w:hyperlink r:id="rId35" w:history="1">
        <w:r w:rsidR="00D53274" w:rsidRPr="001E3D58">
          <w:rPr>
            <w:rStyle w:val="Hyperlink"/>
            <w:rFonts w:ascii="Trebuchet MS" w:eastAsia="Trebuchet MS" w:hAnsi="Trebuchet MS" w:cs="Trebuchet MS"/>
            <w:sz w:val="22"/>
            <w:szCs w:val="22"/>
            <w:lang w:val="en-US"/>
          </w:rPr>
          <w:t>http://eur-lex.europa.eu/resource.html?uri=cellar:d41348f2-01d5-4abe-b817-4c73e6f1b2df.0014.03/DOC_1&amp;format=PDF</w:t>
        </w:r>
      </w:hyperlink>
      <w:r w:rsidRPr="001E3D58">
        <w:rPr>
          <w:rFonts w:ascii="Trebuchet MS" w:eastAsia="Trebuchet MS" w:hAnsi="Trebuchet MS" w:cs="Trebuchet MS"/>
          <w:sz w:val="22"/>
          <w:szCs w:val="22"/>
          <w:lang w:val="en-US"/>
        </w:rPr>
        <w:t xml:space="preserve"> </w:t>
      </w:r>
    </w:p>
    <w:p w14:paraId="36F989A5" w14:textId="77777777" w:rsidR="000576DF" w:rsidRPr="0076588F" w:rsidRDefault="00123C52">
      <w:pPr>
        <w:numPr>
          <w:ilvl w:val="0"/>
          <w:numId w:val="20"/>
        </w:numPr>
        <w:tabs>
          <w:tab w:val="center" w:pos="709"/>
        </w:tabs>
        <w:spacing w:before="120" w:line="360" w:lineRule="auto"/>
        <w:ind w:hanging="360"/>
        <w:jc w:val="both"/>
        <w:rPr>
          <w:b/>
          <w:sz w:val="22"/>
          <w:szCs w:val="22"/>
          <w:lang w:val="en-US"/>
        </w:rPr>
      </w:pPr>
      <w:r w:rsidRPr="0076588F">
        <w:rPr>
          <w:rFonts w:ascii="Trebuchet MS" w:eastAsia="Trebuchet MS" w:hAnsi="Trebuchet MS" w:cs="Trebuchet MS"/>
          <w:b/>
          <w:sz w:val="22"/>
          <w:szCs w:val="22"/>
          <w:lang w:val="en-US"/>
        </w:rPr>
        <w:t>EC Thematic Guidance for Biodiversity, Green Infrastructure, Ecosystem Services and NATURA 2000</w:t>
      </w:r>
    </w:p>
    <w:p w14:paraId="1E22466D" w14:textId="77777777" w:rsidR="000576DF" w:rsidRPr="001F5190" w:rsidRDefault="00123C52">
      <w:pPr>
        <w:tabs>
          <w:tab w:val="center" w:pos="709"/>
        </w:tabs>
        <w:spacing w:before="120" w:line="360" w:lineRule="auto"/>
        <w:ind w:left="1440"/>
        <w:jc w:val="both"/>
        <w:rPr>
          <w:rFonts w:ascii="Trebuchet MS" w:eastAsia="Trebuchet MS" w:hAnsi="Trebuchet MS" w:cs="Trebuchet MS"/>
          <w:sz w:val="22"/>
          <w:szCs w:val="22"/>
          <w:lang w:val="en-US"/>
        </w:rPr>
      </w:pPr>
      <w:r w:rsidRPr="00B03F98">
        <w:rPr>
          <w:rFonts w:ascii="Trebuchet MS" w:eastAsia="Trebuchet MS" w:hAnsi="Trebuchet MS" w:cs="Trebuchet MS"/>
          <w:color w:val="1F497D"/>
          <w:sz w:val="22"/>
          <w:szCs w:val="22"/>
          <w:lang w:val="en-US"/>
        </w:rPr>
        <w:t>(</w:t>
      </w:r>
      <w:hyperlink r:id="rId36">
        <w:r w:rsidRPr="001E3D58">
          <w:rPr>
            <w:rFonts w:ascii="Trebuchet MS" w:eastAsia="Trebuchet MS" w:hAnsi="Trebuchet MS" w:cs="Trebuchet MS"/>
            <w:color w:val="0000FF"/>
            <w:sz w:val="22"/>
            <w:szCs w:val="22"/>
            <w:u w:val="single"/>
            <w:lang w:val="en-US"/>
          </w:rPr>
          <w:t>http://ec.europa.eu/regional_policy/sources/docgener/informat/2014/guidance_fiche_biodiversity_n2000.pdf</w:t>
        </w:r>
      </w:hyperlink>
      <w:r w:rsidRPr="001E3D58">
        <w:rPr>
          <w:rFonts w:ascii="Trebuchet MS" w:eastAsia="Trebuchet MS" w:hAnsi="Trebuchet MS" w:cs="Trebuchet MS"/>
          <w:color w:val="1F497D"/>
          <w:sz w:val="22"/>
          <w:szCs w:val="22"/>
          <w:lang w:val="en-US"/>
        </w:rPr>
        <w:t xml:space="preserve"> ) and </w:t>
      </w:r>
    </w:p>
    <w:p w14:paraId="23F48204" w14:textId="77777777" w:rsidR="000576DF" w:rsidRPr="0076588F" w:rsidRDefault="00123C52">
      <w:pPr>
        <w:numPr>
          <w:ilvl w:val="0"/>
          <w:numId w:val="20"/>
        </w:numPr>
        <w:tabs>
          <w:tab w:val="center" w:pos="709"/>
        </w:tabs>
        <w:spacing w:before="120" w:line="360" w:lineRule="auto"/>
        <w:ind w:hanging="360"/>
        <w:jc w:val="both"/>
        <w:rPr>
          <w:sz w:val="22"/>
          <w:szCs w:val="22"/>
          <w:lang w:val="en-US"/>
        </w:rPr>
      </w:pPr>
      <w:r w:rsidRPr="0076588F">
        <w:rPr>
          <w:rFonts w:ascii="Trebuchet MS" w:eastAsia="Trebuchet MS" w:hAnsi="Trebuchet MS" w:cs="Trebuchet MS"/>
          <w:b/>
          <w:sz w:val="22"/>
          <w:szCs w:val="22"/>
          <w:lang w:val="en-US"/>
        </w:rPr>
        <w:t xml:space="preserve">EC Thematic Guidance for Climate Change Adaptation, Risk Prevention and </w:t>
      </w:r>
      <w:r w:rsidRPr="0076588F">
        <w:rPr>
          <w:rFonts w:ascii="Trebuchet MS" w:eastAsia="Trebuchet MS" w:hAnsi="Trebuchet MS" w:cs="Trebuchet MS"/>
          <w:b/>
          <w:sz w:val="22"/>
          <w:szCs w:val="22"/>
          <w:lang w:val="en-US"/>
        </w:rPr>
        <w:lastRenderedPageBreak/>
        <w:t>Management</w:t>
      </w:r>
    </w:p>
    <w:p w14:paraId="762C92B1" w14:textId="77777777" w:rsidR="000576DF" w:rsidRPr="001E3D58" w:rsidRDefault="006C5D44">
      <w:pPr>
        <w:tabs>
          <w:tab w:val="center" w:pos="709"/>
        </w:tabs>
        <w:spacing w:before="120" w:line="360" w:lineRule="auto"/>
        <w:ind w:left="1440"/>
        <w:jc w:val="both"/>
        <w:rPr>
          <w:rFonts w:ascii="Trebuchet MS" w:eastAsia="Trebuchet MS" w:hAnsi="Trebuchet MS" w:cs="Trebuchet MS"/>
          <w:sz w:val="22"/>
          <w:szCs w:val="22"/>
          <w:lang w:val="en-US"/>
        </w:rPr>
      </w:pPr>
      <w:hyperlink r:id="rId37">
        <w:r w:rsidR="00123C52" w:rsidRPr="001E3D58">
          <w:rPr>
            <w:rFonts w:ascii="Trebuchet MS" w:eastAsia="Trebuchet MS" w:hAnsi="Trebuchet MS" w:cs="Trebuchet MS"/>
            <w:color w:val="0000FF"/>
            <w:sz w:val="22"/>
            <w:szCs w:val="22"/>
            <w:u w:val="single"/>
            <w:lang w:val="en-US"/>
          </w:rPr>
          <w:t>http://ec.europa.eu/regional_policy/sources/docgener/informat/2014/guidance_fiche_climat_change.pdf</w:t>
        </w:r>
      </w:hyperlink>
    </w:p>
    <w:p w14:paraId="270475D5" w14:textId="77777777" w:rsidR="000576DF" w:rsidRPr="00730E79" w:rsidRDefault="00123C52">
      <w:pPr>
        <w:numPr>
          <w:ilvl w:val="0"/>
          <w:numId w:val="44"/>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b/>
          <w:sz w:val="22"/>
          <w:szCs w:val="22"/>
          <w:lang w:val="en-US"/>
        </w:rPr>
        <w:t>Practice to make your daily working choices the sustainable way</w:t>
      </w:r>
      <w:r w:rsidRPr="0076588F">
        <w:rPr>
          <w:rFonts w:ascii="Trebuchet MS" w:eastAsia="Trebuchet MS" w:hAnsi="Trebuchet MS" w:cs="Trebuchet MS"/>
          <w:sz w:val="22"/>
          <w:szCs w:val="22"/>
          <w:lang w:val="en-US"/>
        </w:rPr>
        <w:t xml:space="preserve"> – whether it is about buying office equipment or supplies, planning of meetings and business trips, preparing of printed publications and information material, contracting external service providers at fair conditions or other activities.</w:t>
      </w:r>
    </w:p>
    <w:p w14:paraId="712924A6" w14:textId="77777777" w:rsidR="000576DF" w:rsidRPr="001E3D58" w:rsidRDefault="00123C52">
      <w:pPr>
        <w:numPr>
          <w:ilvl w:val="0"/>
          <w:numId w:val="44"/>
        </w:numPr>
        <w:tabs>
          <w:tab w:val="center" w:pos="709"/>
        </w:tabs>
        <w:spacing w:before="120" w:line="360" w:lineRule="auto"/>
        <w:ind w:hanging="360"/>
        <w:jc w:val="both"/>
        <w:rPr>
          <w:sz w:val="22"/>
          <w:szCs w:val="22"/>
          <w:lang w:val="en-US"/>
        </w:rPr>
      </w:pPr>
      <w:r w:rsidRPr="00754C23">
        <w:rPr>
          <w:rFonts w:ascii="Trebuchet MS" w:eastAsia="Trebuchet MS" w:hAnsi="Trebuchet MS" w:cs="Trebuchet MS"/>
          <w:b/>
          <w:sz w:val="22"/>
          <w:szCs w:val="22"/>
          <w:lang w:val="en-US"/>
        </w:rPr>
        <w:t>Rethink your meeting habits</w:t>
      </w:r>
      <w:r w:rsidRPr="001E3D58">
        <w:rPr>
          <w:rFonts w:ascii="Trebuchet MS" w:eastAsia="Trebuchet MS" w:hAnsi="Trebuchet MS" w:cs="Trebuchet MS"/>
          <w:sz w:val="22"/>
          <w:szCs w:val="22"/>
          <w:lang w:val="en-US"/>
        </w:rPr>
        <w:t xml:space="preserve"> in order to minimise environmental impact. Although meeting people and talking to each other is at the heart of cross-border cooperation, travelling, in particular flying, has negative environmental impact as concerns the CO2 emission. Therefore, it is important to consider the following options when arranging a meeting:</w:t>
      </w:r>
    </w:p>
    <w:p w14:paraId="526FDDF4" w14:textId="77777777" w:rsidR="000576DF" w:rsidRPr="001E3D58" w:rsidRDefault="00123C52">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 Is it necessary to meet face-to-face or will an online meeting be enough? Online tools for meetings can replace some face-to-face meetings. Several services are free of charge or not very costly.</w:t>
      </w:r>
    </w:p>
    <w:p w14:paraId="28A2B7FA" w14:textId="77777777" w:rsidR="000576DF" w:rsidRPr="001E3D58" w:rsidRDefault="00123C52">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 Can different meetings be combined in one place? Is the location accessible for participants without using a plane and/or car? Is travel without plane/car possible and realistic?</w:t>
      </w:r>
    </w:p>
    <w:p w14:paraId="0578BF9A" w14:textId="77777777" w:rsidR="000576DF" w:rsidRPr="001E3D58" w:rsidRDefault="00123C52">
      <w:pPr>
        <w:numPr>
          <w:ilvl w:val="0"/>
          <w:numId w:val="45"/>
        </w:numPr>
        <w:tabs>
          <w:tab w:val="center" w:pos="709"/>
        </w:tabs>
        <w:spacing w:before="120" w:line="360" w:lineRule="auto"/>
        <w:ind w:left="709" w:hanging="283"/>
        <w:jc w:val="both"/>
        <w:rPr>
          <w:sz w:val="22"/>
          <w:szCs w:val="22"/>
          <w:lang w:val="en-US"/>
        </w:rPr>
      </w:pPr>
      <w:r w:rsidRPr="001E3D58">
        <w:rPr>
          <w:rFonts w:ascii="Trebuchet MS" w:eastAsia="Trebuchet MS" w:hAnsi="Trebuchet MS" w:cs="Trebuchet MS"/>
          <w:b/>
          <w:sz w:val="22"/>
          <w:szCs w:val="22"/>
          <w:lang w:val="en-US"/>
        </w:rPr>
        <w:t xml:space="preserve">Buy green – </w:t>
      </w:r>
      <w:r w:rsidRPr="001E3D58">
        <w:rPr>
          <w:rFonts w:ascii="Trebuchet MS" w:eastAsia="Trebuchet MS" w:hAnsi="Trebuchet MS" w:cs="Trebuchet MS"/>
          <w:sz w:val="22"/>
          <w:szCs w:val="22"/>
          <w:lang w:val="en-US"/>
        </w:rPr>
        <w:t>analyse options for green procurement and reduction of waste generation. Please consult the information sources available to help you make the green choices in your everyday activities, out of which some can be consulted at the following links:</w:t>
      </w:r>
    </w:p>
    <w:p w14:paraId="045B18E4" w14:textId="77777777" w:rsidR="000576DF" w:rsidRPr="001F5190" w:rsidRDefault="00123C52">
      <w:pPr>
        <w:numPr>
          <w:ilvl w:val="1"/>
          <w:numId w:val="36"/>
        </w:numPr>
        <w:tabs>
          <w:tab w:val="center" w:pos="1418"/>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Green public procurement website (European Commission): useful links, publications and reliable sources </w:t>
      </w:r>
      <w:hyperlink r:id="rId38" w:anchor="general1">
        <w:r w:rsidRPr="001E3D58">
          <w:rPr>
            <w:rFonts w:ascii="Trebuchet MS" w:eastAsia="Trebuchet MS" w:hAnsi="Trebuchet MS" w:cs="Trebuchet MS"/>
            <w:color w:val="0000FF"/>
            <w:sz w:val="22"/>
            <w:szCs w:val="22"/>
            <w:u w:val="single"/>
            <w:lang w:val="en-US"/>
          </w:rPr>
          <w:t>http://ec.europa.eu/environment/gpp/faq_en.htm#general1</w:t>
        </w:r>
      </w:hyperlink>
      <w:r w:rsidRPr="001E3D58">
        <w:rPr>
          <w:rFonts w:ascii="Trebuchet MS" w:eastAsia="Trebuchet MS" w:hAnsi="Trebuchet MS" w:cs="Trebuchet MS"/>
          <w:sz w:val="22"/>
          <w:szCs w:val="22"/>
          <w:lang w:val="en-US"/>
        </w:rPr>
        <w:t xml:space="preserve"> </w:t>
      </w:r>
    </w:p>
    <w:p w14:paraId="35D6A12B" w14:textId="77777777" w:rsidR="000576DF" w:rsidRPr="001F5190" w:rsidRDefault="00123C52">
      <w:pPr>
        <w:numPr>
          <w:ilvl w:val="1"/>
          <w:numId w:val="36"/>
        </w:numPr>
        <w:tabs>
          <w:tab w:val="center" w:pos="1418"/>
        </w:tabs>
        <w:spacing w:before="120" w:line="360" w:lineRule="auto"/>
        <w:ind w:hanging="360"/>
        <w:jc w:val="both"/>
        <w:rPr>
          <w:sz w:val="22"/>
          <w:szCs w:val="22"/>
          <w:lang w:val="en-US"/>
        </w:rPr>
      </w:pPr>
      <w:r w:rsidRPr="001F5190">
        <w:rPr>
          <w:rFonts w:ascii="Trebuchet MS" w:eastAsia="Trebuchet MS" w:hAnsi="Trebuchet MS" w:cs="Trebuchet MS"/>
          <w:sz w:val="22"/>
          <w:szCs w:val="22"/>
          <w:lang w:val="en-US"/>
        </w:rPr>
        <w:t xml:space="preserve">Handbook on green public procurement (European Commission) </w:t>
      </w:r>
      <w:hyperlink r:id="rId39">
        <w:r w:rsidRPr="001E3D58">
          <w:rPr>
            <w:rFonts w:ascii="Trebuchet MS" w:eastAsia="Trebuchet MS" w:hAnsi="Trebuchet MS" w:cs="Trebuchet MS"/>
            <w:color w:val="0000FF"/>
            <w:sz w:val="22"/>
            <w:szCs w:val="22"/>
            <w:u w:val="single"/>
            <w:lang w:val="en-US"/>
          </w:rPr>
          <w:t>http://ec.europa.eu/environment/gpp/pdf/handbook.pdf</w:t>
        </w:r>
      </w:hyperlink>
      <w:r w:rsidRPr="001E3D58">
        <w:rPr>
          <w:rFonts w:ascii="Trebuchet MS" w:eastAsia="Trebuchet MS" w:hAnsi="Trebuchet MS" w:cs="Trebuchet MS"/>
          <w:sz w:val="22"/>
          <w:szCs w:val="22"/>
          <w:lang w:val="en-US"/>
        </w:rPr>
        <w:t xml:space="preserve"> </w:t>
      </w:r>
    </w:p>
    <w:p w14:paraId="05F1CD42" w14:textId="77777777" w:rsidR="000576DF" w:rsidRPr="001F5190" w:rsidRDefault="00123C52">
      <w:pPr>
        <w:numPr>
          <w:ilvl w:val="1"/>
          <w:numId w:val="36"/>
        </w:numPr>
        <w:tabs>
          <w:tab w:val="center" w:pos="1418"/>
        </w:tabs>
        <w:spacing w:before="120" w:line="360" w:lineRule="auto"/>
        <w:ind w:hanging="360"/>
        <w:jc w:val="both"/>
        <w:rPr>
          <w:sz w:val="22"/>
          <w:szCs w:val="22"/>
          <w:lang w:val="en-US"/>
        </w:rPr>
      </w:pPr>
      <w:r w:rsidRPr="001F5190">
        <w:rPr>
          <w:rFonts w:ascii="Trebuchet MS" w:eastAsia="Trebuchet MS" w:hAnsi="Trebuchet MS" w:cs="Trebuchet MS"/>
          <w:sz w:val="22"/>
          <w:szCs w:val="22"/>
          <w:lang w:val="en-US"/>
        </w:rPr>
        <w:t xml:space="preserve">Public procurement for a better environment (Communication of the European Commission): </w:t>
      </w:r>
      <w:hyperlink r:id="rId40">
        <w:r w:rsidRPr="001E3D58">
          <w:rPr>
            <w:rFonts w:ascii="Trebuchet MS" w:eastAsia="Trebuchet MS" w:hAnsi="Trebuchet MS" w:cs="Trebuchet MS"/>
            <w:color w:val="0000FF"/>
            <w:sz w:val="22"/>
            <w:szCs w:val="22"/>
            <w:u w:val="single"/>
            <w:lang w:val="en-US"/>
          </w:rPr>
          <w:t>http://eur-lex.europa.eu/legal-content/EN/TXT/PDF/?uri=CELEX:52008DC0400&amp;from=EN</w:t>
        </w:r>
      </w:hyperlink>
      <w:r w:rsidRPr="001E3D58">
        <w:rPr>
          <w:rFonts w:ascii="Trebuchet MS" w:eastAsia="Trebuchet MS" w:hAnsi="Trebuchet MS" w:cs="Trebuchet MS"/>
          <w:sz w:val="22"/>
          <w:szCs w:val="22"/>
          <w:lang w:val="en-US"/>
        </w:rPr>
        <w:t xml:space="preserve"> </w:t>
      </w:r>
    </w:p>
    <w:p w14:paraId="285C2044" w14:textId="77777777" w:rsidR="000576DF" w:rsidRPr="0076588F" w:rsidRDefault="00123C52">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20" w:name="_44sinio" w:colFirst="0" w:colLast="0"/>
      <w:bookmarkEnd w:id="20"/>
      <w:r w:rsidRPr="0076588F">
        <w:rPr>
          <w:rFonts w:ascii="Trebuchet MS" w:eastAsia="Trebuchet MS" w:hAnsi="Trebuchet MS" w:cs="Trebuchet MS"/>
          <w:b/>
          <w:sz w:val="22"/>
          <w:szCs w:val="22"/>
          <w:lang w:val="en-US"/>
        </w:rPr>
        <w:t>10.2. Equal opportunities and non-discrimination</w:t>
      </w:r>
    </w:p>
    <w:p w14:paraId="714E8886"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lastRenderedPageBreak/>
        <w:t>In line with EU policies the Programme promotes equal opportunities and encourages the prevention of any discrimination based on</w:t>
      </w:r>
      <w:r w:rsidRPr="00754C23">
        <w:rPr>
          <w:rFonts w:ascii="Trebuchet MS" w:eastAsia="Trebuchet MS" w:hAnsi="Trebuchet MS" w:cs="Trebuchet MS"/>
          <w:sz w:val="22"/>
          <w:szCs w:val="22"/>
          <w:lang w:val="en-US"/>
        </w:rPr>
        <w:t xml:space="preserve"> sex, racial or ethnic origin, religion or belief, disability, age or sexual orientatio</w:t>
      </w:r>
      <w:r w:rsidRPr="001E3D58">
        <w:rPr>
          <w:rFonts w:ascii="Trebuchet MS" w:eastAsia="Trebuchet MS" w:hAnsi="Trebuchet MS" w:cs="Trebuchet MS"/>
          <w:sz w:val="22"/>
          <w:szCs w:val="22"/>
          <w:lang w:val="en-US"/>
        </w:rPr>
        <w:t>n. Applicants have to consider their project impacts along these principles and follow them through in project implementation.</w:t>
      </w:r>
    </w:p>
    <w:p w14:paraId="6CD862E1"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Namely, at operational level, whenever it is possible, projects should:</w:t>
      </w:r>
    </w:p>
    <w:p w14:paraId="445648A6"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ensure that no discriminative action is carried out within projects and concerning any third parties (e.g. contractors, suppliers…);</w:t>
      </w:r>
    </w:p>
    <w:p w14:paraId="3D2DEC56"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ensure equal opportunities for all interested parties and avoid limiting or discriminating with requirements or criteria when selecting service providers, suppliers or contractors;</w:t>
      </w:r>
    </w:p>
    <w:p w14:paraId="25D06587"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use gender-neutral language in the websites, brochures, information materials;</w:t>
      </w:r>
    </w:p>
    <w:p w14:paraId="46D3AE0E"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take into account the needs of the various target groups at risk of discrimination; </w:t>
      </w:r>
    </w:p>
    <w:p w14:paraId="41C929E6"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deliver solutions that help promote equal opportunities and non-discrimination, e.g. ensuring accessibility for persons with disabilities, making website accessible for persons with disabilities, actions directed towards reducing disparities and ensuring equal treatments to all groups and communities, designing transport solutions for areas that are geographically remote or have limited accessibility;</w:t>
      </w:r>
    </w:p>
    <w:p w14:paraId="5D593C16"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include in the target groups ethnic minorities facing disadvantages;</w:t>
      </w:r>
    </w:p>
    <w:p w14:paraId="43630889" w14:textId="77777777" w:rsidR="000576DF" w:rsidRPr="001E3D58" w:rsidRDefault="00123C52">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21" w:name="_2jxsxqh" w:colFirst="0" w:colLast="0"/>
      <w:bookmarkEnd w:id="21"/>
      <w:r w:rsidRPr="001E3D58">
        <w:rPr>
          <w:rFonts w:ascii="Trebuchet MS" w:eastAsia="Trebuchet MS" w:hAnsi="Trebuchet MS" w:cs="Trebuchet MS"/>
          <w:b/>
          <w:sz w:val="22"/>
          <w:szCs w:val="22"/>
          <w:lang w:val="en-US"/>
        </w:rPr>
        <w:t>10.3. Equality between men and women</w:t>
      </w:r>
    </w:p>
    <w:p w14:paraId="494B42DD"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Ensuring equality between men and women means in principle to make possible that everyone, regardless of gender, has the right to work and support themselves, to balance career and family life, and to live without the fear of abuse or violence.</w:t>
      </w:r>
    </w:p>
    <w:p w14:paraId="675102FB"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29EC4A33"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Applicants have to consider their project impacts along this principle and follow the principle through in project implementation.</w:t>
      </w:r>
    </w:p>
    <w:p w14:paraId="68E75965"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Projects are expected to address the gender equality principle on the operational level and integrate the gender perspective in their activities, whenever this is possible. For instance: </w:t>
      </w:r>
    </w:p>
    <w:p w14:paraId="0E5D73DA" w14:textId="77777777" w:rsidR="000576DF" w:rsidRPr="001E3D58" w:rsidRDefault="00123C52">
      <w:pPr>
        <w:numPr>
          <w:ilvl w:val="0"/>
          <w:numId w:val="4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when building management and steering structures, projects should try to ensure the equal representation of men and women, as well as equal involvement in decision making. The project should also ensure equal pay for men and women. </w:t>
      </w:r>
    </w:p>
    <w:p w14:paraId="323224D9" w14:textId="77777777" w:rsidR="000576DF" w:rsidRPr="001E3D58" w:rsidRDefault="00123C52">
      <w:pPr>
        <w:numPr>
          <w:ilvl w:val="0"/>
          <w:numId w:val="4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implement activities that respect gender equality, such as equal participation of women in the target groups and the promotion of the principle of gender equality.</w:t>
      </w:r>
    </w:p>
    <w:p w14:paraId="48BC6A94" w14:textId="77777777" w:rsidR="000576DF" w:rsidRPr="001E3D58" w:rsidRDefault="00123C52">
      <w:pPr>
        <w:numPr>
          <w:ilvl w:val="0"/>
          <w:numId w:val="4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encourage the adjustment of the working conditions such that they suit both men and women.</w:t>
      </w:r>
    </w:p>
    <w:p w14:paraId="7F51901F" w14:textId="77777777" w:rsidR="009D564A" w:rsidRDefault="009D564A">
      <w:pPr>
        <w:rPr>
          <w:rFonts w:ascii="Trebuchet MS" w:eastAsia="Trebuchet MS" w:hAnsi="Trebuchet MS" w:cs="Trebuchet MS"/>
          <w:b/>
          <w:sz w:val="28"/>
          <w:szCs w:val="28"/>
          <w:lang w:val="en-US"/>
        </w:rPr>
      </w:pPr>
      <w:bookmarkStart w:id="22" w:name="_z337ya" w:colFirst="0" w:colLast="0"/>
      <w:bookmarkEnd w:id="22"/>
      <w:r>
        <w:rPr>
          <w:rFonts w:ascii="Trebuchet MS" w:eastAsia="Trebuchet MS" w:hAnsi="Trebuchet MS" w:cs="Trebuchet MS"/>
          <w:sz w:val="28"/>
          <w:szCs w:val="28"/>
          <w:lang w:val="en-US"/>
        </w:rPr>
        <w:br w:type="page"/>
      </w:r>
    </w:p>
    <w:p w14:paraId="7712E5BA" w14:textId="77777777" w:rsidR="000576DF" w:rsidRPr="001E3D58" w:rsidRDefault="00123C52">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1</w:t>
      </w:r>
      <w:r w:rsidR="00B022DA">
        <w:rPr>
          <w:rFonts w:ascii="Trebuchet MS" w:eastAsia="Trebuchet MS" w:hAnsi="Trebuchet MS" w:cs="Trebuchet MS"/>
          <w:sz w:val="28"/>
          <w:szCs w:val="28"/>
          <w:lang w:val="en-US"/>
        </w:rPr>
        <w:t>2</w:t>
      </w:r>
      <w:r w:rsidRPr="001E3D58">
        <w:rPr>
          <w:rFonts w:ascii="Trebuchet MS" w:eastAsia="Trebuchet MS" w:hAnsi="Trebuchet MS" w:cs="Trebuchet MS"/>
          <w:sz w:val="28"/>
          <w:szCs w:val="28"/>
          <w:lang w:val="en-US"/>
        </w:rPr>
        <w:t>. Accounts</w:t>
      </w:r>
    </w:p>
    <w:p w14:paraId="2B040323"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53F92536"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Maintaining</w:t>
      </w:r>
      <w:r w:rsidRPr="001E3D58">
        <w:rPr>
          <w:rFonts w:ascii="Trebuchet MS" w:eastAsia="Trebuchet MS" w:hAnsi="Trebuchet MS" w:cs="Trebuchet MS"/>
          <w:b/>
          <w:sz w:val="22"/>
          <w:szCs w:val="22"/>
          <w:lang w:val="en-US"/>
        </w:rPr>
        <w:t xml:space="preserve"> a separate and proper analytical accounting system </w:t>
      </w:r>
      <w:r w:rsidRPr="001E3D58">
        <w:rPr>
          <w:rFonts w:ascii="Trebuchet MS" w:eastAsia="Trebuchet MS" w:hAnsi="Trebuchet MS" w:cs="Trebuchet MS"/>
          <w:sz w:val="22"/>
          <w:szCs w:val="22"/>
          <w:lang w:val="en-US"/>
        </w:rPr>
        <w:t>for the project</w:t>
      </w:r>
      <w:r w:rsidRPr="001E3D58">
        <w:rPr>
          <w:rFonts w:ascii="Trebuchet MS" w:eastAsia="Trebuchet MS" w:hAnsi="Trebuchet MS" w:cs="Trebuchet MS"/>
          <w:b/>
          <w:sz w:val="22"/>
          <w:szCs w:val="22"/>
          <w:lang w:val="en-US"/>
        </w:rPr>
        <w:t xml:space="preserve"> is an obligation for each beneficiary!</w:t>
      </w:r>
    </w:p>
    <w:p w14:paraId="18157E1C"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Maintaining a separate bank account opened exclusively for the project is an obligation only </w:t>
      </w:r>
      <w:r w:rsidR="00083365" w:rsidRPr="001E3D58">
        <w:rPr>
          <w:rFonts w:ascii="Trebuchet MS" w:eastAsia="Trebuchet MS" w:hAnsi="Trebuchet MS" w:cs="Trebuchet MS"/>
          <w:b/>
          <w:sz w:val="22"/>
          <w:szCs w:val="22"/>
          <w:lang w:val="en-US"/>
        </w:rPr>
        <w:t xml:space="preserve">for the Lead beneficiary </w:t>
      </w:r>
      <w:r w:rsidRPr="001E3D58">
        <w:rPr>
          <w:rFonts w:ascii="Trebuchet MS" w:eastAsia="Trebuchet MS" w:hAnsi="Trebuchet MS" w:cs="Trebuchet MS"/>
          <w:b/>
          <w:sz w:val="22"/>
          <w:szCs w:val="22"/>
          <w:lang w:val="en-US"/>
        </w:rPr>
        <w:t>for the</w:t>
      </w:r>
      <w:r w:rsidR="008C52FA" w:rsidRPr="001E3D58">
        <w:rPr>
          <w:rFonts w:ascii="Trebuchet MS" w:eastAsia="Trebuchet MS" w:hAnsi="Trebuchet MS" w:cs="Trebuchet MS"/>
          <w:b/>
          <w:sz w:val="22"/>
          <w:szCs w:val="22"/>
          <w:lang w:val="en-US"/>
        </w:rPr>
        <w:t xml:space="preserve"> transfer of ERDF </w:t>
      </w:r>
      <w:r w:rsidR="00364AA8" w:rsidRPr="001E3D58">
        <w:rPr>
          <w:rFonts w:ascii="Trebuchet MS" w:eastAsia="Trebuchet MS" w:hAnsi="Trebuchet MS" w:cs="Trebuchet MS"/>
          <w:b/>
          <w:sz w:val="22"/>
          <w:szCs w:val="22"/>
          <w:lang w:val="en-US"/>
        </w:rPr>
        <w:t>amounts</w:t>
      </w:r>
      <w:r w:rsidR="008C52FA" w:rsidRPr="001E3D58">
        <w:rPr>
          <w:rFonts w:ascii="Trebuchet MS" w:eastAsia="Trebuchet MS" w:hAnsi="Trebuchet MS" w:cs="Trebuchet MS"/>
          <w:b/>
          <w:sz w:val="22"/>
          <w:szCs w:val="22"/>
          <w:lang w:val="en-US"/>
        </w:rPr>
        <w:t>,</w:t>
      </w:r>
      <w:r w:rsidR="005F6F9C" w:rsidRPr="001E3D58">
        <w:rPr>
          <w:rFonts w:ascii="Trebuchet MS" w:eastAsia="Trebuchet MS" w:hAnsi="Trebuchet MS" w:cs="Trebuchet MS"/>
          <w:b/>
          <w:sz w:val="22"/>
          <w:szCs w:val="22"/>
          <w:lang w:val="en-US"/>
        </w:rPr>
        <w:t xml:space="preserve"> </w:t>
      </w:r>
      <w:r w:rsidR="008C52FA" w:rsidRPr="001E3D58">
        <w:rPr>
          <w:rFonts w:ascii="Trebuchet MS" w:eastAsia="Trebuchet MS" w:hAnsi="Trebuchet MS" w:cs="Trebuchet MS"/>
          <w:b/>
          <w:sz w:val="22"/>
          <w:szCs w:val="22"/>
          <w:lang w:val="en-US"/>
        </w:rPr>
        <w:t>as well as</w:t>
      </w:r>
      <w:r w:rsidR="00364AA8" w:rsidRPr="001E3D58">
        <w:rPr>
          <w:rFonts w:ascii="Trebuchet MS" w:eastAsia="Trebuchet MS" w:hAnsi="Trebuchet MS" w:cs="Trebuchet MS"/>
          <w:b/>
          <w:sz w:val="22"/>
          <w:szCs w:val="22"/>
          <w:lang w:val="en-US"/>
        </w:rPr>
        <w:t xml:space="preserve"> for</w:t>
      </w:r>
      <w:r w:rsidR="005F6F9C" w:rsidRPr="001E3D58">
        <w:rPr>
          <w:rFonts w:ascii="Trebuchet MS" w:eastAsia="Trebuchet MS" w:hAnsi="Trebuchet MS" w:cs="Trebuchet MS"/>
          <w:b/>
          <w:sz w:val="22"/>
          <w:szCs w:val="22"/>
          <w:lang w:val="en-US"/>
        </w:rPr>
        <w:t xml:space="preserve"> the transfer of</w:t>
      </w:r>
      <w:r w:rsidRPr="001E3D58">
        <w:rPr>
          <w:rFonts w:ascii="Trebuchet MS" w:eastAsia="Trebuchet MS" w:hAnsi="Trebuchet MS" w:cs="Trebuchet MS"/>
          <w:b/>
          <w:sz w:val="22"/>
          <w:szCs w:val="22"/>
          <w:lang w:val="en-US"/>
        </w:rPr>
        <w:t xml:space="preserve"> advance payment only for the Romanian beneficiaries. </w:t>
      </w:r>
    </w:p>
    <w:p w14:paraId="0B93A475"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provisions of the national legislation must also be observed.</w:t>
      </w:r>
    </w:p>
    <w:p w14:paraId="3A18DD64"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Lead beneficiary must ensure that all beneficiaries do have such a proper analytical accounting system.</w:t>
      </w:r>
    </w:p>
    <w:p w14:paraId="66F22AB4"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735D3260" w14:textId="77777777" w:rsidR="000576DF" w:rsidRPr="001E3D58" w:rsidRDefault="00123C52">
      <w:pPr>
        <w:keepNext/>
        <w:tabs>
          <w:tab w:val="center" w:pos="4320"/>
          <w:tab w:val="right" w:pos="8640"/>
        </w:tabs>
        <w:spacing w:before="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Bank accounts</w:t>
      </w:r>
    </w:p>
    <w:p w14:paraId="596277C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ERDF is reimbursed only in Euro and will be transferred into the bank account indicated by the Lead Beneficiary according to the financial identification annex</w:t>
      </w:r>
      <w:r w:rsidR="00B54566"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The Lead Beneficiary is responsible for the administrative and financial management of the project and for the transfer of the ERDF amounts to beneficiaries, according to the expenditures / contribution of each beneficiary to the project.</w:t>
      </w:r>
    </w:p>
    <w:p w14:paraId="319AAEBE" w14:textId="77777777" w:rsidR="00F92625"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r w:rsidR="00F92625">
        <w:rPr>
          <w:rFonts w:ascii="Trebuchet MS" w:eastAsia="Trebuchet MS" w:hAnsi="Trebuchet MS" w:cs="Trebuchet MS"/>
          <w:sz w:val="22"/>
          <w:szCs w:val="22"/>
          <w:lang w:val="en-US"/>
        </w:rPr>
        <w:t>advance payments from the national budget</w:t>
      </w:r>
      <w:r w:rsidR="00F92625"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will be sent directly to each beneficiary, in the bank account </w:t>
      </w:r>
      <w:r w:rsidR="00F92625">
        <w:rPr>
          <w:rFonts w:ascii="Trebuchet MS" w:eastAsia="Trebuchet MS" w:hAnsi="Trebuchet MS" w:cs="Trebuchet MS"/>
          <w:sz w:val="22"/>
          <w:szCs w:val="22"/>
          <w:lang w:val="en-US"/>
        </w:rPr>
        <w:t xml:space="preserve"> Leva</w:t>
      </w:r>
      <w:r w:rsidR="009204D1" w:rsidRPr="009204D1">
        <w:rPr>
          <w:rFonts w:ascii="Trebuchet MS" w:eastAsia="Trebuchet MS" w:hAnsi="Trebuchet MS" w:cs="Trebuchet MS"/>
          <w:sz w:val="22"/>
          <w:szCs w:val="22"/>
          <w:lang w:val="en-US"/>
        </w:rPr>
        <w:t xml:space="preserve"> </w:t>
      </w:r>
      <w:r w:rsidR="009204D1">
        <w:rPr>
          <w:rFonts w:ascii="Trebuchet MS" w:eastAsia="Trebuchet MS" w:hAnsi="Trebuchet MS" w:cs="Trebuchet MS"/>
          <w:sz w:val="22"/>
          <w:szCs w:val="22"/>
          <w:lang w:val="en-US"/>
        </w:rPr>
        <w:t>for Bulgarian beneficiaries and in the one opened especially for receiving the co-financing, in Ron for Romanian beneficiaries</w:t>
      </w:r>
      <w:r w:rsidRPr="001E3D58">
        <w:rPr>
          <w:rFonts w:ascii="Trebuchet MS" w:eastAsia="Trebuchet MS" w:hAnsi="Trebuchet MS" w:cs="Trebuchet MS"/>
          <w:sz w:val="22"/>
          <w:szCs w:val="22"/>
          <w:lang w:val="en-US"/>
        </w:rPr>
        <w:t xml:space="preserve">. </w:t>
      </w:r>
    </w:p>
    <w:p w14:paraId="162E7C8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credits are obtained in the conditions foreseen in the contract and the bank/institution imposes on the project beneficiary to use its own account, then all the expenditures related to the project implementation must be performed from the respective account.</w:t>
      </w:r>
    </w:p>
    <w:p w14:paraId="106B0D4D" w14:textId="77777777" w:rsidR="000576DF" w:rsidRPr="001E3D58" w:rsidRDefault="00123C52">
      <w:pPr>
        <w:spacing w:before="120" w:after="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Separate analytical accounting system</w:t>
      </w:r>
    </w:p>
    <w:p w14:paraId="75E9EB6E"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One of the conditions for expenditure to be considered eligible is to be recorded in the beneficiaries’ accounts and tax documents, to be identifiable and verifiable, and to be backed up by supporting documents.</w:t>
      </w:r>
    </w:p>
    <w:p w14:paraId="29F9DE7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respect, all beneficiaries have the obligation to ensure a proper analytical accounting system </w:t>
      </w:r>
      <w:r w:rsidRPr="001E3D58">
        <w:rPr>
          <w:rFonts w:ascii="Trebuchet MS" w:eastAsia="Trebuchet MS" w:hAnsi="Trebuchet MS" w:cs="Trebuchet MS"/>
          <w:sz w:val="22"/>
          <w:szCs w:val="22"/>
          <w:lang w:val="en-US"/>
        </w:rPr>
        <w:lastRenderedPageBreak/>
        <w:t>and analytical accounts for the project (in case the</w:t>
      </w:r>
      <w:r w:rsidRPr="001E3D58">
        <w:rPr>
          <w:rFonts w:ascii="EUAlbertina" w:eastAsia="EUAlbertina" w:hAnsi="EUAlbertina" w:cs="EUAlbertina"/>
          <w:lang w:val="en-US"/>
        </w:rPr>
        <w:t xml:space="preserve"> </w:t>
      </w:r>
      <w:r w:rsidRPr="001E3D58">
        <w:rPr>
          <w:rFonts w:ascii="Trebuchet MS" w:eastAsia="Trebuchet MS" w:hAnsi="Trebuchet MS" w:cs="Trebuchet MS"/>
          <w:sz w:val="22"/>
          <w:szCs w:val="22"/>
          <w:lang w:val="en-US"/>
        </w:rPr>
        <w:t>beneficiary is involved in one or more projects must ensure</w:t>
      </w:r>
      <w:r w:rsidRPr="001E3D58">
        <w:rPr>
          <w:rFonts w:ascii="EUAlbertina" w:eastAsia="EUAlbertina" w:hAnsi="EUAlbertina" w:cs="EUAlbertina"/>
          <w:lang w:val="en-US"/>
        </w:rPr>
        <w:t xml:space="preserve"> </w:t>
      </w:r>
      <w:r w:rsidRPr="001E3D58">
        <w:rPr>
          <w:rFonts w:ascii="Trebuchet MS" w:eastAsia="Trebuchet MS" w:hAnsi="Trebuchet MS" w:cs="Trebuchet MS"/>
          <w:sz w:val="22"/>
          <w:szCs w:val="22"/>
          <w:lang w:val="en-US"/>
        </w:rPr>
        <w:t>analytical accounts for each project). The accounting system must be in line with the national (Romanian/Bulgarian) legislation.</w:t>
      </w:r>
    </w:p>
    <w:p w14:paraId="71D82650"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Controllers check the registration of the expenditure in the accounting system of the beneficiary, in separate analytical accounts dedicated to the project.</w:t>
      </w:r>
    </w:p>
    <w:p w14:paraId="0C42B5EA" w14:textId="77777777" w:rsidR="000576DF" w:rsidRPr="001E3D58" w:rsidRDefault="00123C52" w:rsidP="00156200">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 xml:space="preserve">Each beneficiary from the partnership is responsible for uploading, </w:t>
      </w:r>
      <w:r w:rsidRPr="001E3D58">
        <w:rPr>
          <w:rFonts w:ascii="Trebuchet MS" w:eastAsia="Trebuchet MS" w:hAnsi="Trebuchet MS" w:cs="Trebuchet MS"/>
          <w:sz w:val="22"/>
          <w:szCs w:val="22"/>
          <w:lang w:val="en-US"/>
        </w:rPr>
        <w:t>in due time,</w:t>
      </w:r>
      <w:r w:rsidRPr="001E3D58">
        <w:rPr>
          <w:rFonts w:ascii="Trebuchet MS" w:eastAsia="Trebuchet MS" w:hAnsi="Trebuchet MS" w:cs="Trebuchet MS"/>
          <w:b/>
          <w:sz w:val="22"/>
          <w:szCs w:val="22"/>
          <w:lang w:val="en-US"/>
        </w:rPr>
        <w:t xml:space="preserve"> in the eMS electronic system, the accounting reports and any other relevant documents,</w:t>
      </w:r>
    </w:p>
    <w:p w14:paraId="76498661" w14:textId="77777777" w:rsidR="00FD5C7E"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including </w:t>
      </w:r>
      <w:r w:rsidR="007408F0" w:rsidRPr="00E55C55">
        <w:rPr>
          <w:rFonts w:ascii="Trebuchet MS" w:eastAsia="Trebuchet MS" w:hAnsi="Trebuchet MS" w:cs="Trebuchet MS"/>
          <w:b/>
          <w:sz w:val="22"/>
          <w:szCs w:val="22"/>
          <w:lang w:val="en-US"/>
        </w:rPr>
        <w:t xml:space="preserve">scanned </w:t>
      </w:r>
      <w:r w:rsidRPr="00E55C55">
        <w:rPr>
          <w:rFonts w:ascii="Trebuchet MS" w:eastAsia="Trebuchet MS" w:hAnsi="Trebuchet MS" w:cs="Trebuchet MS"/>
          <w:b/>
          <w:sz w:val="22"/>
          <w:szCs w:val="22"/>
          <w:lang w:val="en-US"/>
        </w:rPr>
        <w:t>copies of each supporting document (bills, documents related to the procurement procedures, payment documents, bank statements etc.), stamped with the project code</w:t>
      </w:r>
      <w:r w:rsidR="00E262FB" w:rsidRPr="00E55C55">
        <w:rPr>
          <w:rFonts w:ascii="Trebuchet MS" w:eastAsia="Trebuchet MS" w:hAnsi="Trebuchet MS" w:cs="Trebuchet MS"/>
          <w:b/>
          <w:sz w:val="22"/>
          <w:szCs w:val="22"/>
          <w:lang w:val="en-US"/>
        </w:rPr>
        <w:t>,</w:t>
      </w:r>
      <w:r w:rsidR="00EB34F9" w:rsidRPr="00E55C55">
        <w:rPr>
          <w:rFonts w:ascii="Trebuchet MS" w:eastAsia="Trebuchet MS" w:hAnsi="Trebuchet MS" w:cs="Trebuchet MS"/>
          <w:b/>
          <w:sz w:val="22"/>
          <w:szCs w:val="22"/>
          <w:lang w:val="en-US"/>
        </w:rPr>
        <w:t xml:space="preserve"> the Programme’s name </w:t>
      </w:r>
      <w:r w:rsidR="00E262FB" w:rsidRPr="00E55C55">
        <w:rPr>
          <w:rFonts w:ascii="Trebuchet MS" w:eastAsia="Trebuchet MS" w:hAnsi="Trebuchet MS" w:cs="Trebuchet MS"/>
          <w:b/>
          <w:sz w:val="22"/>
          <w:szCs w:val="22"/>
          <w:lang w:val="en-US"/>
        </w:rPr>
        <w:t>(</w:t>
      </w:r>
      <w:r w:rsidR="00EB34F9" w:rsidRPr="00E55C55">
        <w:rPr>
          <w:rFonts w:ascii="Trebuchet MS" w:eastAsia="Trebuchet MS" w:hAnsi="Trebuchet MS" w:cs="Trebuchet MS"/>
          <w:b/>
          <w:sz w:val="22"/>
          <w:szCs w:val="22"/>
          <w:lang w:val="en-US"/>
        </w:rPr>
        <w:t>Interreg V-A Romania-Bulgaria)</w:t>
      </w:r>
      <w:r w:rsidRPr="00E55C55">
        <w:rPr>
          <w:rFonts w:ascii="Trebuchet MS" w:eastAsia="Trebuchet MS" w:hAnsi="Trebuchet MS" w:cs="Trebuchet MS"/>
          <w:b/>
          <w:sz w:val="22"/>
          <w:szCs w:val="22"/>
          <w:lang w:val="en-US"/>
        </w:rPr>
        <w:t xml:space="preserve">, the number of the FLC request and the requested amount in the currency of the invoice, according </w:t>
      </w:r>
      <w:r w:rsidR="00E262FB" w:rsidRPr="00E55C55">
        <w:rPr>
          <w:rFonts w:ascii="Trebuchet MS" w:eastAsia="Trebuchet MS" w:hAnsi="Trebuchet MS" w:cs="Trebuchet MS"/>
          <w:b/>
          <w:sz w:val="22"/>
          <w:szCs w:val="22"/>
          <w:lang w:val="en-US"/>
        </w:rPr>
        <w:t xml:space="preserve">to </w:t>
      </w:r>
      <w:r w:rsidRPr="00E55C55">
        <w:rPr>
          <w:rFonts w:ascii="Trebuchet MS" w:eastAsia="Trebuchet MS" w:hAnsi="Trebuchet MS" w:cs="Trebuchet MS"/>
          <w:b/>
          <w:sz w:val="22"/>
          <w:szCs w:val="22"/>
          <w:lang w:val="en-US"/>
        </w:rPr>
        <w:t xml:space="preserve">the ROBG eMS guidance for reporting published on the eMS login page. </w:t>
      </w:r>
    </w:p>
    <w:p w14:paraId="7DB5362A" w14:textId="77777777" w:rsidR="00FD5C7E" w:rsidRDefault="00FD5C7E">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Please note that the requested amount will apply only on financial documents</w:t>
      </w:r>
      <w:r w:rsidRPr="001E3D58">
        <w:rPr>
          <w:rFonts w:ascii="Trebuchet MS" w:eastAsia="Trebuchet MS" w:hAnsi="Trebuchet MS" w:cs="Trebuchet MS"/>
          <w:sz w:val="22"/>
          <w:szCs w:val="22"/>
          <w:lang w:val="en-US"/>
        </w:rPr>
        <w:t>,</w:t>
      </w:r>
    </w:p>
    <w:p w14:paraId="2BEBDE13" w14:textId="77777777" w:rsidR="000576DF" w:rsidRPr="00E55C55"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Controllers check for conformity all supporting documents provided by the beneficiaries for the expenditure that is checked during the control session (see also </w:t>
      </w:r>
      <w:hyperlink w:anchor="_3j2qqm3">
        <w:r w:rsidRPr="00E55C55">
          <w:rPr>
            <w:rFonts w:ascii="Trebuchet MS" w:eastAsia="Trebuchet MS" w:hAnsi="Trebuchet MS" w:cs="Trebuchet MS"/>
            <w:b/>
            <w:sz w:val="22"/>
            <w:szCs w:val="22"/>
            <w:u w:val="single"/>
            <w:lang w:val="en-US"/>
          </w:rPr>
          <w:t>Chapter 1</w:t>
        </w:r>
        <w:r w:rsidR="00634ADC">
          <w:rPr>
            <w:rFonts w:ascii="Trebuchet MS" w:eastAsia="Trebuchet MS" w:hAnsi="Trebuchet MS" w:cs="Trebuchet MS"/>
            <w:b/>
            <w:sz w:val="22"/>
            <w:szCs w:val="22"/>
            <w:u w:val="single"/>
            <w:lang w:val="en-US"/>
          </w:rPr>
          <w:t>3</w:t>
        </w:r>
        <w:r w:rsidRPr="00E55C55">
          <w:rPr>
            <w:rFonts w:ascii="Trebuchet MS" w:eastAsia="Trebuchet MS" w:hAnsi="Trebuchet MS" w:cs="Trebuchet MS"/>
            <w:b/>
            <w:sz w:val="22"/>
            <w:szCs w:val="22"/>
            <w:u w:val="single"/>
            <w:lang w:val="en-US"/>
          </w:rPr>
          <w:t xml:space="preserve">. Preparing </w:t>
        </w:r>
        <w:r w:rsidR="0020049E" w:rsidRPr="00E55C55">
          <w:rPr>
            <w:rFonts w:ascii="Trebuchet MS" w:eastAsia="Trebuchet MS" w:hAnsi="Trebuchet MS" w:cs="Trebuchet MS"/>
            <w:b/>
            <w:sz w:val="22"/>
            <w:szCs w:val="22"/>
            <w:u w:val="single"/>
            <w:lang w:val="en-US"/>
          </w:rPr>
          <w:t>Partner</w:t>
        </w:r>
      </w:hyperlink>
      <w:r w:rsidR="0020049E" w:rsidRPr="00E55C55">
        <w:rPr>
          <w:rFonts w:ascii="Trebuchet MS" w:eastAsia="Trebuchet MS" w:hAnsi="Trebuchet MS" w:cs="Trebuchet MS"/>
          <w:b/>
          <w:sz w:val="22"/>
          <w:szCs w:val="22"/>
          <w:u w:val="single"/>
          <w:lang w:val="en-US"/>
        </w:rPr>
        <w:t xml:space="preserve"> reports</w:t>
      </w:r>
      <w:r w:rsidRPr="00E55C55">
        <w:rPr>
          <w:rFonts w:ascii="Trebuchet MS" w:eastAsia="Trebuchet MS" w:hAnsi="Trebuchet MS" w:cs="Trebuchet MS"/>
          <w:b/>
          <w:sz w:val="22"/>
          <w:szCs w:val="22"/>
          <w:lang w:val="en-US"/>
        </w:rPr>
        <w:t xml:space="preserve"> and </w:t>
      </w:r>
      <w:hyperlink w:anchor="_4i7ojhp">
        <w:r w:rsidRPr="00E55C55">
          <w:rPr>
            <w:rFonts w:ascii="Trebuchet MS" w:eastAsia="Trebuchet MS" w:hAnsi="Trebuchet MS" w:cs="Trebuchet MS"/>
            <w:b/>
            <w:sz w:val="22"/>
            <w:szCs w:val="22"/>
            <w:u w:val="single"/>
            <w:lang w:val="en-US"/>
          </w:rPr>
          <w:t>Chapter 1</w:t>
        </w:r>
        <w:r w:rsidR="00634ADC">
          <w:rPr>
            <w:rFonts w:ascii="Trebuchet MS" w:eastAsia="Trebuchet MS" w:hAnsi="Trebuchet MS" w:cs="Trebuchet MS"/>
            <w:b/>
            <w:sz w:val="22"/>
            <w:szCs w:val="22"/>
            <w:u w:val="single"/>
            <w:lang w:val="en-US"/>
          </w:rPr>
          <w:t>4</w:t>
        </w:r>
        <w:r w:rsidRPr="00E55C55">
          <w:rPr>
            <w:rFonts w:ascii="Trebuchet MS" w:eastAsia="Trebuchet MS" w:hAnsi="Trebuchet MS" w:cs="Trebuchet MS"/>
            <w:b/>
            <w:sz w:val="22"/>
            <w:szCs w:val="22"/>
            <w:u w:val="single"/>
            <w:lang w:val="en-US"/>
          </w:rPr>
          <w:t>. FLC Control</w:t>
        </w:r>
      </w:hyperlink>
      <w:r w:rsidRPr="00E55C55">
        <w:rPr>
          <w:rFonts w:ascii="Trebuchet MS" w:eastAsia="Trebuchet MS" w:hAnsi="Trebuchet MS" w:cs="Trebuchet MS"/>
          <w:b/>
          <w:sz w:val="22"/>
          <w:szCs w:val="22"/>
          <w:lang w:val="en-US"/>
        </w:rPr>
        <w:t>).</w:t>
      </w:r>
    </w:p>
    <w:p w14:paraId="12B33946" w14:textId="77777777" w:rsidR="000576DF" w:rsidRPr="0076588F"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00A8F904" w14:textId="77777777" w:rsidR="009D564A" w:rsidRDefault="009D564A">
      <w:pPr>
        <w:rPr>
          <w:rFonts w:ascii="Trebuchet MS" w:eastAsia="Trebuchet MS" w:hAnsi="Trebuchet MS" w:cs="Trebuchet MS"/>
          <w:b/>
          <w:sz w:val="28"/>
          <w:szCs w:val="28"/>
          <w:lang w:val="en-US"/>
        </w:rPr>
      </w:pPr>
      <w:bookmarkStart w:id="23" w:name="_3j2qqm3" w:colFirst="0" w:colLast="0"/>
      <w:bookmarkEnd w:id="23"/>
      <w:r>
        <w:rPr>
          <w:rFonts w:ascii="Trebuchet MS" w:eastAsia="Trebuchet MS" w:hAnsi="Trebuchet MS" w:cs="Trebuchet MS"/>
          <w:sz w:val="28"/>
          <w:szCs w:val="28"/>
          <w:lang w:val="en-US"/>
        </w:rPr>
        <w:br w:type="page"/>
      </w:r>
    </w:p>
    <w:p w14:paraId="6D65C5F9" w14:textId="77777777" w:rsidR="000576DF" w:rsidRPr="00730E79"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76588F">
        <w:rPr>
          <w:rFonts w:ascii="Trebuchet MS" w:eastAsia="Trebuchet MS" w:hAnsi="Trebuchet MS" w:cs="Trebuchet MS"/>
          <w:sz w:val="28"/>
          <w:szCs w:val="28"/>
          <w:lang w:val="en-US"/>
        </w:rPr>
        <w:lastRenderedPageBreak/>
        <w:t>1</w:t>
      </w:r>
      <w:r w:rsidR="00B022DA">
        <w:rPr>
          <w:rFonts w:ascii="Trebuchet MS" w:eastAsia="Trebuchet MS" w:hAnsi="Trebuchet MS" w:cs="Trebuchet MS"/>
          <w:sz w:val="28"/>
          <w:szCs w:val="28"/>
          <w:lang w:val="en-US"/>
        </w:rPr>
        <w:t>3</w:t>
      </w:r>
      <w:r w:rsidRPr="0076588F">
        <w:rPr>
          <w:rFonts w:ascii="Trebuchet MS" w:eastAsia="Trebuchet MS" w:hAnsi="Trebuchet MS" w:cs="Trebuchet MS"/>
          <w:sz w:val="28"/>
          <w:szCs w:val="28"/>
          <w:lang w:val="en-US"/>
        </w:rPr>
        <w:t xml:space="preserve">. Preparing </w:t>
      </w:r>
      <w:r w:rsidR="00195DB0" w:rsidRPr="00B03F98">
        <w:rPr>
          <w:rFonts w:ascii="Trebuchet MS" w:eastAsia="Trebuchet MS" w:hAnsi="Trebuchet MS" w:cs="Trebuchet MS"/>
          <w:sz w:val="28"/>
          <w:szCs w:val="28"/>
          <w:lang w:val="en-US"/>
        </w:rPr>
        <w:t>Partner reports</w:t>
      </w:r>
    </w:p>
    <w:p w14:paraId="7468D22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In order to validate the expenditures, pursuant to Article 23(4) of the Regulation (EU) no. 1299/2014, each Member State (MS) </w:t>
      </w:r>
      <w:r w:rsidRPr="001E3D58">
        <w:rPr>
          <w:rFonts w:ascii="Trebuchet MS" w:eastAsia="Trebuchet MS" w:hAnsi="Trebuchet MS" w:cs="Trebuchet MS"/>
          <w:sz w:val="22"/>
          <w:szCs w:val="22"/>
          <w:lang w:val="en-US"/>
        </w:rPr>
        <w:t xml:space="preserve">set up a control system making it possible to verify the delivery of the products and services co-financed, the soundness of the expenditure declared for projects implemented on its territory, and the compliance of such expenditure and of related projects with Union rules and national rules. For this purpose each MS designated the staff/system for carrying out management verification responsible for verifying the legality and regularity of the expenditure declared by beneficiaries participating in the projects: </w:t>
      </w:r>
    </w:p>
    <w:p w14:paraId="7452E85F" w14:textId="77777777" w:rsidR="000576DF" w:rsidRPr="001E3D58" w:rsidRDefault="00123C52">
      <w:pPr>
        <w:numPr>
          <w:ilvl w:val="0"/>
          <w:numId w:val="60"/>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Similar to the previous Romania-Bulgaria CBC Programme 2007-2013 the CBC ROC is appointed as the body responsible with performing first level control for Romanian beneficiaries of the projects financed under priority axis 1-5 of INTERREG V-A Romania-Bulgaria, by setting up a First Level Control Unit outside the JS structure.</w:t>
      </w:r>
    </w:p>
    <w:p w14:paraId="2BA98C5C" w14:textId="77777777" w:rsidR="000576DF" w:rsidRPr="001E3D58" w:rsidRDefault="00123C52">
      <w:pPr>
        <w:numPr>
          <w:ilvl w:val="0"/>
          <w:numId w:val="60"/>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The first level control in Bulgaria will be performed by independent controllers of the company </w:t>
      </w:r>
      <w:r w:rsidRPr="001E3D58">
        <w:rPr>
          <w:rFonts w:ascii="Trebuchet MS" w:eastAsia="Trebuchet MS" w:hAnsi="Trebuchet MS" w:cs="Trebuchet MS"/>
          <w:i/>
          <w:sz w:val="22"/>
          <w:szCs w:val="22"/>
          <w:lang w:val="en-US"/>
        </w:rPr>
        <w:t>Partnership under the Obligations and Contracts act “Consultants for FLC”</w:t>
      </w:r>
      <w:r w:rsidRPr="001E3D58">
        <w:rPr>
          <w:rFonts w:ascii="Trebuchet MS" w:eastAsia="Trebuchet MS" w:hAnsi="Trebuchet MS" w:cs="Trebuchet MS"/>
          <w:sz w:val="22"/>
          <w:szCs w:val="22"/>
          <w:lang w:val="en-US"/>
        </w:rPr>
        <w:t xml:space="preserve">  contracted by the National Authority following tendering procedure for selection of a contractor to perform the first level control of expenditures incurred by Bulgarian beneficiaries in projects under Interreg V-A Romania - Bulgaria programme 2014-2020.</w:t>
      </w:r>
    </w:p>
    <w:p w14:paraId="227A650A" w14:textId="77777777" w:rsidR="00085BBB" w:rsidRPr="001E3D58" w:rsidRDefault="00085BBB" w:rsidP="00891FBF">
      <w:pPr>
        <w:spacing w:before="120" w:line="360" w:lineRule="auto"/>
        <w:jc w:val="both"/>
        <w:rPr>
          <w:rFonts w:ascii="Trebuchet MS" w:eastAsia="Trebuchet MS" w:hAnsi="Trebuchet MS" w:cs="Trebuchet MS"/>
          <w:b/>
          <w:sz w:val="22"/>
          <w:szCs w:val="22"/>
          <w:lang w:val="en-US"/>
        </w:rPr>
      </w:pPr>
    </w:p>
    <w:p w14:paraId="4C82EC46" w14:textId="77777777" w:rsidR="00085BBB" w:rsidRDefault="00085BBB" w:rsidP="00E262FB">
      <w:pPr>
        <w:spacing w:before="120"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 xml:space="preserve">Anytime </w:t>
      </w:r>
      <w:r w:rsidRPr="00730E79">
        <w:rPr>
          <w:rFonts w:ascii="Trebuchet MS" w:eastAsia="Trebuchet MS" w:hAnsi="Trebuchet MS" w:cs="Trebuchet MS"/>
          <w:b/>
          <w:sz w:val="22"/>
          <w:szCs w:val="22"/>
          <w:lang w:val="en-US"/>
        </w:rPr>
        <w:t xml:space="preserve">when having at least 1000 euro </w:t>
      </w:r>
      <w:r w:rsidRPr="006E53D8">
        <w:rPr>
          <w:rFonts w:ascii="Trebuchet MS" w:eastAsia="Trebuchet MS" w:hAnsi="Trebuchet MS" w:cs="Trebuchet MS"/>
          <w:b/>
          <w:sz w:val="22"/>
          <w:szCs w:val="22"/>
          <w:lang w:val="en-US"/>
        </w:rPr>
        <w:t>expenditures incurred and paid</w:t>
      </w:r>
      <w:r>
        <w:rPr>
          <w:rFonts w:ascii="Trebuchet MS" w:eastAsia="Trebuchet MS" w:hAnsi="Trebuchet MS" w:cs="Trebuchet MS"/>
          <w:b/>
          <w:sz w:val="22"/>
          <w:szCs w:val="22"/>
          <w:lang w:val="en-US"/>
        </w:rPr>
        <w:t xml:space="preserve"> a partner report </w:t>
      </w:r>
      <w:r w:rsidR="00E65CE9">
        <w:rPr>
          <w:rFonts w:ascii="Trebuchet MS" w:eastAsia="Trebuchet MS" w:hAnsi="Trebuchet MS" w:cs="Trebuchet MS"/>
          <w:b/>
          <w:sz w:val="22"/>
          <w:szCs w:val="22"/>
          <w:lang w:val="en-US"/>
        </w:rPr>
        <w:t>can</w:t>
      </w:r>
      <w:r>
        <w:rPr>
          <w:rFonts w:ascii="Trebuchet MS" w:eastAsia="Trebuchet MS" w:hAnsi="Trebuchet MS" w:cs="Trebuchet MS"/>
          <w:b/>
          <w:sz w:val="22"/>
          <w:szCs w:val="22"/>
          <w:lang w:val="en-US"/>
        </w:rPr>
        <w:t xml:space="preserve"> be submitted for FLC verifications.</w:t>
      </w:r>
    </w:p>
    <w:p w14:paraId="55AF29BF" w14:textId="77777777" w:rsidR="00085BBB" w:rsidRDefault="00085BBB" w:rsidP="00E262FB">
      <w:pPr>
        <w:spacing w:before="120" w:line="360" w:lineRule="auto"/>
        <w:jc w:val="both"/>
        <w:rPr>
          <w:rFonts w:ascii="Trebuchet MS" w:eastAsia="Trebuchet MS" w:hAnsi="Trebuchet MS" w:cs="Trebuchet MS"/>
          <w:b/>
          <w:sz w:val="22"/>
          <w:szCs w:val="22"/>
          <w:lang w:val="en-US"/>
        </w:rPr>
      </w:pPr>
    </w:p>
    <w:p w14:paraId="3BE168F1" w14:textId="77777777" w:rsidR="00085BBB" w:rsidRDefault="00085BBB" w:rsidP="00E262FB">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Irrespective of the amount, </w:t>
      </w:r>
      <w:r w:rsidR="00E262FB">
        <w:rPr>
          <w:rFonts w:ascii="Trebuchet MS" w:eastAsia="Trebuchet MS" w:hAnsi="Trebuchet MS" w:cs="Trebuchet MS"/>
          <w:b/>
          <w:sz w:val="22"/>
          <w:szCs w:val="22"/>
          <w:lang w:val="en-US"/>
        </w:rPr>
        <w:t xml:space="preserve">a partner report has to be submitted in order to describe the progress/status of the project, </w:t>
      </w:r>
      <w:r>
        <w:rPr>
          <w:rFonts w:ascii="Trebuchet MS" w:eastAsia="Trebuchet MS" w:hAnsi="Trebuchet MS" w:cs="Trebuchet MS"/>
          <w:b/>
          <w:sz w:val="22"/>
          <w:szCs w:val="22"/>
          <w:lang w:val="en-US"/>
        </w:rPr>
        <w:t>every 6 months (for third call projects</w:t>
      </w:r>
      <w:r w:rsidR="00E262FB">
        <w:rPr>
          <w:rFonts w:ascii="Trebuchet MS" w:eastAsia="Trebuchet MS" w:hAnsi="Trebuchet MS" w:cs="Trebuchet MS"/>
          <w:b/>
          <w:sz w:val="22"/>
          <w:szCs w:val="22"/>
          <w:lang w:val="en-US"/>
        </w:rPr>
        <w:t>)</w:t>
      </w:r>
      <w:r>
        <w:rPr>
          <w:rFonts w:ascii="Trebuchet MS" w:eastAsia="Trebuchet MS" w:hAnsi="Trebuchet MS" w:cs="Trebuchet MS"/>
          <w:b/>
          <w:sz w:val="22"/>
          <w:szCs w:val="22"/>
          <w:lang w:val="en-US"/>
        </w:rPr>
        <w:t xml:space="preserve">, </w:t>
      </w:r>
      <w:r w:rsidR="00E262FB">
        <w:rPr>
          <w:rFonts w:ascii="Trebuchet MS" w:eastAsia="Trebuchet MS" w:hAnsi="Trebuchet MS" w:cs="Trebuchet MS"/>
          <w:b/>
          <w:sz w:val="22"/>
          <w:szCs w:val="22"/>
          <w:lang w:val="en-US"/>
        </w:rPr>
        <w:t>or as per the schedule from Instruction no. 5/28.12.2017 (</w:t>
      </w:r>
      <w:r>
        <w:rPr>
          <w:rFonts w:ascii="Trebuchet MS" w:eastAsia="Trebuchet MS" w:hAnsi="Trebuchet MS" w:cs="Trebuchet MS"/>
          <w:b/>
          <w:sz w:val="22"/>
          <w:szCs w:val="22"/>
          <w:lang w:val="en-US"/>
        </w:rPr>
        <w:t>for first and second call</w:t>
      </w:r>
      <w:r w:rsidR="00E262FB">
        <w:rPr>
          <w:rFonts w:ascii="Trebuchet MS" w:eastAsia="Trebuchet MS" w:hAnsi="Trebuchet MS" w:cs="Trebuchet MS"/>
          <w:b/>
          <w:sz w:val="22"/>
          <w:szCs w:val="22"/>
          <w:lang w:val="en-US"/>
        </w:rPr>
        <w:t>s)</w:t>
      </w:r>
      <w:r>
        <w:rPr>
          <w:rFonts w:ascii="Trebuchet MS" w:eastAsia="Trebuchet MS" w:hAnsi="Trebuchet MS" w:cs="Trebuchet MS"/>
          <w:b/>
          <w:sz w:val="22"/>
          <w:szCs w:val="22"/>
          <w:lang w:val="en-US"/>
        </w:rPr>
        <w:t xml:space="preserve"> . </w:t>
      </w:r>
    </w:p>
    <w:p w14:paraId="5183B63F" w14:textId="77777777" w:rsidR="00085BBB" w:rsidRDefault="00085BBB" w:rsidP="00E262FB">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Partner reports for project preparation and final report have to be submitted irrespective of their value (even 0). </w:t>
      </w:r>
    </w:p>
    <w:p w14:paraId="44F380C7" w14:textId="77777777" w:rsidR="009E6156" w:rsidRPr="001E3D58" w:rsidRDefault="009E6156">
      <w:pPr>
        <w:spacing w:before="120" w:line="360" w:lineRule="auto"/>
        <w:ind w:firstLine="720"/>
        <w:jc w:val="both"/>
        <w:rPr>
          <w:rFonts w:ascii="Trebuchet MS" w:eastAsia="Trebuchet MS" w:hAnsi="Trebuchet MS" w:cs="Trebuchet MS"/>
          <w:b/>
          <w:sz w:val="22"/>
          <w:szCs w:val="22"/>
          <w:lang w:val="en-US"/>
        </w:rPr>
      </w:pPr>
    </w:p>
    <w:p w14:paraId="4CA02FBA" w14:textId="77777777" w:rsidR="00703FB9" w:rsidRPr="001E3D58" w:rsidRDefault="00703FB9">
      <w:pPr>
        <w:spacing w:before="120" w:line="360" w:lineRule="auto"/>
        <w:ind w:firstLine="720"/>
        <w:jc w:val="both"/>
        <w:rPr>
          <w:rFonts w:ascii="Trebuchet MS" w:eastAsia="Trebuchet MS" w:hAnsi="Trebuchet MS" w:cs="Trebuchet MS"/>
          <w:b/>
          <w:sz w:val="22"/>
          <w:szCs w:val="22"/>
          <w:lang w:val="en-US"/>
        </w:rPr>
      </w:pPr>
    </w:p>
    <w:p w14:paraId="3853DFD1" w14:textId="77777777" w:rsidR="00703FB9" w:rsidRPr="001E3D58" w:rsidRDefault="00703FB9">
      <w:pPr>
        <w:spacing w:before="120" w:line="360" w:lineRule="auto"/>
        <w:ind w:firstLine="720"/>
        <w:jc w:val="both"/>
        <w:rPr>
          <w:rFonts w:ascii="Trebuchet MS" w:eastAsia="Trebuchet MS" w:hAnsi="Trebuchet MS" w:cs="Trebuchet MS"/>
          <w:b/>
          <w:sz w:val="22"/>
          <w:szCs w:val="22"/>
          <w:lang w:val="en-US"/>
        </w:rPr>
      </w:pPr>
    </w:p>
    <w:p w14:paraId="04BE2853" w14:textId="77777777" w:rsidR="000576DF" w:rsidRPr="001E3D58" w:rsidRDefault="00123C52">
      <w:pPr>
        <w:spacing w:before="120" w:line="360" w:lineRule="auto"/>
        <w:ind w:firstLine="720"/>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 xml:space="preserve">How does the </w:t>
      </w:r>
      <w:r w:rsidR="00703FB9" w:rsidRPr="001E3D58">
        <w:rPr>
          <w:rFonts w:ascii="Trebuchet MS" w:eastAsia="Trebuchet MS" w:hAnsi="Trebuchet MS" w:cs="Trebuchet MS"/>
          <w:b/>
          <w:sz w:val="22"/>
          <w:szCs w:val="22"/>
          <w:lang w:val="en-US"/>
        </w:rPr>
        <w:t xml:space="preserve">FL </w:t>
      </w:r>
      <w:r w:rsidRPr="001E3D58">
        <w:rPr>
          <w:rFonts w:ascii="Trebuchet MS" w:eastAsia="Trebuchet MS" w:hAnsi="Trebuchet MS" w:cs="Trebuchet MS"/>
          <w:b/>
          <w:sz w:val="22"/>
          <w:szCs w:val="22"/>
          <w:lang w:val="en-US"/>
        </w:rPr>
        <w:t>control work?</w:t>
      </w:r>
    </w:p>
    <w:p w14:paraId="0E1DB200" w14:textId="77777777" w:rsidR="00703FB9" w:rsidRPr="001E3D58" w:rsidRDefault="00703FB9">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2442662B"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Each beneficiary has the obligations: </w:t>
      </w:r>
    </w:p>
    <w:p w14:paraId="225653FE" w14:textId="77777777" w:rsidR="00764506" w:rsidRPr="001E3D58" w:rsidRDefault="00764506">
      <w:pPr>
        <w:numPr>
          <w:ilvl w:val="0"/>
          <w:numId w:val="37"/>
        </w:numPr>
        <w:tabs>
          <w:tab w:val="left" w:pos="-1440"/>
          <w:tab w:val="left" w:pos="-720"/>
          <w:tab w:val="left" w:pos="0"/>
        </w:tabs>
        <w:spacing w:before="120" w:line="360" w:lineRule="auto"/>
        <w:ind w:hanging="360"/>
        <w:jc w:val="both"/>
        <w:rPr>
          <w:sz w:val="22"/>
          <w:szCs w:val="22"/>
          <w:lang w:val="en-US"/>
        </w:rPr>
      </w:pPr>
      <w:r w:rsidRPr="00BC07B8">
        <w:rPr>
          <w:rFonts w:ascii="Trebuchet MS" w:eastAsia="Trebuchet MS" w:hAnsi="Trebuchet MS" w:cs="Trebuchet MS"/>
          <w:sz w:val="22"/>
          <w:szCs w:val="22"/>
          <w:lang w:val="en-US"/>
        </w:rPr>
        <w:t>to fill-in in e-MS partner report(s), to scan and upload</w:t>
      </w:r>
      <w:r w:rsidR="00FD363E" w:rsidRPr="00BC07B8">
        <w:rPr>
          <w:rStyle w:val="FootnoteReference"/>
          <w:rFonts w:ascii="Trebuchet MS" w:eastAsia="Trebuchet MS" w:hAnsi="Trebuchet MS" w:cs="Trebuchet MS"/>
          <w:sz w:val="22"/>
          <w:szCs w:val="22"/>
          <w:lang w:val="en-US"/>
        </w:rPr>
        <w:footnoteReference w:id="5"/>
      </w:r>
      <w:r w:rsidRPr="00BC07B8">
        <w:rPr>
          <w:rFonts w:ascii="Trebuchet MS" w:eastAsia="Trebuchet MS" w:hAnsi="Trebuchet MS" w:cs="Trebuchet MS"/>
          <w:sz w:val="22"/>
          <w:szCs w:val="22"/>
          <w:lang w:val="en-US"/>
        </w:rPr>
        <w:t xml:space="preserve"> in the system all relevant documents for the expenditure requested for control;</w:t>
      </w:r>
    </w:p>
    <w:p w14:paraId="64E0FEFA" w14:textId="77777777" w:rsidR="000576DF" w:rsidRPr="0076588F" w:rsidRDefault="00123C52">
      <w:pPr>
        <w:numPr>
          <w:ilvl w:val="0"/>
          <w:numId w:val="37"/>
        </w:numPr>
        <w:tabs>
          <w:tab w:val="left" w:pos="-1440"/>
          <w:tab w:val="left" w:pos="-720"/>
          <w:tab w:val="left" w:pos="0"/>
        </w:tabs>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to present all documents to the controllers in order to be verified before requesting the reimbursement;</w:t>
      </w:r>
    </w:p>
    <w:p w14:paraId="26A2B681" w14:textId="77777777" w:rsidR="005E0E46" w:rsidRPr="001E3D58" w:rsidRDefault="00123C52">
      <w:pPr>
        <w:numPr>
          <w:ilvl w:val="0"/>
          <w:numId w:val="37"/>
        </w:numPr>
        <w:tabs>
          <w:tab w:val="left" w:pos="-1440"/>
          <w:tab w:val="left" w:pos="-720"/>
          <w:tab w:val="left" w:pos="0"/>
        </w:tabs>
        <w:spacing w:before="120" w:line="360" w:lineRule="auto"/>
        <w:ind w:hanging="360"/>
        <w:jc w:val="both"/>
        <w:rPr>
          <w:sz w:val="22"/>
          <w:szCs w:val="22"/>
          <w:lang w:val="en-US"/>
        </w:rPr>
      </w:pPr>
      <w:r w:rsidRPr="00730E79">
        <w:rPr>
          <w:rFonts w:ascii="Trebuchet MS" w:eastAsia="Trebuchet MS" w:hAnsi="Trebuchet MS" w:cs="Trebuchet MS"/>
          <w:sz w:val="22"/>
          <w:szCs w:val="22"/>
          <w:lang w:val="en-US"/>
        </w:rPr>
        <w:t xml:space="preserve">to ensure that its expenditures are checked and validated by a controller from the state on whose territory it is located, </w:t>
      </w:r>
      <w:r w:rsidR="00B25572" w:rsidRPr="00754C23">
        <w:rPr>
          <w:rFonts w:ascii="Trebuchet MS" w:eastAsia="Trebuchet MS" w:hAnsi="Trebuchet MS" w:cs="Trebuchet MS"/>
          <w:sz w:val="22"/>
          <w:szCs w:val="22"/>
          <w:lang w:val="en-US"/>
        </w:rPr>
        <w:t>observing the established deadlines</w:t>
      </w:r>
      <w:r w:rsidRPr="001E3D58">
        <w:rPr>
          <w:rFonts w:ascii="Trebuchet MS" w:eastAsia="Trebuchet MS" w:hAnsi="Trebuchet MS" w:cs="Trebuchet MS"/>
          <w:sz w:val="22"/>
          <w:szCs w:val="22"/>
          <w:lang w:val="en-US"/>
        </w:rPr>
        <w:t>. In this respect, each beneficiary has the responsibility to request the first level control</w:t>
      </w:r>
      <w:r w:rsidR="006214A1" w:rsidRPr="00BC07B8">
        <w:rPr>
          <w:rFonts w:ascii="Trebuchet MS" w:eastAsia="Trebuchet MS" w:hAnsi="Trebuchet MS" w:cs="Trebuchet MS"/>
          <w:sz w:val="22"/>
          <w:szCs w:val="22"/>
          <w:lang w:val="en-US"/>
        </w:rPr>
        <w:t xml:space="preserve"> via a partner report</w:t>
      </w:r>
      <w:r w:rsidR="00B25572" w:rsidRPr="001E3D58">
        <w:rPr>
          <w:rFonts w:ascii="Trebuchet MS" w:eastAsia="Trebuchet MS" w:hAnsi="Trebuchet MS" w:cs="Trebuchet MS"/>
          <w:sz w:val="22"/>
          <w:szCs w:val="22"/>
          <w:lang w:val="en-US"/>
        </w:rPr>
        <w:t xml:space="preserve"> using the eMS system and observing the provisions of the present PIM</w:t>
      </w:r>
      <w:r w:rsidR="00D649DA" w:rsidRPr="0076588F">
        <w:rPr>
          <w:rFonts w:ascii="Trebuchet MS" w:eastAsia="Trebuchet MS" w:hAnsi="Trebuchet MS" w:cs="Trebuchet MS"/>
          <w:sz w:val="22"/>
          <w:szCs w:val="22"/>
          <w:lang w:val="en-US"/>
        </w:rPr>
        <w:t xml:space="preserve"> and eMS Manual</w:t>
      </w:r>
      <w:r w:rsidRPr="0076588F">
        <w:rPr>
          <w:rFonts w:ascii="Trebuchet MS" w:eastAsia="Trebuchet MS" w:hAnsi="Trebuchet MS" w:cs="Trebuchet MS"/>
          <w:sz w:val="22"/>
          <w:szCs w:val="22"/>
          <w:lang w:val="en-US"/>
        </w:rPr>
        <w:t xml:space="preserve">, in order for the expenditure to be validated. This request is </w:t>
      </w:r>
      <w:r w:rsidR="00CD00A8" w:rsidRPr="00730E79">
        <w:rPr>
          <w:rFonts w:ascii="Trebuchet MS" w:eastAsia="Trebuchet MS" w:hAnsi="Trebuchet MS" w:cs="Trebuchet MS"/>
          <w:sz w:val="22"/>
          <w:szCs w:val="22"/>
          <w:lang w:val="en-US"/>
        </w:rPr>
        <w:t xml:space="preserve">automatically </w:t>
      </w:r>
      <w:r w:rsidRPr="00730E79">
        <w:rPr>
          <w:rFonts w:ascii="Trebuchet MS" w:eastAsia="Trebuchet MS" w:hAnsi="Trebuchet MS" w:cs="Trebuchet MS"/>
          <w:sz w:val="22"/>
          <w:szCs w:val="22"/>
          <w:lang w:val="en-US"/>
        </w:rPr>
        <w:t xml:space="preserve">addressed </w:t>
      </w:r>
      <w:r w:rsidR="00CD00A8" w:rsidRPr="006E53D8">
        <w:rPr>
          <w:rFonts w:ascii="Trebuchet MS" w:eastAsia="Trebuchet MS" w:hAnsi="Trebuchet MS" w:cs="Trebuchet MS"/>
          <w:sz w:val="22"/>
          <w:szCs w:val="22"/>
          <w:lang w:val="en-US"/>
        </w:rPr>
        <w:t xml:space="preserve">in e-MS </w:t>
      </w:r>
      <w:r w:rsidRPr="004A4D18">
        <w:rPr>
          <w:rFonts w:ascii="Trebuchet MS" w:eastAsia="Trebuchet MS" w:hAnsi="Trebuchet MS" w:cs="Trebuchet MS"/>
          <w:sz w:val="22"/>
          <w:szCs w:val="22"/>
          <w:lang w:val="en-US"/>
        </w:rPr>
        <w:t xml:space="preserve">either to the Ministry of Regional Development and Public Works </w:t>
      </w:r>
      <w:r w:rsidRPr="00754C23">
        <w:rPr>
          <w:rFonts w:ascii="Trebuchet MS" w:eastAsia="Trebuchet MS" w:hAnsi="Trebuchet MS" w:cs="Trebuchet MS"/>
          <w:sz w:val="22"/>
          <w:szCs w:val="22"/>
          <w:lang w:val="en-US"/>
        </w:rPr>
        <w:t>(for Bulgarian beneficiaries) or to the Regional Office for Cross Border Cooperation Călăraşi (for Romanian beneficiaries), according to the nationality of the respective beneficiary.</w:t>
      </w:r>
      <w:r w:rsidR="00F712B3" w:rsidRPr="001E3D58">
        <w:rPr>
          <w:rFonts w:ascii="Trebuchet MS" w:eastAsia="Trebuchet MS" w:hAnsi="Trebuchet MS" w:cs="Trebuchet MS"/>
          <w:sz w:val="22"/>
          <w:szCs w:val="22"/>
          <w:lang w:val="en-US"/>
        </w:rPr>
        <w:t xml:space="preserve"> </w:t>
      </w:r>
    </w:p>
    <w:p w14:paraId="4B404C1A" w14:textId="77777777" w:rsidR="000576DF" w:rsidRPr="0076588F" w:rsidRDefault="00123C52" w:rsidP="005E0E46">
      <w:pPr>
        <w:tabs>
          <w:tab w:val="left" w:pos="-1440"/>
          <w:tab w:val="left" w:pos="-720"/>
          <w:tab w:val="left" w:pos="0"/>
        </w:tabs>
        <w:spacing w:before="120" w:line="360" w:lineRule="auto"/>
        <w:ind w:left="720"/>
        <w:jc w:val="both"/>
        <w:rPr>
          <w:sz w:val="22"/>
          <w:szCs w:val="22"/>
          <w:lang w:val="en-US"/>
        </w:rPr>
      </w:pPr>
      <w:r w:rsidRPr="001E3D58">
        <w:rPr>
          <w:rFonts w:ascii="Trebuchet MS" w:eastAsia="Trebuchet MS" w:hAnsi="Trebuchet MS" w:cs="Trebuchet MS"/>
          <w:sz w:val="22"/>
          <w:szCs w:val="22"/>
          <w:lang w:val="en-US"/>
        </w:rPr>
        <w:t>The FLC covers 100% of all declared expenditures which will be validated by the first level controllers within a period of maximum 30 working days from the receipt</w:t>
      </w:r>
      <w:r w:rsidR="006214A1" w:rsidRPr="00BC07B8">
        <w:rPr>
          <w:rFonts w:ascii="Trebuchet MS" w:eastAsia="Trebuchet MS" w:hAnsi="Trebuchet MS" w:cs="Trebuchet MS"/>
          <w:sz w:val="22"/>
          <w:szCs w:val="22"/>
          <w:lang w:val="en-US"/>
        </w:rPr>
        <w:t xml:space="preserve"> </w:t>
      </w:r>
      <w:r w:rsidR="0021161C" w:rsidRPr="001E3D58">
        <w:rPr>
          <w:rFonts w:ascii="Trebuchet MS" w:eastAsia="Trebuchet MS" w:hAnsi="Trebuchet MS" w:cs="Trebuchet MS"/>
          <w:sz w:val="22"/>
          <w:szCs w:val="22"/>
          <w:lang w:val="en-US"/>
        </w:rPr>
        <w:t xml:space="preserve">of the first level control request / partner report </w:t>
      </w:r>
      <w:r w:rsidR="006214A1" w:rsidRPr="00BC07B8">
        <w:rPr>
          <w:rFonts w:ascii="Trebuchet MS" w:eastAsia="Trebuchet MS" w:hAnsi="Trebuchet MS" w:cs="Trebuchet MS"/>
          <w:sz w:val="22"/>
          <w:szCs w:val="22"/>
          <w:lang w:val="en-US"/>
        </w:rPr>
        <w:t>via e-MS</w:t>
      </w:r>
      <w:r w:rsidRPr="001E3D58">
        <w:rPr>
          <w:rFonts w:ascii="Trebuchet MS" w:eastAsia="Trebuchet MS" w:hAnsi="Trebuchet MS" w:cs="Trebuchet MS"/>
          <w:sz w:val="22"/>
          <w:szCs w:val="22"/>
          <w:lang w:val="en-US"/>
        </w:rPr>
        <w:t>. This deadline is suspended in case requests for clarification are submitted to the beneficiaries.</w:t>
      </w:r>
    </w:p>
    <w:p w14:paraId="7CB46818" w14:textId="77777777" w:rsidR="000576DF" w:rsidRPr="00287077" w:rsidRDefault="00123C52">
      <w:pPr>
        <w:numPr>
          <w:ilvl w:val="0"/>
          <w:numId w:val="37"/>
        </w:numPr>
        <w:tabs>
          <w:tab w:val="left" w:pos="-1440"/>
          <w:tab w:val="left" w:pos="-720"/>
          <w:tab w:val="left" w:pos="0"/>
        </w:tabs>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 xml:space="preserve">to present all necessary documents to the lead beneficiary so that the lead beneficiary is able to aggregate the information into </w:t>
      </w:r>
      <w:r w:rsidR="00B25572" w:rsidRPr="00730E79">
        <w:rPr>
          <w:rFonts w:ascii="Trebuchet MS" w:eastAsia="Trebuchet MS" w:hAnsi="Trebuchet MS" w:cs="Trebuchet MS"/>
          <w:sz w:val="22"/>
          <w:szCs w:val="22"/>
          <w:lang w:val="en-US"/>
        </w:rPr>
        <w:t>project reports</w:t>
      </w:r>
      <w:r w:rsidRPr="00730E79">
        <w:rPr>
          <w:rFonts w:ascii="Trebuchet MS" w:eastAsia="Trebuchet MS" w:hAnsi="Trebuchet MS" w:cs="Trebuchet MS"/>
          <w:sz w:val="22"/>
          <w:szCs w:val="22"/>
          <w:lang w:val="en-US"/>
        </w:rPr>
        <w:t xml:space="preserve"> and all other necessary documents, </w:t>
      </w:r>
      <w:r w:rsidR="00B25572" w:rsidRPr="00287077">
        <w:rPr>
          <w:rFonts w:ascii="Trebuchet MS" w:eastAsia="Trebuchet MS" w:hAnsi="Trebuchet MS" w:cs="Trebuchet MS"/>
          <w:sz w:val="22"/>
          <w:szCs w:val="22"/>
          <w:lang w:val="en-US"/>
        </w:rPr>
        <w:t>that shall be attached within the eMS system</w:t>
      </w:r>
      <w:r w:rsidRPr="00287077">
        <w:rPr>
          <w:rFonts w:ascii="Trebuchet MS" w:eastAsia="Trebuchet MS" w:hAnsi="Trebuchet MS" w:cs="Trebuchet MS"/>
          <w:sz w:val="22"/>
          <w:szCs w:val="22"/>
          <w:lang w:val="en-US"/>
        </w:rPr>
        <w:t>.</w:t>
      </w:r>
    </w:p>
    <w:p w14:paraId="300A5B14" w14:textId="77777777" w:rsidR="000576DF" w:rsidRPr="0076588F" w:rsidRDefault="00123C52">
      <w:pPr>
        <w:tabs>
          <w:tab w:val="left" w:pos="9356"/>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control procedure in the Interreg V-A Romania-Bulgaria follows the Lead beneficiary principle, which means that the verification of expenditure should be performed by the responsible controller at national level for each project</w:t>
      </w:r>
      <w:r w:rsidRPr="001E3D58">
        <w:rPr>
          <w:rFonts w:ascii="Trebuchet MS" w:eastAsia="Trebuchet MS" w:hAnsi="Trebuchet MS" w:cs="Trebuchet MS"/>
          <w:sz w:val="22"/>
          <w:szCs w:val="22"/>
          <w:lang w:val="en-US"/>
        </w:rPr>
        <w:t xml:space="preserve"> beneficiary and the Lead Beneficiary is responsible to prepare</w:t>
      </w:r>
      <w:r w:rsidR="006214A1" w:rsidRPr="00BC07B8">
        <w:rPr>
          <w:rFonts w:ascii="Trebuchet MS" w:eastAsia="Trebuchet MS" w:hAnsi="Trebuchet MS" w:cs="Trebuchet MS"/>
          <w:sz w:val="22"/>
          <w:szCs w:val="22"/>
          <w:lang w:val="en-US"/>
        </w:rPr>
        <w:t xml:space="preserve"> in e-MS</w:t>
      </w:r>
      <w:r w:rsidRPr="001E3D58">
        <w:rPr>
          <w:rFonts w:ascii="Trebuchet MS" w:eastAsia="Trebuchet MS" w:hAnsi="Trebuchet MS" w:cs="Trebuchet MS"/>
          <w:sz w:val="22"/>
          <w:szCs w:val="22"/>
          <w:lang w:val="en-US"/>
        </w:rPr>
        <w:t xml:space="preserve"> the </w:t>
      </w:r>
      <w:r w:rsidR="00CA66BA" w:rsidRPr="001F5190">
        <w:rPr>
          <w:rFonts w:ascii="Trebuchet MS" w:eastAsia="Trebuchet MS" w:hAnsi="Trebuchet MS" w:cs="Trebuchet MS"/>
          <w:sz w:val="22"/>
          <w:szCs w:val="22"/>
          <w:lang w:val="en-US"/>
        </w:rPr>
        <w:t>project report</w:t>
      </w:r>
      <w:r w:rsidRPr="001F5190">
        <w:rPr>
          <w:rFonts w:ascii="Trebuchet MS" w:eastAsia="Trebuchet MS" w:hAnsi="Trebuchet MS" w:cs="Trebuchet MS"/>
          <w:sz w:val="22"/>
          <w:szCs w:val="22"/>
          <w:lang w:val="en-US"/>
        </w:rPr>
        <w:t xml:space="preserve"> </w:t>
      </w:r>
      <w:r w:rsidR="006214A1" w:rsidRPr="00BC07B8">
        <w:rPr>
          <w:rFonts w:ascii="Trebuchet MS" w:eastAsia="Trebuchet MS" w:hAnsi="Trebuchet MS" w:cs="Trebuchet MS"/>
          <w:sz w:val="22"/>
          <w:szCs w:val="22"/>
          <w:lang w:val="en-US"/>
        </w:rPr>
        <w:t xml:space="preserve">including reimbursements claimed </w:t>
      </w:r>
      <w:r w:rsidRPr="001E3D58">
        <w:rPr>
          <w:rFonts w:ascii="Trebuchet MS" w:eastAsia="Trebuchet MS" w:hAnsi="Trebuchet MS" w:cs="Trebuchet MS"/>
          <w:sz w:val="22"/>
          <w:szCs w:val="22"/>
          <w:lang w:val="en-US"/>
        </w:rPr>
        <w:t xml:space="preserve">at project level based on the </w:t>
      </w:r>
      <w:r w:rsidRPr="001E3D58">
        <w:rPr>
          <w:rFonts w:ascii="Trebuchet MS" w:eastAsia="Trebuchet MS" w:hAnsi="Trebuchet MS" w:cs="Trebuchet MS"/>
          <w:sz w:val="22"/>
          <w:szCs w:val="22"/>
          <w:lang w:val="en-US"/>
        </w:rPr>
        <w:lastRenderedPageBreak/>
        <w:t xml:space="preserve">expenditure validated at beneficiary level. </w:t>
      </w:r>
    </w:p>
    <w:p w14:paraId="1854D99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All contracts have specific provisions for each beneficia</w:t>
      </w:r>
      <w:r w:rsidRPr="00B03F98">
        <w:rPr>
          <w:rFonts w:ascii="Trebuchet MS" w:eastAsia="Trebuchet MS" w:hAnsi="Trebuchet MS" w:cs="Trebuchet MS"/>
          <w:sz w:val="22"/>
          <w:szCs w:val="22"/>
          <w:lang w:val="en-US"/>
        </w:rPr>
        <w:t>ry regarding the target value of amounts to be requested for validation by the First Level Control at half of the implementation period. This amount cannot be changed throughout the project lifetime (decommitment at project level analysis is based on those</w:t>
      </w:r>
      <w:r w:rsidRPr="00730E79">
        <w:rPr>
          <w:rFonts w:ascii="Trebuchet MS" w:eastAsia="Trebuchet MS" w:hAnsi="Trebuchet MS" w:cs="Trebuchet MS"/>
          <w:sz w:val="22"/>
          <w:szCs w:val="22"/>
          <w:lang w:val="en-US"/>
        </w:rPr>
        <w:t xml:space="preserve"> amounts). Therefore, when the amounts requested for first level control verification are lower compared to the total amount forecasted for the half of the implementation period as mentioned in the subsidy contract, the MA is entitled to decommit project f</w:t>
      </w:r>
      <w:r w:rsidRPr="00754C23">
        <w:rPr>
          <w:rFonts w:ascii="Trebuchet MS" w:eastAsia="Trebuchet MS" w:hAnsi="Trebuchet MS" w:cs="Trebuchet MS"/>
          <w:sz w:val="22"/>
          <w:szCs w:val="22"/>
          <w:lang w:val="en-US"/>
        </w:rPr>
        <w:t xml:space="preserve">unds by reducing the original project budget and the corresponding ERDF contribution. In order to ensure timely submission, </w:t>
      </w:r>
      <w:r w:rsidRPr="001E3D58">
        <w:rPr>
          <w:rFonts w:ascii="Trebuchet MS" w:eastAsia="Trebuchet MS" w:hAnsi="Trebuchet MS" w:cs="Trebuchet MS"/>
          <w:b/>
          <w:sz w:val="22"/>
          <w:szCs w:val="22"/>
          <w:lang w:val="en-US"/>
        </w:rPr>
        <w:t xml:space="preserve">the first level controls at project beneficiaries and lead beneficiary levels have to be scheduled carefully in relation to the submission estimated dates and the timing for first level verification, </w:t>
      </w:r>
      <w:r w:rsidRPr="001E3D58">
        <w:rPr>
          <w:rFonts w:ascii="Trebuchet MS" w:eastAsia="Trebuchet MS" w:hAnsi="Trebuchet MS" w:cs="Trebuchet MS"/>
          <w:sz w:val="22"/>
          <w:szCs w:val="22"/>
          <w:lang w:val="en-US"/>
        </w:rPr>
        <w:t>taking into account the following aspects:</w:t>
      </w:r>
    </w:p>
    <w:p w14:paraId="0A2B7E93" w14:textId="77777777" w:rsidR="00D6096B" w:rsidRPr="001E3D58" w:rsidRDefault="00D6096B" w:rsidP="00D6096B">
      <w:pPr>
        <w:numPr>
          <w:ilvl w:val="0"/>
          <w:numId w:val="24"/>
        </w:numPr>
        <w:spacing w:before="120" w:line="360" w:lineRule="auto"/>
        <w:ind w:hanging="360"/>
        <w:jc w:val="both"/>
        <w:rPr>
          <w:sz w:val="22"/>
          <w:szCs w:val="22"/>
          <w:lang w:val="en-US"/>
        </w:rPr>
      </w:pPr>
      <w:r w:rsidRPr="00BC07B8">
        <w:rPr>
          <w:rFonts w:ascii="Trebuchet MS" w:eastAsia="Trebuchet MS" w:hAnsi="Trebuchet MS" w:cs="Trebuchet MS"/>
          <w:sz w:val="22"/>
          <w:szCs w:val="22"/>
          <w:lang w:val="en-US"/>
        </w:rPr>
        <w:t xml:space="preserve">the total amount to be requested for first level control mentioned at the half of the implementation </w:t>
      </w:r>
      <w:r w:rsidRPr="00BC07B8">
        <w:rPr>
          <w:rFonts w:ascii="Trebuchet MS" w:eastAsia="Trebuchet MS" w:hAnsi="Trebuchet MS" w:cs="Trebuchet MS"/>
          <w:b/>
          <w:sz w:val="22"/>
          <w:szCs w:val="22"/>
          <w:lang w:val="en-US"/>
        </w:rPr>
        <w:t>cannot be changed;</w:t>
      </w:r>
    </w:p>
    <w:p w14:paraId="41A37A49" w14:textId="77777777" w:rsidR="00156200" w:rsidRPr="0076588F" w:rsidRDefault="00123C52" w:rsidP="00156200">
      <w:pPr>
        <w:numPr>
          <w:ilvl w:val="0"/>
          <w:numId w:val="24"/>
        </w:numPr>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first level controllers can carry out the control only after receiving all supporting documents for the requested expenditure;</w:t>
      </w:r>
    </w:p>
    <w:p w14:paraId="379714CB" w14:textId="77777777" w:rsidR="000576DF" w:rsidRPr="00730E79" w:rsidRDefault="00C75DAC" w:rsidP="00156200">
      <w:pPr>
        <w:numPr>
          <w:ilvl w:val="0"/>
          <w:numId w:val="24"/>
        </w:numPr>
        <w:spacing w:before="120" w:line="360" w:lineRule="auto"/>
        <w:ind w:hanging="360"/>
        <w:jc w:val="both"/>
        <w:rPr>
          <w:sz w:val="22"/>
          <w:szCs w:val="22"/>
          <w:lang w:val="en-US"/>
        </w:rPr>
      </w:pPr>
      <w:r>
        <w:rPr>
          <w:rFonts w:ascii="Trebuchet MS" w:eastAsia="Trebuchet MS" w:hAnsi="Trebuchet MS" w:cs="Trebuchet MS"/>
          <w:sz w:val="22"/>
          <w:szCs w:val="22"/>
          <w:lang w:val="en-US"/>
        </w:rPr>
        <w:t>taking into account the period of verification by FLC</w:t>
      </w:r>
      <w:r w:rsidR="00D77CEA">
        <w:rPr>
          <w:rFonts w:ascii="Trebuchet MS" w:eastAsia="Trebuchet MS" w:hAnsi="Trebuchet MS" w:cs="Trebuchet MS"/>
          <w:sz w:val="22"/>
          <w:szCs w:val="22"/>
          <w:lang w:val="en-US"/>
        </w:rPr>
        <w:t>,</w:t>
      </w:r>
      <w:r w:rsidR="002D0B56">
        <w:rPr>
          <w:rFonts w:ascii="Trebuchet MS" w:eastAsia="Trebuchet MS" w:hAnsi="Trebuchet MS" w:cs="Trebuchet MS"/>
          <w:sz w:val="22"/>
          <w:szCs w:val="22"/>
          <w:lang w:val="en-US"/>
        </w:rPr>
        <w:t xml:space="preserve"> it is recommended </w:t>
      </w:r>
      <w:r w:rsidR="00123C52" w:rsidRPr="001E3D58">
        <w:rPr>
          <w:rFonts w:ascii="Trebuchet MS" w:eastAsia="Trebuchet MS" w:hAnsi="Trebuchet MS" w:cs="Trebuchet MS"/>
          <w:sz w:val="22"/>
          <w:szCs w:val="22"/>
          <w:lang w:val="en-US"/>
        </w:rPr>
        <w:t xml:space="preserve"> </w:t>
      </w:r>
      <w:r w:rsidR="002D0B56">
        <w:rPr>
          <w:rFonts w:ascii="Trebuchet MS" w:eastAsia="Trebuchet MS" w:hAnsi="Trebuchet MS" w:cs="Trebuchet MS"/>
          <w:sz w:val="22"/>
          <w:szCs w:val="22"/>
          <w:lang w:val="en-US"/>
        </w:rPr>
        <w:t>that  the partner</w:t>
      </w:r>
      <w:r w:rsidR="00123C52" w:rsidRPr="001E3D58">
        <w:rPr>
          <w:rFonts w:ascii="Trebuchet MS" w:eastAsia="Trebuchet MS" w:hAnsi="Trebuchet MS" w:cs="Trebuchet MS"/>
          <w:sz w:val="22"/>
          <w:szCs w:val="22"/>
          <w:lang w:val="en-US"/>
        </w:rPr>
        <w:t xml:space="preserve"> request</w:t>
      </w:r>
      <w:r w:rsidR="002D0B56">
        <w:rPr>
          <w:rFonts w:ascii="Trebuchet MS" w:eastAsia="Trebuchet MS" w:hAnsi="Trebuchet MS" w:cs="Trebuchet MS"/>
          <w:sz w:val="22"/>
          <w:szCs w:val="22"/>
          <w:lang w:val="en-US"/>
        </w:rPr>
        <w:t>s</w:t>
      </w:r>
      <w:r w:rsidR="00123C52" w:rsidRPr="001E3D58">
        <w:rPr>
          <w:rFonts w:ascii="Trebuchet MS" w:eastAsia="Trebuchet MS" w:hAnsi="Trebuchet MS" w:cs="Trebuchet MS"/>
          <w:sz w:val="22"/>
          <w:szCs w:val="22"/>
          <w:lang w:val="en-US"/>
        </w:rPr>
        <w:t xml:space="preserve"> the first level control </w:t>
      </w:r>
      <w:r w:rsidR="00CA66BA" w:rsidRPr="0076588F">
        <w:rPr>
          <w:rFonts w:ascii="Trebuchet MS" w:eastAsia="Trebuchet MS" w:hAnsi="Trebuchet MS" w:cs="Trebuchet MS"/>
          <w:sz w:val="22"/>
          <w:szCs w:val="22"/>
          <w:lang w:val="en-US"/>
        </w:rPr>
        <w:t>at least in the next day after the end of each defined period within the eMS system</w:t>
      </w:r>
      <w:r w:rsidR="00123C52" w:rsidRPr="0076588F">
        <w:rPr>
          <w:rFonts w:ascii="Trebuchet MS" w:eastAsia="Trebuchet MS" w:hAnsi="Trebuchet MS" w:cs="Trebuchet MS"/>
          <w:sz w:val="22"/>
          <w:szCs w:val="22"/>
          <w:lang w:val="en-US"/>
        </w:rPr>
        <w:t>. Below you may find some indicat</w:t>
      </w:r>
      <w:r w:rsidR="00123C52" w:rsidRPr="00B03F98">
        <w:rPr>
          <w:rFonts w:ascii="Trebuchet MS" w:eastAsia="Trebuchet MS" w:hAnsi="Trebuchet MS" w:cs="Trebuchet MS"/>
          <w:sz w:val="22"/>
          <w:szCs w:val="22"/>
          <w:lang w:val="en-US"/>
        </w:rPr>
        <w:t>ive deadlines:</w:t>
      </w:r>
    </w:p>
    <w:tbl>
      <w:tblPr>
        <w:tblStyle w:val="11"/>
        <w:tblW w:w="9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3536"/>
        <w:gridCol w:w="1838"/>
      </w:tblGrid>
      <w:tr w:rsidR="000576DF" w:rsidRPr="001E3D58" w14:paraId="5D0104EB" w14:textId="77777777">
        <w:trPr>
          <w:trHeight w:val="500"/>
          <w:jc w:val="center"/>
        </w:trPr>
        <w:tc>
          <w:tcPr>
            <w:tcW w:w="3969" w:type="dxa"/>
          </w:tcPr>
          <w:p w14:paraId="3A057428" w14:textId="77777777" w:rsidR="000576DF" w:rsidRPr="004A4D18" w:rsidRDefault="00123C52">
            <w:pPr>
              <w:spacing w:before="240" w:after="120" w:line="360" w:lineRule="auto"/>
              <w:rPr>
                <w:rFonts w:ascii="Trebuchet MS" w:eastAsia="Trebuchet MS" w:hAnsi="Trebuchet MS" w:cs="Trebuchet MS"/>
                <w:sz w:val="22"/>
                <w:szCs w:val="22"/>
                <w:lang w:val="en-US"/>
              </w:rPr>
            </w:pPr>
            <w:r w:rsidRPr="006E53D8">
              <w:rPr>
                <w:rFonts w:ascii="Trebuchet MS" w:eastAsia="Trebuchet MS" w:hAnsi="Trebuchet MS" w:cs="Trebuchet MS"/>
                <w:b/>
                <w:sz w:val="22"/>
                <w:szCs w:val="22"/>
                <w:lang w:val="en-US"/>
              </w:rPr>
              <w:t>Steps in FLC</w:t>
            </w:r>
          </w:p>
        </w:tc>
        <w:tc>
          <w:tcPr>
            <w:tcW w:w="5374" w:type="dxa"/>
            <w:gridSpan w:val="2"/>
            <w:shd w:val="clear" w:color="auto" w:fill="31849B"/>
          </w:tcPr>
          <w:p w14:paraId="7E45F626" w14:textId="77777777" w:rsidR="000576DF" w:rsidRPr="00287077" w:rsidRDefault="00123C52">
            <w:pPr>
              <w:spacing w:before="240" w:after="120" w:line="360" w:lineRule="auto"/>
              <w:jc w:val="center"/>
              <w:rPr>
                <w:rFonts w:ascii="Trebuchet MS" w:eastAsia="Trebuchet MS" w:hAnsi="Trebuchet MS" w:cs="Trebuchet MS"/>
                <w:b/>
                <w:sz w:val="22"/>
                <w:szCs w:val="22"/>
                <w:lang w:val="en-US"/>
              </w:rPr>
            </w:pPr>
            <w:r w:rsidRPr="00287077">
              <w:rPr>
                <w:rFonts w:ascii="Trebuchet MS" w:eastAsia="Trebuchet MS" w:hAnsi="Trebuchet MS" w:cs="Trebuchet MS"/>
                <w:b/>
                <w:sz w:val="22"/>
                <w:szCs w:val="22"/>
                <w:lang w:val="en-US"/>
              </w:rPr>
              <w:t>Verification timeframe and indicative deadlines</w:t>
            </w:r>
          </w:p>
        </w:tc>
      </w:tr>
      <w:tr w:rsidR="000576DF" w:rsidRPr="001E3D58" w14:paraId="4B822785" w14:textId="77777777">
        <w:trPr>
          <w:trHeight w:val="500"/>
          <w:jc w:val="center"/>
        </w:trPr>
        <w:tc>
          <w:tcPr>
            <w:tcW w:w="3969" w:type="dxa"/>
          </w:tcPr>
          <w:p w14:paraId="0B26819E" w14:textId="77777777" w:rsidR="000576DF" w:rsidRPr="001E3D58" w:rsidRDefault="00123C52" w:rsidP="00195DB0">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Preparation and submission of the first level control request</w:t>
            </w:r>
            <w:r w:rsidR="002C5380" w:rsidRPr="001E3D58">
              <w:rPr>
                <w:rFonts w:ascii="Trebuchet MS" w:eastAsia="Trebuchet MS" w:hAnsi="Trebuchet MS" w:cs="Trebuchet MS"/>
                <w:sz w:val="22"/>
                <w:szCs w:val="22"/>
                <w:lang w:val="en-US"/>
              </w:rPr>
              <w:t>/</w:t>
            </w:r>
            <w:r w:rsidR="00195DB0" w:rsidRPr="001F5190">
              <w:rPr>
                <w:rFonts w:ascii="Trebuchet MS" w:eastAsia="Trebuchet MS" w:hAnsi="Trebuchet MS" w:cs="Trebuchet MS"/>
                <w:sz w:val="22"/>
                <w:szCs w:val="22"/>
                <w:lang w:val="en-US"/>
              </w:rPr>
              <w:t>partner report</w:t>
            </w:r>
            <w:r w:rsidR="00576562" w:rsidRPr="001F5190">
              <w:rPr>
                <w:rFonts w:ascii="Trebuchet MS" w:eastAsia="Trebuchet MS" w:hAnsi="Trebuchet MS" w:cs="Trebuchet MS"/>
                <w:sz w:val="22"/>
                <w:szCs w:val="22"/>
                <w:lang w:val="en-US"/>
              </w:rPr>
              <w:t xml:space="preserve"> </w:t>
            </w:r>
            <w:r w:rsidR="00576562" w:rsidRPr="00BC07B8">
              <w:rPr>
                <w:rFonts w:ascii="Trebuchet MS" w:eastAsia="Trebuchet MS" w:hAnsi="Trebuchet MS" w:cs="Trebuchet MS"/>
                <w:sz w:val="22"/>
                <w:szCs w:val="22"/>
                <w:lang w:val="en-US"/>
              </w:rPr>
              <w:t>via e-MS</w:t>
            </w:r>
          </w:p>
        </w:tc>
        <w:tc>
          <w:tcPr>
            <w:tcW w:w="5374" w:type="dxa"/>
            <w:gridSpan w:val="2"/>
            <w:shd w:val="clear" w:color="auto" w:fill="31849B"/>
          </w:tcPr>
          <w:p w14:paraId="5F47407F" w14:textId="77777777" w:rsidR="000576DF" w:rsidRPr="00287077" w:rsidRDefault="00482C67" w:rsidP="00E65CE9">
            <w:pPr>
              <w:spacing w:before="120" w:after="120" w:line="360" w:lineRule="auto"/>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 xml:space="preserve">Anytime </w:t>
            </w:r>
            <w:r w:rsidRPr="00730E79">
              <w:rPr>
                <w:rFonts w:ascii="Trebuchet MS" w:eastAsia="Trebuchet MS" w:hAnsi="Trebuchet MS" w:cs="Trebuchet MS"/>
                <w:b/>
                <w:sz w:val="22"/>
                <w:szCs w:val="22"/>
                <w:lang w:val="en-US"/>
              </w:rPr>
              <w:t xml:space="preserve">when having at least 1000 euro </w:t>
            </w:r>
            <w:r w:rsidRPr="006E53D8">
              <w:rPr>
                <w:rFonts w:ascii="Trebuchet MS" w:eastAsia="Trebuchet MS" w:hAnsi="Trebuchet MS" w:cs="Trebuchet MS"/>
                <w:b/>
                <w:sz w:val="22"/>
                <w:szCs w:val="22"/>
                <w:lang w:val="en-US"/>
              </w:rPr>
              <w:t>expenditures incurred and paid</w:t>
            </w:r>
            <w:r w:rsidR="00287077">
              <w:rPr>
                <w:rFonts w:ascii="Trebuchet MS" w:eastAsia="Trebuchet MS" w:hAnsi="Trebuchet MS" w:cs="Trebuchet MS"/>
                <w:b/>
                <w:sz w:val="22"/>
                <w:szCs w:val="22"/>
                <w:lang w:val="en-US"/>
              </w:rPr>
              <w:t xml:space="preserve">(except for the preparation costs and final request for reimbursement that may </w:t>
            </w:r>
            <w:r w:rsidR="00E65CE9">
              <w:rPr>
                <w:rFonts w:ascii="Trebuchet MS" w:eastAsia="Trebuchet MS" w:hAnsi="Trebuchet MS" w:cs="Trebuchet MS"/>
                <w:b/>
                <w:sz w:val="22"/>
                <w:szCs w:val="22"/>
                <w:lang w:val="en-US"/>
              </w:rPr>
              <w:t xml:space="preserve">have </w:t>
            </w:r>
            <w:r w:rsidR="00287077">
              <w:rPr>
                <w:rFonts w:ascii="Trebuchet MS" w:eastAsia="Trebuchet MS" w:hAnsi="Trebuchet MS" w:cs="Trebuchet MS"/>
                <w:b/>
                <w:sz w:val="22"/>
                <w:szCs w:val="22"/>
                <w:lang w:val="en-US"/>
              </w:rPr>
              <w:t>lower amounts)</w:t>
            </w:r>
          </w:p>
        </w:tc>
      </w:tr>
      <w:tr w:rsidR="000576DF" w:rsidRPr="001E3D58" w14:paraId="37FBE31B" w14:textId="77777777">
        <w:trPr>
          <w:trHeight w:val="1460"/>
          <w:jc w:val="center"/>
        </w:trPr>
        <w:tc>
          <w:tcPr>
            <w:tcW w:w="3969" w:type="dxa"/>
          </w:tcPr>
          <w:p w14:paraId="5B32FBEC" w14:textId="77777777" w:rsidR="000576DF" w:rsidRPr="0076588F"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Verification of expenditure, clarifications (if needed), performing on-the-spot visit, validation of expenditure and submission of the control documents</w:t>
            </w:r>
          </w:p>
        </w:tc>
        <w:tc>
          <w:tcPr>
            <w:tcW w:w="3536" w:type="dxa"/>
          </w:tcPr>
          <w:p w14:paraId="4DF76812" w14:textId="77777777" w:rsidR="000576DF" w:rsidRPr="001E3D58" w:rsidRDefault="00123C52" w:rsidP="00195DB0">
            <w:pPr>
              <w:spacing w:before="120" w:after="120"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b/>
                <w:sz w:val="22"/>
                <w:szCs w:val="22"/>
                <w:lang w:val="en-US"/>
              </w:rPr>
              <w:t xml:space="preserve">30 working days from the receipt of </w:t>
            </w:r>
            <w:r w:rsidRPr="00730E79">
              <w:rPr>
                <w:rFonts w:ascii="Trebuchet MS" w:eastAsia="Trebuchet MS" w:hAnsi="Trebuchet MS" w:cs="Trebuchet MS"/>
                <w:b/>
                <w:sz w:val="22"/>
                <w:szCs w:val="22"/>
                <w:lang w:val="en-US"/>
              </w:rPr>
              <w:t>the first level control request</w:t>
            </w:r>
            <w:r w:rsidR="002C5380" w:rsidRPr="00754C23">
              <w:rPr>
                <w:rFonts w:ascii="Trebuchet MS" w:eastAsia="Trebuchet MS" w:hAnsi="Trebuchet MS" w:cs="Trebuchet MS"/>
                <w:b/>
                <w:sz w:val="22"/>
                <w:szCs w:val="22"/>
                <w:lang w:val="en-US"/>
              </w:rPr>
              <w:t>/</w:t>
            </w:r>
            <w:r w:rsidR="00195DB0" w:rsidRPr="001E3D58">
              <w:rPr>
                <w:rFonts w:ascii="Trebuchet MS" w:eastAsia="Trebuchet MS" w:hAnsi="Trebuchet MS" w:cs="Trebuchet MS"/>
                <w:b/>
                <w:sz w:val="22"/>
                <w:szCs w:val="22"/>
                <w:lang w:val="en-US"/>
              </w:rPr>
              <w:t>partner report in eMS</w:t>
            </w:r>
          </w:p>
        </w:tc>
        <w:tc>
          <w:tcPr>
            <w:tcW w:w="1838" w:type="dxa"/>
          </w:tcPr>
          <w:p w14:paraId="2760647D"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58517FB0" w14:textId="77777777">
        <w:trPr>
          <w:trHeight w:val="2240"/>
          <w:jc w:val="center"/>
        </w:trPr>
        <w:tc>
          <w:tcPr>
            <w:tcW w:w="3969" w:type="dxa"/>
          </w:tcPr>
          <w:p w14:paraId="55445887" w14:textId="77777777" w:rsidR="000576DF" w:rsidRPr="001E3D58" w:rsidRDefault="00195DB0" w:rsidP="00904969">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P</w:t>
            </w:r>
            <w:r w:rsidR="00123C52" w:rsidRPr="001F5190">
              <w:rPr>
                <w:rFonts w:ascii="Trebuchet MS" w:eastAsia="Trebuchet MS" w:hAnsi="Trebuchet MS" w:cs="Trebuchet MS"/>
                <w:sz w:val="22"/>
                <w:szCs w:val="22"/>
                <w:lang w:val="en-US"/>
              </w:rPr>
              <w:t xml:space="preserve">reparing and submitting the </w:t>
            </w:r>
            <w:r w:rsidR="001A770A">
              <w:rPr>
                <w:rFonts w:ascii="Trebuchet MS" w:eastAsia="Trebuchet MS" w:hAnsi="Trebuchet MS" w:cs="Trebuchet MS"/>
                <w:sz w:val="22"/>
                <w:szCs w:val="22"/>
                <w:lang w:val="en-US"/>
              </w:rPr>
              <w:t xml:space="preserve">Financial project </w:t>
            </w:r>
            <w:r w:rsidR="00904969">
              <w:rPr>
                <w:rFonts w:ascii="Trebuchet MS" w:eastAsia="Trebuchet MS" w:hAnsi="Trebuchet MS" w:cs="Trebuchet MS"/>
                <w:sz w:val="22"/>
                <w:szCs w:val="22"/>
                <w:lang w:val="en-US"/>
              </w:rPr>
              <w:t xml:space="preserve">report </w:t>
            </w:r>
            <w:r w:rsidR="00123C52" w:rsidRPr="00B03F98">
              <w:rPr>
                <w:rFonts w:ascii="Trebuchet MS" w:eastAsia="Trebuchet MS" w:hAnsi="Trebuchet MS" w:cs="Trebuchet MS"/>
                <w:sz w:val="22"/>
                <w:szCs w:val="22"/>
                <w:lang w:val="en-US"/>
              </w:rPr>
              <w:t>for the project by the Lead beneficiary to the JS</w:t>
            </w:r>
            <w:r w:rsidR="00576562" w:rsidRPr="00730E79">
              <w:rPr>
                <w:rFonts w:ascii="Trebuchet MS" w:eastAsia="Trebuchet MS" w:hAnsi="Trebuchet MS" w:cs="Trebuchet MS"/>
                <w:sz w:val="22"/>
                <w:szCs w:val="22"/>
                <w:lang w:val="en-US"/>
              </w:rPr>
              <w:t xml:space="preserve"> </w:t>
            </w:r>
            <w:r w:rsidR="00576562" w:rsidRPr="00BC07B8">
              <w:rPr>
                <w:rFonts w:ascii="Trebuchet MS" w:eastAsia="Trebuchet MS" w:hAnsi="Trebuchet MS" w:cs="Trebuchet MS"/>
                <w:sz w:val="22"/>
                <w:szCs w:val="22"/>
                <w:lang w:val="en-US"/>
              </w:rPr>
              <w:t>via e-MS</w:t>
            </w:r>
          </w:p>
        </w:tc>
        <w:tc>
          <w:tcPr>
            <w:tcW w:w="3536" w:type="dxa"/>
          </w:tcPr>
          <w:p w14:paraId="3A050517" w14:textId="77777777" w:rsidR="000576DF" w:rsidRPr="0076588F" w:rsidRDefault="000576DF">
            <w:pPr>
              <w:spacing w:before="120" w:after="120" w:line="360" w:lineRule="auto"/>
              <w:rPr>
                <w:rFonts w:ascii="Trebuchet MS" w:eastAsia="Trebuchet MS" w:hAnsi="Trebuchet MS" w:cs="Trebuchet MS"/>
                <w:sz w:val="22"/>
                <w:szCs w:val="22"/>
                <w:lang w:val="en-US"/>
              </w:rPr>
            </w:pPr>
          </w:p>
        </w:tc>
        <w:tc>
          <w:tcPr>
            <w:tcW w:w="1838" w:type="dxa"/>
          </w:tcPr>
          <w:p w14:paraId="6DA11939" w14:textId="77777777" w:rsidR="000576DF" w:rsidRPr="00287077" w:rsidRDefault="00287077" w:rsidP="00D77CEA">
            <w:pPr>
              <w:spacing w:before="120" w:after="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Anytime, conditioned that at least 5</w:t>
            </w:r>
            <w:r w:rsidR="00E65CE9">
              <w:rPr>
                <w:rFonts w:ascii="Trebuchet MS" w:eastAsia="Trebuchet MS" w:hAnsi="Trebuchet MS" w:cs="Trebuchet MS"/>
                <w:b/>
                <w:sz w:val="22"/>
                <w:szCs w:val="22"/>
                <w:lang w:val="en-US"/>
              </w:rPr>
              <w:t>,</w:t>
            </w:r>
            <w:r>
              <w:rPr>
                <w:rFonts w:ascii="Trebuchet MS" w:eastAsia="Trebuchet MS" w:hAnsi="Trebuchet MS" w:cs="Trebuchet MS"/>
                <w:b/>
                <w:sz w:val="22"/>
                <w:szCs w:val="22"/>
                <w:lang w:val="en-US"/>
              </w:rPr>
              <w:t>000 eur</w:t>
            </w:r>
            <w:r w:rsidR="00D77CEA">
              <w:rPr>
                <w:rFonts w:ascii="Trebuchet MS" w:eastAsia="Trebuchet MS" w:hAnsi="Trebuchet MS" w:cs="Trebuchet MS"/>
                <w:b/>
                <w:sz w:val="22"/>
                <w:szCs w:val="22"/>
                <w:lang w:val="en-US"/>
              </w:rPr>
              <w:t>o</w:t>
            </w:r>
            <w:r>
              <w:rPr>
                <w:rFonts w:ascii="Trebuchet MS" w:eastAsia="Trebuchet MS" w:hAnsi="Trebuchet MS" w:cs="Trebuchet MS"/>
                <w:b/>
                <w:sz w:val="22"/>
                <w:szCs w:val="22"/>
                <w:lang w:val="en-US"/>
              </w:rPr>
              <w:t xml:space="preserve"> ERDF are available in the system in certificates issued by FLC</w:t>
            </w:r>
          </w:p>
        </w:tc>
      </w:tr>
    </w:tbl>
    <w:p w14:paraId="499C7700" w14:textId="77777777" w:rsidR="000576DF" w:rsidRPr="00754C23" w:rsidRDefault="00123C52">
      <w:pPr>
        <w:numPr>
          <w:ilvl w:val="0"/>
          <w:numId w:val="26"/>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lea</w:t>
      </w:r>
      <w:r w:rsidRPr="001F5190">
        <w:rPr>
          <w:rFonts w:ascii="Trebuchet MS" w:eastAsia="Trebuchet MS" w:hAnsi="Trebuchet MS" w:cs="Trebuchet MS"/>
          <w:sz w:val="22"/>
          <w:szCs w:val="22"/>
          <w:lang w:val="en-US"/>
        </w:rPr>
        <w:t xml:space="preserve">d beneficiary submits online via eMS system the </w:t>
      </w:r>
      <w:r w:rsidR="001A770A">
        <w:rPr>
          <w:rFonts w:ascii="Trebuchet MS" w:eastAsia="Trebuchet MS" w:hAnsi="Trebuchet MS" w:cs="Trebuchet MS"/>
          <w:sz w:val="22"/>
          <w:szCs w:val="22"/>
          <w:lang w:val="en-US"/>
        </w:rPr>
        <w:t>financial project report</w:t>
      </w:r>
      <w:r w:rsidR="00703FB9" w:rsidRPr="0076588F">
        <w:rPr>
          <w:rFonts w:ascii="Trebuchet MS" w:eastAsia="Trebuchet MS" w:hAnsi="Trebuchet MS" w:cs="Trebuchet MS"/>
          <w:sz w:val="22"/>
          <w:szCs w:val="22"/>
          <w:lang w:val="en-US"/>
        </w:rPr>
        <w:t xml:space="preserve"> </w:t>
      </w:r>
      <w:r w:rsidRPr="00B03F98">
        <w:rPr>
          <w:rFonts w:ascii="Trebuchet MS" w:eastAsia="Trebuchet MS" w:hAnsi="Trebuchet MS" w:cs="Trebuchet MS"/>
          <w:sz w:val="22"/>
          <w:szCs w:val="22"/>
          <w:lang w:val="en-US"/>
        </w:rPr>
        <w:t>to the JS only after receiving and having checked in eMS the control documents (control report, on-the-spot report, FLC checklists, list of expenditure, FLC certificat</w:t>
      </w:r>
      <w:r w:rsidRPr="00730E79">
        <w:rPr>
          <w:rFonts w:ascii="Trebuchet MS" w:eastAsia="Trebuchet MS" w:hAnsi="Trebuchet MS" w:cs="Trebuchet MS"/>
          <w:sz w:val="22"/>
          <w:szCs w:val="22"/>
          <w:lang w:val="en-US"/>
        </w:rPr>
        <w:t xml:space="preserve">e) from the FL controllers </w:t>
      </w:r>
    </w:p>
    <w:p w14:paraId="128E22B4"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Please keep in mind that it is very important for the partnership to establish a clear timeline for </w:t>
      </w:r>
      <w:r w:rsidR="00195DB0" w:rsidRPr="001E3D58">
        <w:rPr>
          <w:rFonts w:ascii="Trebuchet MS" w:eastAsia="Trebuchet MS" w:hAnsi="Trebuchet MS" w:cs="Trebuchet MS"/>
          <w:b/>
          <w:sz w:val="22"/>
          <w:szCs w:val="22"/>
          <w:lang w:val="en-US"/>
        </w:rPr>
        <w:t>partner reports</w:t>
      </w:r>
      <w:r w:rsidRPr="001E3D58">
        <w:rPr>
          <w:rFonts w:ascii="Trebuchet MS" w:eastAsia="Trebuchet MS" w:hAnsi="Trebuchet MS" w:cs="Trebuchet MS"/>
          <w:b/>
          <w:sz w:val="22"/>
          <w:szCs w:val="22"/>
          <w:lang w:val="en-US"/>
        </w:rPr>
        <w:t xml:space="preserve"> and </w:t>
      </w:r>
      <w:r w:rsidR="00195DB0" w:rsidRPr="001E3D58">
        <w:rPr>
          <w:rFonts w:ascii="Trebuchet MS" w:eastAsia="Trebuchet MS" w:hAnsi="Trebuchet MS" w:cs="Trebuchet MS"/>
          <w:b/>
          <w:sz w:val="22"/>
          <w:szCs w:val="22"/>
          <w:lang w:val="en-US"/>
        </w:rPr>
        <w:t>project reports</w:t>
      </w:r>
      <w:r w:rsidRPr="001E3D58">
        <w:rPr>
          <w:rFonts w:ascii="Trebuchet MS" w:eastAsia="Trebuchet MS" w:hAnsi="Trebuchet MS" w:cs="Trebuchet MS"/>
          <w:b/>
          <w:sz w:val="22"/>
          <w:szCs w:val="22"/>
          <w:lang w:val="en-US"/>
        </w:rPr>
        <w:t xml:space="preserve"> submission.</w:t>
      </w:r>
    </w:p>
    <w:p w14:paraId="71D615D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Please note that a first level control request</w:t>
      </w:r>
      <w:r w:rsidRPr="001E3D58">
        <w:rPr>
          <w:rFonts w:ascii="Trebuchet MS" w:eastAsia="Trebuchet MS" w:hAnsi="Trebuchet MS" w:cs="Trebuchet MS"/>
          <w:sz w:val="22"/>
          <w:szCs w:val="22"/>
          <w:lang w:val="en-US"/>
        </w:rPr>
        <w:t xml:space="preserve"> </w:t>
      </w:r>
      <w:r w:rsidR="00DF0049" w:rsidRPr="001E3D58">
        <w:rPr>
          <w:rFonts w:ascii="Trebuchet MS" w:eastAsia="Trebuchet MS" w:hAnsi="Trebuchet MS" w:cs="Trebuchet MS"/>
          <w:b/>
          <w:sz w:val="22"/>
          <w:szCs w:val="22"/>
          <w:lang w:val="en-US"/>
        </w:rPr>
        <w:t>/ partner report</w:t>
      </w:r>
      <w:r w:rsidR="00DF0049"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will be considered any valid request for performing the first level control submitted by a beneficiary </w:t>
      </w:r>
      <w:r w:rsidRPr="001E3D58">
        <w:rPr>
          <w:rFonts w:ascii="Trebuchet MS" w:eastAsia="Trebuchet MS" w:hAnsi="Trebuchet MS" w:cs="Trebuchet MS"/>
          <w:b/>
          <w:sz w:val="22"/>
          <w:szCs w:val="22"/>
          <w:lang w:val="en-US"/>
        </w:rPr>
        <w:t>for eligible expenditure of at least 1.000 euro</w:t>
      </w:r>
      <w:r w:rsidRPr="001E3D58">
        <w:rPr>
          <w:rFonts w:ascii="Trebuchet MS" w:eastAsia="Trebuchet MS" w:hAnsi="Trebuchet MS" w:cs="Trebuchet MS"/>
          <w:sz w:val="22"/>
          <w:szCs w:val="22"/>
          <w:lang w:val="en-US"/>
        </w:rPr>
        <w:t>.</w:t>
      </w:r>
      <w:r w:rsidR="00DF0049" w:rsidRPr="00BC07B8">
        <w:rPr>
          <w:lang w:val="en-US"/>
        </w:rPr>
        <w:t xml:space="preserve"> </w:t>
      </w:r>
      <w:r w:rsidR="00DF0049" w:rsidRPr="001E3D58">
        <w:rPr>
          <w:rFonts w:ascii="Trebuchet MS" w:eastAsia="Trebuchet MS" w:hAnsi="Trebuchet MS" w:cs="Trebuchet MS"/>
          <w:sz w:val="22"/>
          <w:szCs w:val="22"/>
          <w:lang w:val="en-US"/>
        </w:rPr>
        <w:t>This rule does not apply in case of preparation costs or final partner reports.</w:t>
      </w:r>
      <w:r w:rsidR="0042009B" w:rsidRPr="00730E79">
        <w:rPr>
          <w:rFonts w:ascii="Trebuchet MS" w:eastAsia="Trebuchet MS" w:hAnsi="Trebuchet MS" w:cs="Trebuchet MS"/>
          <w:sz w:val="22"/>
          <w:szCs w:val="22"/>
          <w:lang w:val="en-US"/>
        </w:rPr>
        <w:t xml:space="preserve"> </w:t>
      </w:r>
      <w:r w:rsidR="0042009B" w:rsidRPr="004A4D18">
        <w:rPr>
          <w:rFonts w:ascii="Trebuchet MS" w:eastAsia="Trebuchet MS" w:hAnsi="Trebuchet MS" w:cs="Trebuchet MS"/>
          <w:sz w:val="22"/>
          <w:szCs w:val="22"/>
          <w:lang w:val="en-US"/>
        </w:rPr>
        <w:t>A</w:t>
      </w:r>
      <w:r w:rsidR="0042009B" w:rsidRPr="00287077">
        <w:rPr>
          <w:rFonts w:ascii="Trebuchet MS" w:eastAsia="Trebuchet MS" w:hAnsi="Trebuchet MS" w:cs="Trebuchet MS"/>
          <w:sz w:val="22"/>
          <w:szCs w:val="22"/>
          <w:lang w:val="en-US"/>
        </w:rPr>
        <w:t>ll partner reports that do not observe the rules mentioned above will be reverted to project beneficiaries.</w:t>
      </w:r>
    </w:p>
    <w:p w14:paraId="3D112A75"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Each project beneficiary has to submit through eMS electronic system a (public) procurement report (Annex 12.1 of the Project Implementation Manual). The report includes the information regarding the tender procedures carried out (per project beneficiary) from the beginning of the project up to the current date. Completing this table, project beneficiaries inform the Programme structures </w:t>
      </w:r>
      <w:r w:rsidR="002D0B56">
        <w:rPr>
          <w:rFonts w:ascii="Trebuchet MS" w:eastAsia="Trebuchet MS" w:hAnsi="Trebuchet MS" w:cs="Trebuchet MS"/>
          <w:sz w:val="22"/>
          <w:szCs w:val="22"/>
          <w:lang w:val="en-US"/>
        </w:rPr>
        <w:t xml:space="preserve">(including the FLC controllers) </w:t>
      </w:r>
      <w:r w:rsidRPr="001E3D58">
        <w:rPr>
          <w:rFonts w:ascii="Trebuchet MS" w:eastAsia="Trebuchet MS" w:hAnsi="Trebuchet MS" w:cs="Trebuchet MS"/>
          <w:sz w:val="22"/>
          <w:szCs w:val="22"/>
          <w:lang w:val="en-US"/>
        </w:rPr>
        <w:t xml:space="preserve">on the procurement procedures process. Also, by consulting the procurement report, the first level controllers will be informed about the procurement procedures carried out by the project beneficiaries, about the modifications that have occurred in case of procurement contracts, being able to consult the procurement files/documents, but also to check for fraud indicators. </w:t>
      </w:r>
    </w:p>
    <w:p w14:paraId="56969176"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BC07B8">
        <w:rPr>
          <w:rFonts w:ascii="Trebuchet MS" w:eastAsia="Trebuchet MS" w:hAnsi="Trebuchet MS" w:cs="Trebuchet MS"/>
          <w:b/>
          <w:sz w:val="22"/>
          <w:szCs w:val="22"/>
          <w:lang w:val="en-US"/>
        </w:rPr>
        <w:t>Steps in requesting FLC</w:t>
      </w:r>
      <w:r w:rsidR="004E2A18" w:rsidRPr="00BC07B8">
        <w:rPr>
          <w:rFonts w:ascii="Trebuchet MS" w:eastAsia="Trebuchet MS" w:hAnsi="Trebuchet MS" w:cs="Trebuchet MS"/>
          <w:b/>
          <w:sz w:val="22"/>
          <w:szCs w:val="22"/>
          <w:lang w:val="en-US"/>
        </w:rPr>
        <w:t xml:space="preserve"> - for more detailed information please refer to the RoBg eMS guidance_reporting</w:t>
      </w:r>
    </w:p>
    <w:p w14:paraId="6957363A"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Each project beneficiary as well as the Lead Beneficiary has to submit</w:t>
      </w:r>
      <w:r w:rsidR="00B86E7E" w:rsidRPr="00BC07B8">
        <w:rPr>
          <w:rFonts w:ascii="Trebuchet MS" w:eastAsia="Trebuchet MS" w:hAnsi="Trebuchet MS" w:cs="Trebuchet MS"/>
          <w:sz w:val="22"/>
          <w:szCs w:val="22"/>
          <w:lang w:val="en-US"/>
        </w:rPr>
        <w:t>/upload</w:t>
      </w:r>
      <w:r w:rsidRPr="001E3D58">
        <w:rPr>
          <w:rFonts w:ascii="Trebuchet MS" w:eastAsia="Trebuchet MS" w:hAnsi="Trebuchet MS" w:cs="Trebuchet MS"/>
          <w:sz w:val="22"/>
          <w:szCs w:val="22"/>
          <w:lang w:val="en-US"/>
        </w:rPr>
        <w:t xml:space="preserve"> online via eMS a </w:t>
      </w:r>
      <w:r w:rsidR="00CA33F9" w:rsidRPr="00730E79">
        <w:rPr>
          <w:rFonts w:ascii="Trebuchet MS" w:eastAsia="Trebuchet MS" w:hAnsi="Trebuchet MS" w:cs="Trebuchet MS"/>
          <w:sz w:val="22"/>
          <w:szCs w:val="22"/>
          <w:lang w:val="en-US"/>
        </w:rPr>
        <w:t xml:space="preserve"> </w:t>
      </w:r>
      <w:r w:rsidR="00DF0049" w:rsidRPr="00730E79">
        <w:rPr>
          <w:rFonts w:ascii="Trebuchet MS" w:eastAsia="Trebuchet MS" w:hAnsi="Trebuchet MS" w:cs="Trebuchet MS"/>
          <w:sz w:val="22"/>
          <w:szCs w:val="22"/>
          <w:lang w:val="en-US"/>
        </w:rPr>
        <w:t>partner report</w:t>
      </w:r>
      <w:r w:rsidR="00940932" w:rsidRPr="004A4D18">
        <w:rPr>
          <w:rFonts w:ascii="Trebuchet MS" w:eastAsia="Trebuchet MS" w:hAnsi="Trebuchet MS" w:cs="Trebuchet MS"/>
          <w:sz w:val="22"/>
          <w:szCs w:val="22"/>
          <w:lang w:val="en-US"/>
        </w:rPr>
        <w:t xml:space="preserve"> - </w:t>
      </w:r>
      <w:r w:rsidRPr="00287077">
        <w:rPr>
          <w:rFonts w:ascii="Trebuchet MS" w:eastAsia="Trebuchet MS" w:hAnsi="Trebuchet MS" w:cs="Trebuchet MS"/>
          <w:sz w:val="22"/>
          <w:szCs w:val="22"/>
          <w:lang w:val="en-US"/>
        </w:rPr>
        <w:t xml:space="preserve">to declare its expenditure incurred and paid in the given reporting period </w:t>
      </w:r>
      <w:r w:rsidR="002F22E7">
        <w:rPr>
          <w:rFonts w:ascii="Trebuchet MS" w:eastAsia="Trebuchet MS" w:hAnsi="Trebuchet MS" w:cs="Trebuchet MS"/>
          <w:sz w:val="22"/>
          <w:szCs w:val="22"/>
          <w:lang w:val="en-US"/>
        </w:rPr>
        <w:t>which will be automatically sent by e-MS to the correspondi</w:t>
      </w:r>
      <w:r w:rsidR="00F07841">
        <w:rPr>
          <w:rFonts w:ascii="Trebuchet MS" w:eastAsia="Trebuchet MS" w:hAnsi="Trebuchet MS" w:cs="Trebuchet MS"/>
          <w:sz w:val="22"/>
          <w:szCs w:val="22"/>
          <w:lang w:val="en-US"/>
        </w:rPr>
        <w:t>ng</w:t>
      </w:r>
      <w:r w:rsidR="00F937AD">
        <w:rPr>
          <w:rFonts w:ascii="Trebuchet MS" w:eastAsia="Trebuchet MS" w:hAnsi="Trebuchet MS" w:cs="Trebuchet MS"/>
          <w:sz w:val="22"/>
          <w:szCs w:val="22"/>
          <w:lang w:val="bg-BG"/>
        </w:rPr>
        <w:t xml:space="preserve"> </w:t>
      </w:r>
      <w:r w:rsidR="002F22E7">
        <w:rPr>
          <w:rFonts w:ascii="Trebuchet MS" w:eastAsia="Trebuchet MS" w:hAnsi="Trebuchet MS" w:cs="Trebuchet MS"/>
          <w:sz w:val="22"/>
          <w:szCs w:val="22"/>
          <w:lang w:val="en-US"/>
        </w:rPr>
        <w:t xml:space="preserve"> FLC unit </w:t>
      </w:r>
      <w:r w:rsidRPr="00287077">
        <w:rPr>
          <w:rFonts w:ascii="Trebuchet MS" w:eastAsia="Trebuchet MS" w:hAnsi="Trebuchet MS" w:cs="Trebuchet MS"/>
          <w:sz w:val="22"/>
          <w:szCs w:val="22"/>
          <w:lang w:val="en-US"/>
        </w:rPr>
        <w:t>according to the nationality of the respective beneficiary</w:t>
      </w:r>
      <w:r w:rsidR="002F22E7">
        <w:rPr>
          <w:rFonts w:ascii="Trebuchet MS" w:eastAsia="Trebuchet MS" w:hAnsi="Trebuchet MS" w:cs="Trebuchet MS"/>
          <w:sz w:val="22"/>
          <w:szCs w:val="22"/>
          <w:lang w:val="en-US"/>
        </w:rPr>
        <w:t>.</w:t>
      </w:r>
    </w:p>
    <w:p w14:paraId="51C85185"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original supporting documents, including procurement documents, are stamped by the project beneficiary/lead beneficiary</w:t>
      </w:r>
      <w:r w:rsidR="002F22E7">
        <w:rPr>
          <w:rFonts w:ascii="Trebuchet MS" w:eastAsia="Trebuchet MS" w:hAnsi="Trebuchet MS" w:cs="Trebuchet MS"/>
          <w:sz w:val="22"/>
          <w:szCs w:val="22"/>
          <w:lang w:val="en-US"/>
        </w:rPr>
        <w:t xml:space="preserve"> as per the requirements of Chapter 1</w:t>
      </w:r>
      <w:r w:rsidR="00634ADC">
        <w:rPr>
          <w:rFonts w:ascii="Trebuchet MS" w:eastAsia="Trebuchet MS" w:hAnsi="Trebuchet MS" w:cs="Trebuchet MS"/>
          <w:sz w:val="22"/>
          <w:szCs w:val="22"/>
          <w:lang w:val="en-US"/>
        </w:rPr>
        <w:t>2</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The requested amount will apply only on financial documents</w:t>
      </w:r>
      <w:r w:rsidRPr="001E3D58">
        <w:rPr>
          <w:rFonts w:ascii="Trebuchet MS" w:eastAsia="Trebuchet MS" w:hAnsi="Trebuchet MS" w:cs="Trebuchet MS"/>
          <w:sz w:val="22"/>
          <w:szCs w:val="22"/>
          <w:lang w:val="en-US"/>
        </w:rPr>
        <w:t>, such as: invoices, travel orders or other supporting documents with equivalent probative value etc. The responsibility for supporting documents belongs to the beneficiary.</w:t>
      </w:r>
    </w:p>
    <w:p w14:paraId="0CEC3E3A"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controller (designated by ROC Calarasi/NA) verifies the expenditure declared by the project beneficiary/Lead Beneficiary, on the basis of the supporting documents such as: invoices or accounting documents of equivalent probative value, verifies the delivery of the products and services co-financed, that the works have been performed, the soundness of the expenditure declared, and the compliance of such expenditure with Community rules and relevant national rules. The control is performed by the controller on desk and on-the-spot and covers administrative, financial, technical and physical aspects of projects, as appropriate.</w:t>
      </w:r>
    </w:p>
    <w:p w14:paraId="5E1BE18E"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performing on desk verification in order to determine the eligible expenditures and also on-site verification of supporting documents, the controller issues in eMS the </w:t>
      </w:r>
      <w:r w:rsidRPr="001E3D58">
        <w:rPr>
          <w:rFonts w:ascii="Trebuchet MS" w:eastAsia="Trebuchet MS" w:hAnsi="Trebuchet MS" w:cs="Trebuchet MS"/>
          <w:b/>
          <w:sz w:val="22"/>
          <w:szCs w:val="22"/>
          <w:lang w:val="en-US"/>
        </w:rPr>
        <w:t>control report</w:t>
      </w:r>
      <w:r w:rsidRPr="001E3D58">
        <w:rPr>
          <w:rFonts w:ascii="Trebuchet MS" w:eastAsia="Trebuchet MS" w:hAnsi="Trebuchet MS" w:cs="Trebuchet MS"/>
          <w:sz w:val="22"/>
          <w:szCs w:val="22"/>
          <w:lang w:val="en-US"/>
        </w:rPr>
        <w:t>, the list of expenditure, control checklists containing the checks performed for the eligibility of expenditure, the FLC certificate,</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on-the-spot report (containing the findings of on-the-spot checks) and checklists for verification of (public) procurements (if applicable). </w:t>
      </w:r>
    </w:p>
    <w:p w14:paraId="6EA8DE0C" w14:textId="3E14A221"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the verification is finalized, the controller submits in eMS the first level control report (including, if the case, the financial corrections), control checklists, the FLC cert</w:t>
      </w:r>
      <w:r w:rsidR="00967838" w:rsidRPr="001E3D58">
        <w:rPr>
          <w:rFonts w:ascii="Trebuchet MS" w:eastAsia="Trebuchet MS" w:hAnsi="Trebuchet MS" w:cs="Trebuchet MS"/>
          <w:sz w:val="22"/>
          <w:szCs w:val="22"/>
          <w:lang w:val="en-US"/>
        </w:rPr>
        <w:t>ificate and on-the-spot report</w:t>
      </w:r>
      <w:r w:rsidR="00563D66">
        <w:rPr>
          <w:rFonts w:ascii="Trebuchet MS" w:eastAsia="Trebuchet MS" w:hAnsi="Trebuchet MS" w:cs="Trebuchet MS"/>
          <w:sz w:val="22"/>
          <w:szCs w:val="22"/>
          <w:lang w:val="en-US"/>
        </w:rPr>
        <w:t>, if the case</w:t>
      </w:r>
      <w:r w:rsidRPr="001E3D58">
        <w:rPr>
          <w:rFonts w:ascii="Trebuchet MS" w:eastAsia="Trebuchet MS" w:hAnsi="Trebuchet MS" w:cs="Trebuchet MS"/>
          <w:sz w:val="22"/>
          <w:szCs w:val="22"/>
          <w:lang w:val="en-US"/>
        </w:rPr>
        <w:t>. In case the beneficiary has objections to the conclusions/findings of the FLC controller, he/she can submit an appeal</w:t>
      </w:r>
      <w:r w:rsidR="002F22E7">
        <w:rPr>
          <w:rFonts w:ascii="Trebuchet MS" w:eastAsia="Trebuchet MS" w:hAnsi="Trebuchet MS" w:cs="Trebuchet MS"/>
          <w:sz w:val="22"/>
          <w:szCs w:val="22"/>
          <w:lang w:val="en-US"/>
        </w:rPr>
        <w:t xml:space="preserve"> as described in Chapter 1</w:t>
      </w:r>
      <w:r w:rsidR="00634ADC">
        <w:rPr>
          <w:rFonts w:ascii="Trebuchet MS" w:eastAsia="Trebuchet MS" w:hAnsi="Trebuchet MS" w:cs="Trebuchet MS"/>
          <w:sz w:val="22"/>
          <w:szCs w:val="22"/>
          <w:lang w:val="en-US"/>
        </w:rPr>
        <w:t>4</w:t>
      </w:r>
      <w:r w:rsidR="002F22E7">
        <w:rPr>
          <w:rFonts w:ascii="Trebuchet MS" w:eastAsia="Trebuchet MS" w:hAnsi="Trebuchet MS" w:cs="Trebuchet MS"/>
          <w:sz w:val="22"/>
          <w:szCs w:val="22"/>
          <w:lang w:val="en-US"/>
        </w:rPr>
        <w:t xml:space="preserve"> below (</w:t>
      </w:r>
      <w:r w:rsidR="002F22E7" w:rsidRPr="001E3D58">
        <w:rPr>
          <w:rFonts w:ascii="Trebuchet MS" w:eastAsia="Trebuchet MS" w:hAnsi="Trebuchet MS" w:cs="Trebuchet MS"/>
          <w:sz w:val="22"/>
          <w:szCs w:val="22"/>
          <w:u w:val="single"/>
          <w:lang w:val="en-US"/>
        </w:rPr>
        <w:t>Special situations – Appeal against the first level control report</w:t>
      </w:r>
      <w:r w:rsidR="002F22E7">
        <w:rPr>
          <w:rFonts w:ascii="Trebuchet MS" w:eastAsia="Trebuchet MS" w:hAnsi="Trebuchet MS" w:cs="Trebuchet MS"/>
          <w:sz w:val="22"/>
          <w:szCs w:val="22"/>
          <w:u w:val="single"/>
          <w:lang w:val="en-US"/>
        </w:rPr>
        <w:t>)</w:t>
      </w:r>
      <w:r w:rsidRPr="001E3D58">
        <w:rPr>
          <w:rFonts w:ascii="Trebuchet MS" w:eastAsia="Trebuchet MS" w:hAnsi="Trebuchet MS" w:cs="Trebuchet MS"/>
          <w:sz w:val="22"/>
          <w:szCs w:val="22"/>
          <w:lang w:val="en-US"/>
        </w:rPr>
        <w:t>.</w:t>
      </w:r>
    </w:p>
    <w:p w14:paraId="5F5B6DEA" w14:textId="77777777" w:rsidR="000576DF" w:rsidRPr="001F5190"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Lead Beneficiary prepares the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based on the </w:t>
      </w:r>
      <w:r w:rsidR="00CA66BA" w:rsidRPr="001E3D58">
        <w:rPr>
          <w:rFonts w:ascii="Trebuchet MS" w:eastAsia="Trebuchet MS" w:hAnsi="Trebuchet MS" w:cs="Trebuchet MS"/>
          <w:sz w:val="22"/>
          <w:szCs w:val="22"/>
          <w:lang w:val="en-US"/>
        </w:rPr>
        <w:t xml:space="preserve">partner reports (including FLC certificates) </w:t>
      </w:r>
      <w:r w:rsidRPr="001E3D58">
        <w:rPr>
          <w:rFonts w:ascii="Trebuchet MS" w:eastAsia="Trebuchet MS" w:hAnsi="Trebuchet MS" w:cs="Trebuchet MS"/>
          <w:sz w:val="22"/>
          <w:szCs w:val="22"/>
          <w:lang w:val="en-US"/>
        </w:rPr>
        <w:t>and submit</w:t>
      </w:r>
      <w:r w:rsidR="00B858AE">
        <w:rPr>
          <w:rFonts w:ascii="Trebuchet MS" w:eastAsia="Trebuchet MS" w:hAnsi="Trebuchet MS" w:cs="Trebuchet MS"/>
          <w:sz w:val="22"/>
          <w:szCs w:val="22"/>
          <w:lang w:val="en-US"/>
        </w:rPr>
        <w:t>s</w:t>
      </w:r>
      <w:r w:rsidRPr="001E3D58">
        <w:rPr>
          <w:rFonts w:ascii="Trebuchet MS" w:eastAsia="Trebuchet MS" w:hAnsi="Trebuchet MS" w:cs="Trebuchet MS"/>
          <w:sz w:val="22"/>
          <w:szCs w:val="22"/>
          <w:lang w:val="en-US"/>
        </w:rPr>
        <w:t xml:space="preserve"> to the Joint Secretariat (JS)</w:t>
      </w:r>
      <w:r w:rsidR="00A20A15" w:rsidRPr="001E3D58">
        <w:rPr>
          <w:rFonts w:ascii="Trebuchet MS" w:eastAsia="Trebuchet MS" w:hAnsi="Trebuchet MS" w:cs="Trebuchet MS"/>
          <w:sz w:val="22"/>
          <w:szCs w:val="22"/>
          <w:lang w:val="en-US"/>
        </w:rPr>
        <w:t xml:space="preserve"> the </w:t>
      </w:r>
      <w:r w:rsidR="00A20A15" w:rsidRPr="00BC07B8">
        <w:rPr>
          <w:rFonts w:ascii="Trebuchet MS" w:eastAsia="Trebuchet MS" w:hAnsi="Trebuchet MS" w:cs="Trebuchet MS"/>
          <w:sz w:val="22"/>
          <w:szCs w:val="22"/>
          <w:lang w:val="en-US"/>
        </w:rPr>
        <w:t>project report</w:t>
      </w:r>
      <w:r w:rsidR="00CA66BA" w:rsidRPr="001E3D58">
        <w:rPr>
          <w:rFonts w:ascii="Trebuchet MS" w:eastAsia="Trebuchet MS" w:hAnsi="Trebuchet MS" w:cs="Trebuchet MS"/>
          <w:sz w:val="22"/>
          <w:szCs w:val="22"/>
          <w:lang w:val="en-US"/>
        </w:rPr>
        <w:t xml:space="preserve"> via eMS system</w:t>
      </w:r>
      <w:r w:rsidRPr="001E3D58">
        <w:rPr>
          <w:rFonts w:ascii="Trebuchet MS" w:eastAsia="Trebuchet MS" w:hAnsi="Trebuchet MS" w:cs="Trebuchet MS"/>
          <w:sz w:val="22"/>
          <w:szCs w:val="22"/>
          <w:lang w:val="en-US"/>
        </w:rPr>
        <w:t>.</w:t>
      </w:r>
    </w:p>
    <w:p w14:paraId="51949814"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Which documentation must be provided to the first level controller?</w:t>
      </w:r>
    </w:p>
    <w:p w14:paraId="4C9B0A96" w14:textId="77777777" w:rsidR="000576DF" w:rsidRPr="001E3D58" w:rsidRDefault="00123C52">
      <w:pPr>
        <w:spacing w:before="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lastRenderedPageBreak/>
        <w:t xml:space="preserve">In order to prepare the documents for the first level control request please have in mind that the verification of expenditures </w:t>
      </w:r>
      <w:r w:rsidR="002F22E7">
        <w:rPr>
          <w:rFonts w:ascii="Trebuchet MS" w:eastAsia="Trebuchet MS" w:hAnsi="Trebuchet MS" w:cs="Trebuchet MS"/>
          <w:b/>
          <w:i/>
          <w:sz w:val="22"/>
          <w:szCs w:val="22"/>
          <w:lang w:val="en-US"/>
        </w:rPr>
        <w:t>by the FLC</w:t>
      </w:r>
      <w:r w:rsidRPr="001E3D58">
        <w:rPr>
          <w:rFonts w:ascii="Trebuchet MS" w:eastAsia="Trebuchet MS" w:hAnsi="Trebuchet MS" w:cs="Trebuchet MS"/>
          <w:b/>
          <w:i/>
          <w:sz w:val="22"/>
          <w:szCs w:val="22"/>
          <w:lang w:val="en-US"/>
        </w:rPr>
        <w:t xml:space="preserve"> should be carried out based on the following documents:</w:t>
      </w:r>
    </w:p>
    <w:p w14:paraId="72F1F5B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Staff costs</w:t>
      </w:r>
      <w:r w:rsidRPr="001E3D58">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w:t>
      </w:r>
    </w:p>
    <w:p w14:paraId="476CED9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 xml:space="preserve">Staff costs </w:t>
      </w:r>
      <w:r w:rsidRPr="001E3D58">
        <w:rPr>
          <w:rFonts w:ascii="Trebuchet MS" w:eastAsia="Trebuchet MS" w:hAnsi="Trebuchet MS" w:cs="Trebuchet MS"/>
          <w:sz w:val="22"/>
          <w:szCs w:val="22"/>
          <w:lang w:val="en-US"/>
        </w:rPr>
        <w:t xml:space="preserve">reimbursed on a real costs basis - depending on the assignment (full-time, part-time, contracted on an hourly basis) to work on the project, staff costs of each individual have to be calculated using one of the following methods: </w:t>
      </w:r>
    </w:p>
    <w:p w14:paraId="38E367A3" w14:textId="77777777" w:rsidR="000576DF" w:rsidRPr="001E3D58" w:rsidRDefault="000576DF">
      <w:pPr>
        <w:spacing w:line="360" w:lineRule="auto"/>
        <w:jc w:val="both"/>
        <w:rPr>
          <w:rFonts w:ascii="Trebuchet MS" w:eastAsia="Trebuchet MS" w:hAnsi="Trebuchet MS" w:cs="Trebuchet MS"/>
          <w:sz w:val="22"/>
          <w:szCs w:val="22"/>
          <w:lang w:val="en-US"/>
        </w:rPr>
      </w:pPr>
    </w:p>
    <w:tbl>
      <w:tblPr>
        <w:tblStyle w:val="10"/>
        <w:tblW w:w="9648" w:type="dxa"/>
        <w:tblInd w:w="-115" w:type="dxa"/>
        <w:tblBorders>
          <w:top w:val="single" w:sz="4" w:space="0" w:color="000000"/>
          <w:left w:val="single" w:sz="4" w:space="0" w:color="000000"/>
          <w:bottom w:val="single" w:sz="4" w:space="0" w:color="000000"/>
          <w:right w:val="single" w:sz="4" w:space="0" w:color="000000"/>
          <w:insideH w:val="single" w:sz="12" w:space="0" w:color="000000"/>
          <w:insideV w:val="single" w:sz="4" w:space="0" w:color="000000"/>
        </w:tblBorders>
        <w:tblLayout w:type="fixed"/>
        <w:tblLook w:val="0000" w:firstRow="0" w:lastRow="0" w:firstColumn="0" w:lastColumn="0" w:noHBand="0" w:noVBand="0"/>
      </w:tblPr>
      <w:tblGrid>
        <w:gridCol w:w="1728"/>
        <w:gridCol w:w="7920"/>
      </w:tblGrid>
      <w:tr w:rsidR="000576DF" w:rsidRPr="001E3D58" w14:paraId="5625CF80" w14:textId="77777777">
        <w:tc>
          <w:tcPr>
            <w:tcW w:w="1728" w:type="dxa"/>
            <w:tcBorders>
              <w:top w:val="single" w:sz="4" w:space="0" w:color="000000"/>
            </w:tcBorders>
          </w:tcPr>
          <w:p w14:paraId="070BB162"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Full-time</w:t>
            </w:r>
          </w:p>
        </w:tc>
        <w:tc>
          <w:tcPr>
            <w:tcW w:w="7920" w:type="dxa"/>
            <w:tcBorders>
              <w:top w:val="single" w:sz="4" w:space="0" w:color="000000"/>
            </w:tcBorders>
          </w:tcPr>
          <w:p w14:paraId="66A0B5E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 individual dedicates 100% of his/her working time to the project.</w:t>
            </w:r>
          </w:p>
          <w:p w14:paraId="3E6FF6DA" w14:textId="77777777" w:rsidR="000576DF" w:rsidRPr="001E3D58" w:rsidRDefault="000576DF">
            <w:pPr>
              <w:spacing w:line="360" w:lineRule="auto"/>
              <w:jc w:val="both"/>
              <w:rPr>
                <w:rFonts w:ascii="Trebuchet MS" w:eastAsia="Trebuchet MS" w:hAnsi="Trebuchet MS" w:cs="Trebuchet MS"/>
                <w:sz w:val="22"/>
                <w:szCs w:val="22"/>
                <w:lang w:val="en-US"/>
              </w:rPr>
            </w:pPr>
          </w:p>
          <w:p w14:paraId="685DD40C"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total of the gross employment cost</w:t>
            </w:r>
          </w:p>
          <w:p w14:paraId="729CBBCE" w14:textId="77777777" w:rsidR="000576DF" w:rsidRPr="001E3D58" w:rsidRDefault="000576DF">
            <w:pPr>
              <w:spacing w:line="360" w:lineRule="auto"/>
              <w:jc w:val="both"/>
              <w:rPr>
                <w:rFonts w:ascii="Trebuchet MS" w:eastAsia="Trebuchet MS" w:hAnsi="Trebuchet MS" w:cs="Trebuchet MS"/>
                <w:sz w:val="22"/>
                <w:szCs w:val="22"/>
                <w:lang w:val="en-US"/>
              </w:rPr>
            </w:pPr>
          </w:p>
          <w:p w14:paraId="01DDB9D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322E0A4C"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Administrative order for determining staff members.</w:t>
            </w:r>
          </w:p>
          <w:p w14:paraId="2B4DE61F"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Employment/work contract or an appointment decision/contract considered as an employment document. Job description providing information on responsibilities related to the project.</w:t>
            </w:r>
          </w:p>
          <w:p w14:paraId="6681FBF1"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Payslips or other documents of equivalent probative value.</w:t>
            </w:r>
          </w:p>
          <w:p w14:paraId="23AB2DBC"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79064F53" w14:textId="77777777" w:rsidR="000576DF" w:rsidRPr="001E3D58" w:rsidRDefault="00123C52">
            <w:pPr>
              <w:numPr>
                <w:ilvl w:val="0"/>
                <w:numId w:val="65"/>
              </w:numPr>
              <w:spacing w:line="360" w:lineRule="auto"/>
              <w:ind w:hanging="360"/>
              <w:jc w:val="both"/>
              <w:rPr>
                <w:i/>
                <w:sz w:val="22"/>
                <w:szCs w:val="22"/>
                <w:lang w:val="en-US"/>
              </w:rPr>
            </w:pPr>
            <w:r w:rsidRPr="001E3D58">
              <w:rPr>
                <w:rFonts w:ascii="Trebuchet MS" w:eastAsia="Trebuchet MS" w:hAnsi="Trebuchet MS" w:cs="Trebuchet MS"/>
                <w:i/>
                <w:sz w:val="22"/>
                <w:szCs w:val="22"/>
                <w:lang w:val="en-US"/>
              </w:rPr>
              <w:t>No registration of the working time is required.</w:t>
            </w:r>
          </w:p>
          <w:p w14:paraId="021E0EAE" w14:textId="77777777" w:rsidR="000576DF" w:rsidRPr="001E3D58" w:rsidRDefault="000576DF" w:rsidP="00967838">
            <w:pPr>
              <w:spacing w:line="360" w:lineRule="auto"/>
              <w:jc w:val="both"/>
              <w:rPr>
                <w:rFonts w:ascii="Trebuchet MS" w:eastAsia="Trebuchet MS" w:hAnsi="Trebuchet MS" w:cs="Trebuchet MS"/>
                <w:i/>
                <w:sz w:val="22"/>
                <w:szCs w:val="22"/>
                <w:lang w:val="en-US"/>
              </w:rPr>
            </w:pPr>
          </w:p>
        </w:tc>
      </w:tr>
      <w:tr w:rsidR="000576DF" w:rsidRPr="001E3D58" w14:paraId="3EE6FDD8" w14:textId="77777777">
        <w:tc>
          <w:tcPr>
            <w:tcW w:w="1728" w:type="dxa"/>
          </w:tcPr>
          <w:p w14:paraId="03963461" w14:textId="77777777" w:rsidR="000576DF" w:rsidRPr="0076588F"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Part-time assignment with a fixed percentage of time worked on the project per month</w:t>
            </w:r>
          </w:p>
        </w:tc>
        <w:tc>
          <w:tcPr>
            <w:tcW w:w="7920" w:type="dxa"/>
          </w:tcPr>
          <w:p w14:paraId="34640D4F" w14:textId="77777777" w:rsidR="000576DF" w:rsidRPr="00730E79"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An individual dedicates a fi</w:t>
            </w:r>
            <w:r w:rsidRPr="00B03F98">
              <w:rPr>
                <w:rFonts w:ascii="Trebuchet MS" w:eastAsia="Trebuchet MS" w:hAnsi="Trebuchet MS" w:cs="Trebuchet MS"/>
                <w:sz w:val="22"/>
                <w:szCs w:val="22"/>
                <w:lang w:val="en-US"/>
              </w:rPr>
              <w:t>xed percentage of his/her working time to the project. The percentage of time to be worked on the project shall be fixed in the employment document (work contract/job description/other equivalent document) by the employer for each project staff member.</w:t>
            </w:r>
          </w:p>
          <w:p w14:paraId="7D5F5FA5" w14:textId="77777777" w:rsidR="000576DF" w:rsidRPr="00754C23" w:rsidRDefault="000576DF">
            <w:pPr>
              <w:spacing w:line="360" w:lineRule="auto"/>
              <w:jc w:val="both"/>
              <w:rPr>
                <w:rFonts w:ascii="Trebuchet MS" w:eastAsia="Trebuchet MS" w:hAnsi="Trebuchet MS" w:cs="Trebuchet MS"/>
                <w:sz w:val="22"/>
                <w:szCs w:val="22"/>
                <w:lang w:val="en-US"/>
              </w:rPr>
            </w:pPr>
          </w:p>
          <w:p w14:paraId="4EE535E0"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fixed percentage of the gross employment cost</w:t>
            </w:r>
          </w:p>
          <w:p w14:paraId="4A50B2CF" w14:textId="77777777" w:rsidR="000576DF" w:rsidRPr="001E3D58" w:rsidRDefault="00123C52">
            <w:pPr>
              <w:spacing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 40% of working time is allocated to the project</w:t>
            </w:r>
          </w:p>
          <w:p w14:paraId="14E88046" w14:textId="77777777" w:rsidR="000576DF" w:rsidRPr="001E3D58" w:rsidRDefault="000576DF">
            <w:pPr>
              <w:spacing w:line="360" w:lineRule="auto"/>
              <w:jc w:val="both"/>
              <w:rPr>
                <w:rFonts w:ascii="Trebuchet MS" w:eastAsia="Trebuchet MS" w:hAnsi="Trebuchet MS" w:cs="Trebuchet MS"/>
                <w:sz w:val="22"/>
                <w:szCs w:val="22"/>
                <w:lang w:val="en-US"/>
              </w:rPr>
            </w:pPr>
          </w:p>
          <w:p w14:paraId="368DC57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77DC2284"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lastRenderedPageBreak/>
              <w:t>Administrative order for determining staff members.</w:t>
            </w:r>
          </w:p>
          <w:p w14:paraId="53251112"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Employment/work contract or an appointment decision/contract considered as an employment document. Document setting out the percentage of time to be worked on the project per month (if not specified in the contract).</w:t>
            </w:r>
          </w:p>
          <w:p w14:paraId="500CC7C3"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Job description providing information on responsibilities related to the project.</w:t>
            </w:r>
          </w:p>
          <w:p w14:paraId="15587715"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Payslips or other documents of equivalent probative value.</w:t>
            </w:r>
          </w:p>
          <w:p w14:paraId="7DDD220A"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276FC96D" w14:textId="77777777" w:rsidR="000576DF" w:rsidRPr="001E3D58" w:rsidRDefault="00123C52">
            <w:pPr>
              <w:numPr>
                <w:ilvl w:val="0"/>
                <w:numId w:val="65"/>
              </w:numPr>
              <w:spacing w:line="360" w:lineRule="auto"/>
              <w:ind w:hanging="360"/>
              <w:jc w:val="both"/>
              <w:rPr>
                <w:i/>
                <w:sz w:val="22"/>
                <w:szCs w:val="22"/>
                <w:lang w:val="en-US"/>
              </w:rPr>
            </w:pPr>
            <w:r w:rsidRPr="001E3D58">
              <w:rPr>
                <w:rFonts w:ascii="Trebuchet MS" w:eastAsia="Trebuchet MS" w:hAnsi="Trebuchet MS" w:cs="Trebuchet MS"/>
                <w:i/>
                <w:sz w:val="22"/>
                <w:szCs w:val="22"/>
                <w:lang w:val="en-US"/>
              </w:rPr>
              <w:t>No registration of the working time is required.</w:t>
            </w:r>
          </w:p>
          <w:p w14:paraId="068F34BD" w14:textId="77777777" w:rsidR="000576DF" w:rsidRPr="001E3D58" w:rsidRDefault="000576DF">
            <w:pPr>
              <w:spacing w:line="360" w:lineRule="auto"/>
              <w:ind w:left="720"/>
              <w:jc w:val="both"/>
              <w:rPr>
                <w:rFonts w:ascii="Trebuchet MS" w:eastAsia="Trebuchet MS" w:hAnsi="Trebuchet MS" w:cs="Trebuchet MS"/>
                <w:sz w:val="22"/>
                <w:szCs w:val="22"/>
                <w:lang w:val="en-US"/>
              </w:rPr>
            </w:pPr>
          </w:p>
        </w:tc>
      </w:tr>
      <w:tr w:rsidR="000576DF" w:rsidRPr="001E3D58" w14:paraId="3563FCDA" w14:textId="77777777">
        <w:tc>
          <w:tcPr>
            <w:tcW w:w="1728" w:type="dxa"/>
          </w:tcPr>
          <w:p w14:paraId="3EA51060" w14:textId="77777777" w:rsidR="000576DF" w:rsidRPr="0076588F"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 xml:space="preserve">Part–time assignment with a flexible number of hours worked </w:t>
            </w:r>
            <w:r w:rsidRPr="0076588F">
              <w:rPr>
                <w:rFonts w:ascii="Trebuchet MS" w:eastAsia="Trebuchet MS" w:hAnsi="Trebuchet MS" w:cs="Trebuchet MS"/>
                <w:b/>
                <w:sz w:val="22"/>
                <w:szCs w:val="22"/>
                <w:lang w:val="en-US"/>
              </w:rPr>
              <w:t>on the project per month</w:t>
            </w:r>
          </w:p>
        </w:tc>
        <w:tc>
          <w:tcPr>
            <w:tcW w:w="7920" w:type="dxa"/>
          </w:tcPr>
          <w:p w14:paraId="5D720299" w14:textId="77777777" w:rsidR="000576DF" w:rsidRPr="00730E79" w:rsidRDefault="00123C5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An individual dedicates a flexible share of his/her working time to the project.</w:t>
            </w:r>
          </w:p>
          <w:p w14:paraId="79DA8B9C" w14:textId="77777777" w:rsidR="000576DF" w:rsidRPr="00754C23" w:rsidRDefault="000576DF">
            <w:pPr>
              <w:spacing w:line="360" w:lineRule="auto"/>
              <w:jc w:val="both"/>
              <w:rPr>
                <w:rFonts w:ascii="Trebuchet MS" w:eastAsia="Trebuchet MS" w:hAnsi="Trebuchet MS" w:cs="Trebuchet MS"/>
                <w:sz w:val="22"/>
                <w:szCs w:val="22"/>
                <w:lang w:val="en-US"/>
              </w:rPr>
            </w:pPr>
          </w:p>
          <w:p w14:paraId="502ACC51"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part of the gross employment cost depending on the number of hours actually worked on the project</w:t>
            </w:r>
          </w:p>
          <w:p w14:paraId="14ED27F4" w14:textId="77777777" w:rsidR="000576DF" w:rsidRPr="001E3D58" w:rsidRDefault="000576DF">
            <w:pPr>
              <w:spacing w:line="360" w:lineRule="auto"/>
              <w:jc w:val="both"/>
              <w:rPr>
                <w:rFonts w:ascii="Trebuchet MS" w:eastAsia="Trebuchet MS" w:hAnsi="Trebuchet MS" w:cs="Trebuchet MS"/>
                <w:sz w:val="22"/>
                <w:szCs w:val="22"/>
                <w:lang w:val="en-US"/>
              </w:rPr>
            </w:pPr>
          </w:p>
          <w:p w14:paraId="69227E0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costs can be calculated on the basis of (1) or (2):</w:t>
            </w:r>
          </w:p>
          <w:p w14:paraId="6B49A9D5" w14:textId="77777777" w:rsidR="000576DF" w:rsidRPr="001E3D58" w:rsidRDefault="00123C52">
            <w:pPr>
              <w:numPr>
                <w:ilvl w:val="0"/>
                <w:numId w:val="6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 hourly rate established based on the monthly working time (number of hours per month) fixed in the employment document:</w:t>
            </w:r>
          </w:p>
          <w:p w14:paraId="040541AD" w14:textId="77777777" w:rsidR="000576DF" w:rsidRPr="001E3D58" w:rsidRDefault="000576DF">
            <w:pPr>
              <w:spacing w:line="360" w:lineRule="auto"/>
              <w:ind w:left="720"/>
              <w:jc w:val="both"/>
              <w:rPr>
                <w:rFonts w:ascii="Trebuchet MS" w:eastAsia="Trebuchet MS" w:hAnsi="Trebuchet MS" w:cs="Trebuchet MS"/>
                <w:sz w:val="22"/>
                <w:szCs w:val="22"/>
                <w:lang w:val="en-US"/>
              </w:rPr>
            </w:pPr>
          </w:p>
          <w:p w14:paraId="58B52F89"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Hourly rate = monthly gross employment cost/number of hours per month fixed in the employment document</w:t>
            </w:r>
          </w:p>
          <w:p w14:paraId="39ED829F"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Staff costs = hourly rate * number of hours worked on the project per month</w:t>
            </w:r>
          </w:p>
          <w:p w14:paraId="67B8DE28" w14:textId="77777777" w:rsidR="000576DF" w:rsidRPr="001E3D58" w:rsidRDefault="00123C52">
            <w:pPr>
              <w:spacing w:after="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Example:  </w:t>
            </w:r>
          </w:p>
          <w:p w14:paraId="3A2FA0EA" w14:textId="77777777" w:rsidR="000576DF" w:rsidRPr="001E3D58" w:rsidRDefault="00123C52">
            <w:pPr>
              <w:numPr>
                <w:ilvl w:val="0"/>
                <w:numId w:val="50"/>
              </w:numPr>
              <w:spacing w:before="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monthly working hours according to the contract: 160 hours</w:t>
            </w:r>
          </w:p>
          <w:p w14:paraId="503CF890" w14:textId="77777777" w:rsidR="000576DF" w:rsidRPr="001E3D58" w:rsidRDefault="00123C52">
            <w:pPr>
              <w:numPr>
                <w:ilvl w:val="0"/>
                <w:numId w:val="50"/>
              </w:numPr>
              <w:spacing w:before="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 xml:space="preserve">gross employment costs for January: EUR 2.000,00 </w:t>
            </w:r>
            <w:r w:rsidRPr="001E3D58">
              <w:rPr>
                <w:rFonts w:ascii="Arial Unicode MS" w:eastAsia="Arial Unicode MS" w:hAnsi="Arial Unicode MS" w:cs="Arial Unicode MS"/>
                <w:i/>
                <w:sz w:val="22"/>
                <w:szCs w:val="22"/>
                <w:lang w:val="en-US"/>
              </w:rPr>
              <w:t>→</w:t>
            </w:r>
            <w:r w:rsidRPr="001E3D58">
              <w:rPr>
                <w:rFonts w:ascii="Trebuchet MS" w:eastAsia="Trebuchet MS" w:hAnsi="Trebuchet MS" w:cs="Trebuchet MS"/>
                <w:i/>
                <w:sz w:val="22"/>
                <w:szCs w:val="22"/>
                <w:lang w:val="en-US"/>
              </w:rPr>
              <w:t xml:space="preserve"> hourly rate: 2000/160 = 12,5 euro</w:t>
            </w:r>
          </w:p>
          <w:p w14:paraId="4E18980F" w14:textId="77777777" w:rsidR="000576DF" w:rsidRPr="001E3D58" w:rsidRDefault="00123C52">
            <w:pPr>
              <w:numPr>
                <w:ilvl w:val="0"/>
                <w:numId w:val="50"/>
              </w:numPr>
              <w:spacing w:before="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total number of hours worked for the project (January): 60h</w:t>
            </w:r>
          </w:p>
          <w:p w14:paraId="208E58EF" w14:textId="77777777" w:rsidR="000576DF" w:rsidRPr="001E3D58" w:rsidRDefault="00123C52">
            <w:pPr>
              <w:spacing w:before="120" w:line="360" w:lineRule="auto"/>
              <w:ind w:left="397"/>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total project costs: 60h*12,5 euro/h = 750 euro</w:t>
            </w:r>
          </w:p>
          <w:p w14:paraId="0FF6885E" w14:textId="77777777" w:rsidR="000576DF" w:rsidRPr="001E3D58" w:rsidRDefault="000576DF">
            <w:pPr>
              <w:spacing w:line="360" w:lineRule="auto"/>
              <w:ind w:left="397"/>
              <w:jc w:val="both"/>
              <w:rPr>
                <w:rFonts w:ascii="Trebuchet MS" w:eastAsia="Trebuchet MS" w:hAnsi="Trebuchet MS" w:cs="Trebuchet MS"/>
                <w:sz w:val="22"/>
                <w:szCs w:val="22"/>
                <w:lang w:val="en-US"/>
              </w:rPr>
            </w:pPr>
          </w:p>
          <w:p w14:paraId="7FDA32D2" w14:textId="77777777" w:rsidR="000576DF" w:rsidRPr="001E3D58" w:rsidRDefault="00123C52">
            <w:pPr>
              <w:numPr>
                <w:ilvl w:val="0"/>
                <w:numId w:val="67"/>
              </w:numPr>
              <w:spacing w:line="360" w:lineRule="auto"/>
              <w:ind w:hanging="360"/>
              <w:jc w:val="both"/>
              <w:rPr>
                <w:rFonts w:ascii="Trebuchet MS" w:eastAsia="Trebuchet MS" w:hAnsi="Trebuchet MS" w:cs="Trebuchet MS"/>
                <w:sz w:val="22"/>
                <w:szCs w:val="22"/>
                <w:lang w:val="en-US"/>
              </w:rPr>
            </w:pPr>
            <w:bookmarkStart w:id="24" w:name="1y810tw" w:colFirst="0" w:colLast="0"/>
            <w:bookmarkEnd w:id="24"/>
            <w:r w:rsidRPr="001E3D58">
              <w:rPr>
                <w:rFonts w:ascii="Trebuchet MS" w:eastAsia="Trebuchet MS" w:hAnsi="Trebuchet MS" w:cs="Trebuchet MS"/>
                <w:sz w:val="22"/>
                <w:szCs w:val="22"/>
                <w:lang w:val="en-US"/>
              </w:rPr>
              <w:t xml:space="preserve">An hourly rate established based on a standard number of 1720 hours per year:  </w:t>
            </w:r>
          </w:p>
          <w:p w14:paraId="70DC96BA" w14:textId="77777777" w:rsidR="000576DF" w:rsidRPr="001E3D58" w:rsidRDefault="000576DF">
            <w:pPr>
              <w:spacing w:line="360" w:lineRule="auto"/>
              <w:ind w:left="720"/>
              <w:jc w:val="both"/>
              <w:rPr>
                <w:rFonts w:ascii="Trebuchet MS" w:eastAsia="Trebuchet MS" w:hAnsi="Trebuchet MS" w:cs="Trebuchet MS"/>
                <w:sz w:val="22"/>
                <w:szCs w:val="22"/>
                <w:lang w:val="en-US"/>
              </w:rPr>
            </w:pPr>
          </w:p>
          <w:p w14:paraId="598F41E6"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Hourly rate = latest documented annual gross employment cost/1720 hours</w:t>
            </w:r>
          </w:p>
          <w:p w14:paraId="67DFF6C9"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Staff costs = hourly rate * number of hours worked on the project per month</w:t>
            </w:r>
          </w:p>
          <w:p w14:paraId="160B5BE2" w14:textId="77777777" w:rsidR="000576DF" w:rsidRPr="001E3D58" w:rsidRDefault="00123C52">
            <w:pPr>
              <w:spacing w:after="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Example:</w:t>
            </w:r>
          </w:p>
          <w:p w14:paraId="4CD09EEE" w14:textId="77777777" w:rsidR="000576DF" w:rsidRPr="001E3D58" w:rsidRDefault="00123C52">
            <w:pPr>
              <w:numPr>
                <w:ilvl w:val="0"/>
                <w:numId w:val="50"/>
              </w:numPr>
              <w:spacing w:after="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 xml:space="preserve">gross annual employment costs of the previous year: 24.000,00 euro </w:t>
            </w:r>
            <w:r w:rsidRPr="001E3D58">
              <w:rPr>
                <w:rFonts w:ascii="Arial Unicode MS" w:eastAsia="Arial Unicode MS" w:hAnsi="Arial Unicode MS" w:cs="Arial Unicode MS"/>
                <w:i/>
                <w:sz w:val="22"/>
                <w:szCs w:val="22"/>
                <w:lang w:val="en-US"/>
              </w:rPr>
              <w:t>→</w:t>
            </w:r>
            <w:r w:rsidRPr="001E3D58">
              <w:rPr>
                <w:rFonts w:ascii="Trebuchet MS" w:eastAsia="Trebuchet MS" w:hAnsi="Trebuchet MS" w:cs="Trebuchet MS"/>
                <w:i/>
                <w:sz w:val="22"/>
                <w:szCs w:val="22"/>
                <w:lang w:val="en-US"/>
              </w:rPr>
              <w:t xml:space="preserve"> hourly rate: 24.000/ 1.720 hours = 13,95 euro</w:t>
            </w:r>
          </w:p>
          <w:p w14:paraId="7A6DE248" w14:textId="77777777" w:rsidR="000576DF" w:rsidRPr="001E3D58" w:rsidRDefault="00123C52">
            <w:pPr>
              <w:numPr>
                <w:ilvl w:val="0"/>
                <w:numId w:val="50"/>
              </w:numPr>
              <w:spacing w:after="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total monthly hours worked for the project (January): 60h</w:t>
            </w:r>
          </w:p>
          <w:p w14:paraId="648ECB7B" w14:textId="77777777" w:rsidR="000576DF" w:rsidRPr="001E3D58" w:rsidRDefault="00123C52">
            <w:pPr>
              <w:numPr>
                <w:ilvl w:val="0"/>
                <w:numId w:val="50"/>
              </w:numPr>
              <w:spacing w:after="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total project costs (January): 60h*13,95 = 837 euro</w:t>
            </w:r>
          </w:p>
          <w:p w14:paraId="55211A1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note that the latest documented annual gross employment costs implies having a past reference period of one year (12 consecutive months). The numerator, the latest documented annual staff costs has to be justified (through accounts, payroll reports, etc.).</w:t>
            </w:r>
          </w:p>
          <w:p w14:paraId="71F3514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not possible to use the data relating to periods after the signature of the document setting out the conditions for support (subsidy contract). </w:t>
            </w:r>
          </w:p>
          <w:p w14:paraId="1E81F7F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The project beneficiaries will use the same hourly staff cost for the whole implementing period.</w:t>
            </w:r>
            <w:r w:rsidRPr="001E3D58">
              <w:rPr>
                <w:rFonts w:ascii="Trebuchet MS" w:eastAsia="Trebuchet MS" w:hAnsi="Trebuchet MS" w:cs="Trebuchet MS"/>
                <w:sz w:val="22"/>
                <w:szCs w:val="22"/>
                <w:lang w:val="en-US"/>
              </w:rPr>
              <w:t xml:space="preserve"> However, in the case of projects implemented over several years, </w:t>
            </w:r>
            <w:r w:rsidRPr="001E3D58">
              <w:rPr>
                <w:rFonts w:ascii="Trebuchet MS" w:eastAsia="Trebuchet MS" w:hAnsi="Trebuchet MS" w:cs="Trebuchet MS"/>
                <w:b/>
                <w:sz w:val="22"/>
                <w:szCs w:val="22"/>
                <w:lang w:val="en-US"/>
              </w:rPr>
              <w:t>in exceptional and duly justified cases, the managing authority may agree for the hourly staff cost to be updated once new data are available.</w:t>
            </w:r>
          </w:p>
          <w:p w14:paraId="7B12C39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each employee working part-time (and a flexible number of hours per month) on the project, the partner organisation should select one of the two methods to calculate the hourly rate. The same method will apply to the employee for the entire project duration. </w:t>
            </w:r>
          </w:p>
          <w:p w14:paraId="19E5E07B" w14:textId="77777777" w:rsidR="000576DF" w:rsidRPr="001E3D58" w:rsidRDefault="000576DF">
            <w:pPr>
              <w:spacing w:line="360" w:lineRule="auto"/>
              <w:jc w:val="both"/>
              <w:rPr>
                <w:rFonts w:ascii="Trebuchet MS" w:eastAsia="Trebuchet MS" w:hAnsi="Trebuchet MS" w:cs="Trebuchet MS"/>
                <w:sz w:val="22"/>
                <w:szCs w:val="22"/>
                <w:lang w:val="en-US"/>
              </w:rPr>
            </w:pPr>
          </w:p>
          <w:p w14:paraId="22E18EC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The following main documents must be available for control purposes:</w:t>
            </w:r>
          </w:p>
          <w:p w14:paraId="422E1AD7" w14:textId="77777777" w:rsidR="000576DF" w:rsidRPr="001E3D58" w:rsidRDefault="00123C52" w:rsidP="00967838">
            <w:pPr>
              <w:numPr>
                <w:ilvl w:val="0"/>
                <w:numId w:val="65"/>
              </w:numPr>
              <w:spacing w:line="360" w:lineRule="auto"/>
              <w:ind w:left="714" w:hanging="357"/>
              <w:rPr>
                <w:sz w:val="22"/>
                <w:szCs w:val="22"/>
                <w:lang w:val="en-US"/>
              </w:rPr>
            </w:pPr>
            <w:r w:rsidRPr="001E3D58">
              <w:rPr>
                <w:rFonts w:ascii="Trebuchet MS" w:eastAsia="Trebuchet MS" w:hAnsi="Trebuchet MS" w:cs="Trebuchet MS"/>
                <w:sz w:val="22"/>
                <w:szCs w:val="22"/>
                <w:lang w:val="en-US"/>
              </w:rPr>
              <w:t>Administrative order for determining staff members.</w:t>
            </w:r>
          </w:p>
          <w:p w14:paraId="7DC881B1" w14:textId="77777777" w:rsidR="000576DF" w:rsidRPr="001E3D58" w:rsidRDefault="00123C52" w:rsidP="00A000CB">
            <w:pPr>
              <w:numPr>
                <w:ilvl w:val="0"/>
                <w:numId w:val="65"/>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Employment/work contract or an appointment decision/contract considered as an employment document (including information on the monthly working time, if method (1) is used). Job description including information on tasks related to the project.</w:t>
            </w:r>
          </w:p>
          <w:p w14:paraId="10247078"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Payslips or other documents of equivalent probative value.</w:t>
            </w:r>
          </w:p>
          <w:p w14:paraId="60FB6729"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Data from the working time registration system, e.g. time sheets, providing information on the number of hours spent per month on the project. The time registration system must cover 100% of the actual working time of the individual.</w:t>
            </w:r>
          </w:p>
          <w:p w14:paraId="27B1793F"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5E852832" w14:textId="77777777" w:rsidR="000576DF" w:rsidRPr="001E3D58" w:rsidRDefault="000576DF">
            <w:pPr>
              <w:spacing w:line="360" w:lineRule="auto"/>
              <w:ind w:left="720"/>
              <w:jc w:val="both"/>
              <w:rPr>
                <w:rFonts w:ascii="Trebuchet MS" w:eastAsia="Trebuchet MS" w:hAnsi="Trebuchet MS" w:cs="Trebuchet MS"/>
                <w:sz w:val="22"/>
                <w:szCs w:val="22"/>
                <w:lang w:val="en-US"/>
              </w:rPr>
            </w:pPr>
          </w:p>
        </w:tc>
      </w:tr>
      <w:tr w:rsidR="000576DF" w:rsidRPr="001E3D58" w14:paraId="530196AD" w14:textId="77777777">
        <w:tc>
          <w:tcPr>
            <w:tcW w:w="1728" w:type="dxa"/>
            <w:tcBorders>
              <w:bottom w:val="single" w:sz="4" w:space="0" w:color="000000"/>
            </w:tcBorders>
          </w:tcPr>
          <w:p w14:paraId="57E8063E" w14:textId="77777777" w:rsidR="000576DF" w:rsidRPr="0076588F"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Contracted on an hourly basis</w:t>
            </w:r>
          </w:p>
        </w:tc>
        <w:tc>
          <w:tcPr>
            <w:tcW w:w="7920" w:type="dxa"/>
            <w:tcBorders>
              <w:bottom w:val="single" w:sz="4" w:space="0" w:color="000000"/>
            </w:tcBorders>
          </w:tcPr>
          <w:p w14:paraId="7B446A90" w14:textId="77777777" w:rsidR="000576DF" w:rsidRPr="00730E79"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An employee is contracted on an hourly basis and dedicates a certain number of hours to work on the project.</w:t>
            </w:r>
          </w:p>
          <w:p w14:paraId="0AB901B0" w14:textId="77777777" w:rsidR="000576DF" w:rsidRPr="00754C23" w:rsidRDefault="000576DF">
            <w:pPr>
              <w:spacing w:line="360" w:lineRule="auto"/>
              <w:jc w:val="both"/>
              <w:rPr>
                <w:rFonts w:ascii="Trebuchet MS" w:eastAsia="Trebuchet MS" w:hAnsi="Trebuchet MS" w:cs="Trebuchet MS"/>
                <w:sz w:val="22"/>
                <w:szCs w:val="22"/>
                <w:lang w:val="en-US"/>
              </w:rPr>
            </w:pPr>
          </w:p>
          <w:p w14:paraId="76827BA6"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part of the gross employment cost depending on the number of hours worked on the project</w:t>
            </w:r>
          </w:p>
          <w:p w14:paraId="06CE90C9" w14:textId="77777777" w:rsidR="000576DF" w:rsidRPr="001E3D58" w:rsidRDefault="000576DF">
            <w:pPr>
              <w:spacing w:line="360" w:lineRule="auto"/>
              <w:jc w:val="both"/>
              <w:rPr>
                <w:rFonts w:ascii="Trebuchet MS" w:eastAsia="Trebuchet MS" w:hAnsi="Trebuchet MS" w:cs="Trebuchet MS"/>
                <w:sz w:val="22"/>
                <w:szCs w:val="22"/>
                <w:lang w:val="en-US"/>
              </w:rPr>
            </w:pPr>
          </w:p>
          <w:p w14:paraId="3D951DB3"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costs are calculated on the basis of an hourly rate fixed in the employment document:</w:t>
            </w:r>
          </w:p>
          <w:p w14:paraId="1CA13C17" w14:textId="77777777" w:rsidR="000576DF" w:rsidRPr="001E3D58" w:rsidRDefault="000576DF">
            <w:pPr>
              <w:spacing w:line="360" w:lineRule="auto"/>
              <w:jc w:val="both"/>
              <w:rPr>
                <w:rFonts w:ascii="Trebuchet MS" w:eastAsia="Trebuchet MS" w:hAnsi="Trebuchet MS" w:cs="Trebuchet MS"/>
                <w:sz w:val="22"/>
                <w:szCs w:val="22"/>
                <w:lang w:val="en-US"/>
              </w:rPr>
            </w:pPr>
          </w:p>
          <w:p w14:paraId="708AEC95"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Hourly rate = fixed in the employment document</w:t>
            </w:r>
          </w:p>
          <w:p w14:paraId="1CA3131B"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Staff costs = hourly rate * number of hours worked on the project</w:t>
            </w:r>
          </w:p>
          <w:p w14:paraId="3720B9C4" w14:textId="77777777" w:rsidR="000576DF" w:rsidRPr="001E3D58" w:rsidRDefault="000576DF">
            <w:pPr>
              <w:spacing w:line="360" w:lineRule="auto"/>
              <w:jc w:val="both"/>
              <w:rPr>
                <w:rFonts w:ascii="Trebuchet MS" w:eastAsia="Trebuchet MS" w:hAnsi="Trebuchet MS" w:cs="Trebuchet MS"/>
                <w:sz w:val="22"/>
                <w:szCs w:val="22"/>
                <w:lang w:val="en-US"/>
              </w:rPr>
            </w:pPr>
          </w:p>
          <w:p w14:paraId="7D836E9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36358CC3"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Administrative order for determining staff members. Employment/work contract or an appointment decision/contract considered as an employment document (including information on the hourly rate).</w:t>
            </w:r>
          </w:p>
          <w:p w14:paraId="3F65F7D2"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Job description providing information on responsibilities related to the project.</w:t>
            </w:r>
          </w:p>
          <w:p w14:paraId="45E10B1B"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lastRenderedPageBreak/>
              <w:t>Payslips or other documents of equivalent probative value.</w:t>
            </w:r>
          </w:p>
          <w:p w14:paraId="6573E026"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Data from the working time registration system, e.g. time sheets, providing information on the number of hours spent per month on the project.</w:t>
            </w:r>
          </w:p>
          <w:p w14:paraId="296B0DBD"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0AFACFC6" w14:textId="77777777" w:rsidR="000576DF" w:rsidRPr="001E3D58" w:rsidRDefault="000576DF">
            <w:pPr>
              <w:spacing w:line="360" w:lineRule="auto"/>
              <w:ind w:left="720"/>
              <w:jc w:val="both"/>
              <w:rPr>
                <w:rFonts w:ascii="Trebuchet MS" w:eastAsia="Trebuchet MS" w:hAnsi="Trebuchet MS" w:cs="Trebuchet MS"/>
                <w:sz w:val="22"/>
                <w:szCs w:val="22"/>
                <w:lang w:val="en-US"/>
              </w:rPr>
            </w:pPr>
          </w:p>
        </w:tc>
      </w:tr>
    </w:tbl>
    <w:p w14:paraId="7EFE4A14" w14:textId="77777777" w:rsidR="008C7D69" w:rsidRPr="001F5190"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Specific rules for an appointment the Bulgarian</w:t>
      </w:r>
      <w:r w:rsidR="00A000CB" w:rsidRPr="001E3D58">
        <w:rPr>
          <w:rFonts w:ascii="Trebuchet MS" w:eastAsia="Trebuchet MS" w:hAnsi="Trebuchet MS" w:cs="Trebuchet MS"/>
          <w:b/>
          <w:sz w:val="22"/>
          <w:szCs w:val="22"/>
          <w:lang w:val="en-US"/>
        </w:rPr>
        <w:t xml:space="preserve"> beneficiaries' project staff</w:t>
      </w:r>
    </w:p>
    <w:p w14:paraId="7C6CDC4B" w14:textId="77777777" w:rsidR="008C7D69" w:rsidRPr="0076588F" w:rsidRDefault="008C7D69" w:rsidP="008C7D69">
      <w:pPr>
        <w:spacing w:before="240"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1.</w:t>
      </w:r>
      <w:r w:rsidRPr="0076588F">
        <w:rPr>
          <w:rFonts w:ascii="Trebuchet MS" w:eastAsia="Trebuchet MS" w:hAnsi="Trebuchet MS" w:cs="Trebuchet MS"/>
          <w:b/>
          <w:sz w:val="22"/>
          <w:szCs w:val="22"/>
          <w:lang w:val="en-US"/>
        </w:rPr>
        <w:tab/>
        <w:t>According to the provisions of the Labor Code</w:t>
      </w:r>
    </w:p>
    <w:p w14:paraId="774C3356" w14:textId="77777777" w:rsidR="008C7D69" w:rsidRPr="00B03F98" w:rsidRDefault="008C7D69" w:rsidP="008C7D69">
      <w:pPr>
        <w:spacing w:before="24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appointment of project staff and the allocation of the project-related t</w:t>
      </w:r>
      <w:r w:rsidRPr="00B03F98">
        <w:rPr>
          <w:rFonts w:ascii="Trebuchet MS" w:eastAsia="Trebuchet MS" w:hAnsi="Trebuchet MS" w:cs="Trebuchet MS"/>
          <w:sz w:val="22"/>
          <w:szCs w:val="22"/>
          <w:lang w:val="en-US"/>
        </w:rPr>
        <w:t>asks shall be done through: a main employment contract; a second employment contract or an additional agreement to the main employment contract concluded between the respective expert and the beneficiary organization.</w:t>
      </w:r>
    </w:p>
    <w:p w14:paraId="415A6174" w14:textId="77777777" w:rsidR="008C7D69" w:rsidRPr="00754C23" w:rsidRDefault="008C7D69" w:rsidP="008C7D69">
      <w:pPr>
        <w:spacing w:before="24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case the expert is allocated to work full time (100% of the working time is allocated to the project), a main employment contract shall be signed. In this case, the contract shall indicate the position in the project, remuneration and the duration of the contract. The job description shall </w:t>
      </w:r>
      <w:r w:rsidRPr="00754C23">
        <w:rPr>
          <w:rFonts w:ascii="Trebuchet MS" w:eastAsia="Trebuchet MS" w:hAnsi="Trebuchet MS" w:cs="Trebuchet MS"/>
          <w:sz w:val="22"/>
          <w:szCs w:val="22"/>
          <w:lang w:val="en-US"/>
        </w:rPr>
        <w:t>describe project-related tasks and responsibilities of the person working on the project.</w:t>
      </w:r>
    </w:p>
    <w:p w14:paraId="435978AE"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the position does not require a full working time (8 hours), an additional labor contract (second employment contract) could be signed, where two options are possible:</w:t>
      </w:r>
    </w:p>
    <w:p w14:paraId="5A77875F"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 the person is an employee of the organization (acc. article 110 of the Labor Code);</w:t>
      </w:r>
    </w:p>
    <w:p w14:paraId="36913163"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 the person is an employee of another organization (acc. article 111 of the Labor Code).</w:t>
      </w:r>
    </w:p>
    <w:p w14:paraId="7B206FB0"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contract shall indicate the position in the project, remuneration, working time and the duration of the contract. The job description shall describe project-related tasks and responsibilities of the person working on the project.</w:t>
      </w:r>
    </w:p>
    <w:p w14:paraId="2669B324"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appointment of experts from the project team can also be done through an additional agreement to the main contract. The purpose of the additional agreement is to be changed: the position, the duration of the contract or the amount of the remuneration in order to correspond to </w:t>
      </w:r>
      <w:r w:rsidRPr="001E3D58">
        <w:rPr>
          <w:rFonts w:ascii="Trebuchet MS" w:eastAsia="Trebuchet MS" w:hAnsi="Trebuchet MS" w:cs="Trebuchet MS"/>
          <w:sz w:val="22"/>
          <w:szCs w:val="22"/>
          <w:lang w:val="en-US"/>
        </w:rPr>
        <w:lastRenderedPageBreak/>
        <w:t>the project activities. The amendment of the main contract with an additional agreement may lead to an amendment of the job description.</w:t>
      </w:r>
    </w:p>
    <w:p w14:paraId="400A3DD3" w14:textId="77777777" w:rsidR="008C7D69" w:rsidRPr="001E3D58"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2. According to the provisions of the Civil Servants Act </w:t>
      </w:r>
    </w:p>
    <w:p w14:paraId="63F2A802" w14:textId="77777777" w:rsidR="008C7D69" w:rsidRPr="001E3D58"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The employment relationship of the civil servants, working in the administration of the central and territorial authorities and the administration of the local government bodies and included in project teams of the projects under the CBC Programme INTERREG V-A Romania - Bulgaria 2014-2020, does not fall under the provisions of Decree № 189 of the Council of Ministers from 28 of July 2016 - laying down national rules on the eligibility of expenditure under the programs co-financed by the European Structural and Investment Funds for the 2014-2020. Currently, the allocation of project-related tasks (with additional administrative order) which will be carried out outside of the regular working time (8 hours) of the civil servant is not applicable under the Programme.</w:t>
      </w:r>
    </w:p>
    <w:p w14:paraId="6F244531"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can be allocated to work full time (100% of the working time is allocated to the project) or part time for the project (within regular working time).</w:t>
      </w:r>
    </w:p>
    <w:p w14:paraId="5D7F5B4A"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job description of the civil servant already includes an obligation to work on projects, an additional amendment of the job description is not needed. In this case, the administrative order determining staff members is the document justifying participation of the civil servant in the project. The administrative order shall indicate: the project identification number and title, the position, working time and the duration of the performed project tasks.</w:t>
      </w:r>
    </w:p>
    <w:p w14:paraId="79DE14B3"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job description of the civil servant does not include an obligation to work on projects, an amendment of the job description is needed. The job description shall describe project-related tasks and responsibilities.</w:t>
      </w:r>
    </w:p>
    <w:p w14:paraId="57CD09AB"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Civil servants can be hired as external experts in the same organization according to the provisions of the La</w:t>
      </w:r>
      <w:r w:rsidR="00701EBF" w:rsidRPr="001E3D58">
        <w:rPr>
          <w:rFonts w:ascii="Trebuchet MS" w:eastAsia="Trebuchet MS" w:hAnsi="Trebuchet MS" w:cs="Trebuchet MS"/>
          <w:sz w:val="22"/>
          <w:szCs w:val="22"/>
          <w:lang w:val="en-US"/>
        </w:rPr>
        <w:t>w for Obligations and Contracts</w:t>
      </w:r>
      <w:r w:rsidRPr="001E3D58">
        <w:rPr>
          <w:rFonts w:ascii="Trebuchet MS" w:eastAsia="Trebuchet MS" w:hAnsi="Trebuchet MS" w:cs="Trebuchet MS"/>
          <w:sz w:val="22"/>
          <w:szCs w:val="22"/>
          <w:lang w:val="en-US"/>
        </w:rPr>
        <w:t xml:space="preserve"> under the following conditions:</w:t>
      </w:r>
    </w:p>
    <w:p w14:paraId="6FF8BBA9"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activities and expenditures are eligible under the budget line "External expertise and services";</w:t>
      </w:r>
    </w:p>
    <w:p w14:paraId="34443ABB"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organization is unable to commit its own human resources for the implementation of certain project activities;</w:t>
      </w:r>
    </w:p>
    <w:p w14:paraId="388DE6FC"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w:t>
      </w:r>
      <w:r w:rsidRPr="001E3D58">
        <w:rPr>
          <w:rFonts w:ascii="Trebuchet MS" w:eastAsia="Trebuchet MS" w:hAnsi="Trebuchet MS" w:cs="Trebuchet MS"/>
          <w:sz w:val="22"/>
          <w:szCs w:val="22"/>
          <w:lang w:val="en-US"/>
        </w:rPr>
        <w:tab/>
        <w:t>The service takes place outside of regular working time of the civil servant;</w:t>
      </w:r>
    </w:p>
    <w:p w14:paraId="36E31D3A"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national and Programme procurement rules are observed;</w:t>
      </w:r>
    </w:p>
    <w:p w14:paraId="41E4FF14"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obligation of the expert included in the service contract does not overlap the obligations already specified in the job description.</w:t>
      </w:r>
    </w:p>
    <w:p w14:paraId="091A8746" w14:textId="77777777" w:rsidR="008C7D69" w:rsidRPr="001E3D58"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3.</w:t>
      </w:r>
      <w:r w:rsidRPr="001E3D58">
        <w:rPr>
          <w:rFonts w:ascii="Trebuchet MS" w:eastAsia="Trebuchet MS" w:hAnsi="Trebuchet MS" w:cs="Trebuchet MS"/>
          <w:b/>
          <w:sz w:val="22"/>
          <w:szCs w:val="22"/>
          <w:lang w:val="en-US"/>
        </w:rPr>
        <w:tab/>
        <w:t>Eligibility of an annual leave and a sick-leave under the Programme</w:t>
      </w:r>
      <w:r w:rsidR="00C33F80" w:rsidRPr="001E3D58">
        <w:rPr>
          <w:rFonts w:ascii="Trebuchet MS" w:eastAsia="Trebuchet MS" w:hAnsi="Trebuchet MS" w:cs="Trebuchet MS"/>
          <w:b/>
          <w:sz w:val="22"/>
          <w:szCs w:val="22"/>
          <w:lang w:val="en-US"/>
        </w:rPr>
        <w:t xml:space="preserve"> (for </w:t>
      </w:r>
      <w:r w:rsidR="001813C4" w:rsidRPr="001E3D58">
        <w:rPr>
          <w:rFonts w:ascii="Trebuchet MS" w:eastAsia="Trebuchet MS" w:hAnsi="Trebuchet MS" w:cs="Trebuchet MS"/>
          <w:b/>
          <w:sz w:val="22"/>
          <w:szCs w:val="22"/>
          <w:lang w:val="en-US"/>
        </w:rPr>
        <w:t xml:space="preserve">both </w:t>
      </w:r>
      <w:r w:rsidR="00C33F80" w:rsidRPr="001E3D58">
        <w:rPr>
          <w:rFonts w:ascii="Trebuchet MS" w:eastAsia="Trebuchet MS" w:hAnsi="Trebuchet MS" w:cs="Trebuchet MS"/>
          <w:b/>
          <w:sz w:val="22"/>
          <w:szCs w:val="22"/>
          <w:lang w:val="en-US"/>
        </w:rPr>
        <w:t>Bulgarian and Romanian beneficiaries)</w:t>
      </w:r>
    </w:p>
    <w:p w14:paraId="59C43636" w14:textId="77777777" w:rsidR="008C7D69" w:rsidRPr="001E3D58" w:rsidRDefault="008C7D69" w:rsidP="0076255A">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the expert is allocated to work 100% full time to the project, the expenditures of the organization for a sick-leave </w:t>
      </w:r>
      <w:r w:rsidR="008E0526" w:rsidRPr="001E3D58">
        <w:rPr>
          <w:rFonts w:ascii="Trebuchet MS" w:eastAsia="Trebuchet MS" w:hAnsi="Trebuchet MS" w:cs="Trebuchet MS"/>
          <w:sz w:val="22"/>
          <w:szCs w:val="22"/>
          <w:lang w:val="en-US"/>
        </w:rPr>
        <w:t xml:space="preserve">(only for expenditures borne and paid by the employer) </w:t>
      </w:r>
      <w:r w:rsidRPr="001E3D58">
        <w:rPr>
          <w:rFonts w:ascii="Trebuchet MS" w:eastAsia="Trebuchet MS" w:hAnsi="Trebuchet MS" w:cs="Trebuchet MS"/>
          <w:sz w:val="22"/>
          <w:szCs w:val="22"/>
          <w:lang w:val="en-US"/>
        </w:rPr>
        <w:t>will be considered eligible.</w:t>
      </w:r>
    </w:p>
    <w:p w14:paraId="57608EC8" w14:textId="77777777" w:rsidR="008C7D69" w:rsidRPr="001E3D58" w:rsidRDefault="008C7D69" w:rsidP="0076255A">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the expert is allocated to work 100% full time to the project, the expenditures for annual leave will be considered eligible when the duration of an employment document is within the duration of the project. </w:t>
      </w:r>
      <w:r w:rsidR="005219D7" w:rsidRPr="001E3D58">
        <w:rPr>
          <w:rFonts w:ascii="Trebuchet MS" w:eastAsia="Trebuchet MS" w:hAnsi="Trebuchet MS" w:cs="Trebuchet MS"/>
          <w:sz w:val="22"/>
          <w:szCs w:val="22"/>
          <w:lang w:val="en-US"/>
        </w:rPr>
        <w:t>For the Bulgarian beneficiaries t</w:t>
      </w:r>
      <w:r w:rsidRPr="001E3D58">
        <w:rPr>
          <w:rFonts w:ascii="Trebuchet MS" w:eastAsia="Trebuchet MS" w:hAnsi="Trebuchet MS" w:cs="Trebuchet MS"/>
          <w:sz w:val="22"/>
          <w:szCs w:val="22"/>
          <w:lang w:val="en-US"/>
        </w:rPr>
        <w:t xml:space="preserve">his also applies to the work contracts concluded under the provisions of art. 110 and art. 111 of the Labor Code and when they are 100% allocated to the project. </w:t>
      </w:r>
    </w:p>
    <w:p w14:paraId="2E526E57" w14:textId="77777777" w:rsidR="008E0526" w:rsidRPr="001E3D58" w:rsidRDefault="00AE42EE" w:rsidP="0076255A">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part-time assignment with fixed percetange of time worked per month, annual leave and sick leave shall be declared proportionall. </w:t>
      </w:r>
      <w:r w:rsidR="008C7D69" w:rsidRPr="001E3D58">
        <w:rPr>
          <w:rFonts w:ascii="Trebuchet MS" w:eastAsia="Trebuchet MS" w:hAnsi="Trebuchet MS" w:cs="Trebuchet MS"/>
          <w:sz w:val="22"/>
          <w:szCs w:val="22"/>
          <w:lang w:val="en-US"/>
        </w:rPr>
        <w:t xml:space="preserve">When the staff is allocated to work part-time </w:t>
      </w:r>
      <w:r w:rsidR="002F4812" w:rsidRPr="001E3D58">
        <w:rPr>
          <w:rFonts w:ascii="Trebuchet MS" w:eastAsia="Trebuchet MS" w:hAnsi="Trebuchet MS" w:cs="Trebuchet MS"/>
          <w:sz w:val="22"/>
          <w:szCs w:val="22"/>
          <w:lang w:val="en-US"/>
        </w:rPr>
        <w:t xml:space="preserve">with a flexible number of hours worked per month calculated with the monthly hourly rate </w:t>
      </w:r>
      <w:r w:rsidR="008C7D69" w:rsidRPr="001E3D58">
        <w:rPr>
          <w:rFonts w:ascii="Trebuchet MS" w:eastAsia="Trebuchet MS" w:hAnsi="Trebuchet MS" w:cs="Trebuchet MS"/>
          <w:sz w:val="22"/>
          <w:szCs w:val="22"/>
          <w:lang w:val="en-US"/>
        </w:rPr>
        <w:t xml:space="preserve">(based on a time registration document – Timesheet) the expenditures for annual leave and a sick-leave </w:t>
      </w:r>
      <w:r w:rsidR="007C5C15" w:rsidRPr="001E3D58">
        <w:rPr>
          <w:rFonts w:ascii="Trebuchet MS" w:eastAsia="Trebuchet MS" w:hAnsi="Trebuchet MS" w:cs="Trebuchet MS"/>
          <w:sz w:val="22"/>
          <w:szCs w:val="22"/>
          <w:lang w:val="en-US"/>
        </w:rPr>
        <w:t>would not be considered as</w:t>
      </w:r>
      <w:r w:rsidR="007C5C15" w:rsidRPr="001E3D58" w:rsidDel="007C5C15">
        <w:rPr>
          <w:rFonts w:ascii="Trebuchet MS" w:eastAsia="Trebuchet MS" w:hAnsi="Trebuchet MS" w:cs="Trebuchet MS"/>
          <w:sz w:val="22"/>
          <w:szCs w:val="22"/>
          <w:lang w:val="en-US"/>
        </w:rPr>
        <w:t xml:space="preserve"> </w:t>
      </w:r>
      <w:r w:rsidR="008C7D69" w:rsidRPr="001E3D58">
        <w:rPr>
          <w:rFonts w:ascii="Trebuchet MS" w:eastAsia="Trebuchet MS" w:hAnsi="Trebuchet MS" w:cs="Trebuchet MS"/>
          <w:sz w:val="22"/>
          <w:szCs w:val="22"/>
          <w:lang w:val="en-US"/>
        </w:rPr>
        <w:t>eligible</w:t>
      </w:r>
      <w:r w:rsidR="007C5C15" w:rsidRPr="001E3D58">
        <w:rPr>
          <w:rFonts w:ascii="Trebuchet MS" w:eastAsia="Trebuchet MS" w:hAnsi="Trebuchet MS" w:cs="Trebuchet MS"/>
          <w:sz w:val="22"/>
          <w:szCs w:val="22"/>
          <w:lang w:val="en-US"/>
        </w:rPr>
        <w:t xml:space="preserve"> staff costs</w:t>
      </w:r>
      <w:r w:rsidR="008C7D69" w:rsidRPr="001E3D58">
        <w:rPr>
          <w:rFonts w:ascii="Trebuchet MS" w:eastAsia="Trebuchet MS" w:hAnsi="Trebuchet MS" w:cs="Trebuchet MS"/>
          <w:sz w:val="22"/>
          <w:szCs w:val="22"/>
          <w:lang w:val="en-US"/>
        </w:rPr>
        <w:t xml:space="preserve"> under the Programme.</w:t>
      </w:r>
      <w:r w:rsidR="007C5C15" w:rsidRPr="001E3D58">
        <w:rPr>
          <w:rFonts w:ascii="Trebuchet MS" w:eastAsia="Trebuchet MS" w:hAnsi="Trebuchet MS" w:cs="Trebuchet MS"/>
          <w:sz w:val="22"/>
          <w:szCs w:val="22"/>
          <w:lang w:val="en-US"/>
        </w:rPr>
        <w:t xml:space="preserve"> </w:t>
      </w:r>
      <w:r w:rsidR="008E0526" w:rsidRPr="001E3D58">
        <w:rPr>
          <w:rFonts w:ascii="Trebuchet MS" w:eastAsia="Trebuchet MS" w:hAnsi="Trebuchet MS" w:cs="Trebuchet MS"/>
          <w:sz w:val="22"/>
          <w:szCs w:val="22"/>
          <w:lang w:val="en-US"/>
        </w:rPr>
        <w:t>In case of the latest documented annual gross employment cost, annual leave for instance is already included in the calculation of the hourly staff costs.</w:t>
      </w:r>
    </w:p>
    <w:p w14:paraId="2B5FD7B9"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Office and administrative expenditure</w:t>
      </w:r>
      <w:r w:rsidRPr="001E3D58">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 </w:t>
      </w:r>
    </w:p>
    <w:p w14:paraId="16E39F1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Still the national legislation into force must be respected. In case an alert for irregularity regarding these costs is submitted/detected, supporting documents which document that these expenditures has been incurred and paid (for staff costs: employment/work contract or an appointment decision/contract considered as an employment document, job description providing information </w:t>
      </w:r>
      <w:r w:rsidRPr="001E3D58">
        <w:rPr>
          <w:rFonts w:ascii="Trebuchet MS" w:eastAsia="Trebuchet MS" w:hAnsi="Trebuchet MS" w:cs="Trebuchet MS"/>
          <w:sz w:val="22"/>
          <w:szCs w:val="22"/>
          <w:lang w:val="en-US"/>
        </w:rPr>
        <w:lastRenderedPageBreak/>
        <w:t xml:space="preserve">on responsibilities related to the project, proof of payment of salaries and the employer’s contribution etc.; for office and administration: contracts, invoices, proof of payment etc.) </w:t>
      </w:r>
      <w:r w:rsidRPr="001E3D58">
        <w:rPr>
          <w:rFonts w:ascii="Trebuchet MS" w:eastAsia="Trebuchet MS" w:hAnsi="Trebuchet MS" w:cs="Trebuchet MS"/>
          <w:sz w:val="22"/>
          <w:szCs w:val="22"/>
          <w:u w:val="single"/>
          <w:lang w:val="en-US"/>
        </w:rPr>
        <w:t>may be requested for control purposes and financial corrections applied, if the case.</w:t>
      </w:r>
    </w:p>
    <w:p w14:paraId="3559EDE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i/>
          <w:sz w:val="22"/>
          <w:szCs w:val="22"/>
          <w:lang w:val="en-US"/>
        </w:rPr>
        <w:t>Travel and accommodation</w:t>
      </w:r>
      <w:r w:rsidRPr="001E3D58">
        <w:rPr>
          <w:rFonts w:ascii="Trebuchet MS" w:eastAsia="Trebuchet MS" w:hAnsi="Trebuchet MS" w:cs="Trebuchet MS"/>
          <w:b/>
          <w:sz w:val="22"/>
          <w:szCs w:val="22"/>
          <w:lang w:val="en-US"/>
        </w:rPr>
        <w:t xml:space="preserve"> costs - the following main documents must be available for control purposes:</w:t>
      </w:r>
    </w:p>
    <w:p w14:paraId="56085629"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Employment contract/appointment decision for the project (administrative order determining staff members and their tasks in the project);</w:t>
      </w:r>
    </w:p>
    <w:p w14:paraId="18DE5949"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Agenda or similar of the meeting/seminar/conference;</w:t>
      </w:r>
    </w:p>
    <w:p w14:paraId="2513F8B3"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Attendance list;</w:t>
      </w:r>
    </w:p>
    <w:p w14:paraId="0A38A0D4"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Travel orders;</w:t>
      </w:r>
    </w:p>
    <w:p w14:paraId="397EA887"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Transport costs (calculated according to the national legislation / programme rules);</w:t>
      </w:r>
    </w:p>
    <w:p w14:paraId="4B140FC5"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Paid invoices (e.g. hotel bills, travel tickets);</w:t>
      </w:r>
    </w:p>
    <w:p w14:paraId="5BADD267"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Daily allowance claims;</w:t>
      </w:r>
    </w:p>
    <w:p w14:paraId="366DB174"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Minutes of meeting / photos / attendance lists / presentation materials;</w:t>
      </w:r>
    </w:p>
    <w:p w14:paraId="293D8888"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Mission report sight by the traveling person</w:t>
      </w:r>
    </w:p>
    <w:p w14:paraId="38AB97A2"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Proof of payment.</w:t>
      </w:r>
    </w:p>
    <w:p w14:paraId="29E4ED9B"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External expertise and services costs</w:t>
      </w:r>
      <w:r w:rsidRPr="001E3D58">
        <w:rPr>
          <w:rFonts w:ascii="Trebuchet MS" w:eastAsia="Trebuchet MS" w:hAnsi="Trebuchet MS" w:cs="Trebuchet MS"/>
          <w:b/>
          <w:sz w:val="22"/>
          <w:szCs w:val="22"/>
          <w:lang w:val="en-US"/>
        </w:rPr>
        <w:t xml:space="preserve"> - the following main documents must be available for control purposes:</w:t>
      </w:r>
    </w:p>
    <w:p w14:paraId="4E7C1F49"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Evidence of the selection process, in line with the applicable procurement rules or national / EU / other public procurement rules depending on the amount contracted and the type of beneficiary;</w:t>
      </w:r>
    </w:p>
    <w:p w14:paraId="0AC91468"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contract or a written agreement laying down the services to be provided with a clear reference to the project. For experts paid on the basis of a daily fee, the daily rate together with the number of days contracted and the total amount of the contract must be provided. Any changes to the contract must comply with the public procurement rules and must be documented;</w:t>
      </w:r>
    </w:p>
    <w:p w14:paraId="5F2087EF"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 invoice or a request for reimbursement providing all relevant information in line with the applicable accountancy rules;</w:t>
      </w:r>
    </w:p>
    <w:p w14:paraId="7E0BD7D4"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Outputs of the work of external experts or service deliverables, with the beneficiary’s proof of acceptance;</w:t>
      </w:r>
    </w:p>
    <w:p w14:paraId="2763D175"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Invoice(s) and proof of payment.</w:t>
      </w:r>
    </w:p>
    <w:p w14:paraId="3B674FA5"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lastRenderedPageBreak/>
        <w:t>Equipment expenditure</w:t>
      </w:r>
      <w:r w:rsidRPr="001E3D58">
        <w:rPr>
          <w:rFonts w:ascii="Trebuchet MS" w:eastAsia="Trebuchet MS" w:hAnsi="Trebuchet MS" w:cs="Trebuchet MS"/>
          <w:b/>
          <w:sz w:val="22"/>
          <w:szCs w:val="22"/>
          <w:lang w:val="en-US"/>
        </w:rPr>
        <w:t xml:space="preserve"> - the following main documents must be available for control purposes:</w:t>
      </w:r>
    </w:p>
    <w:p w14:paraId="05673421"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Evidence of the procurement process (announcement, selection, award, etc.) in line with the applicable national procurement rules or the national/ EU / other public procurement rules depending on the amount contracted and the type of beneficiary;</w:t>
      </w:r>
    </w:p>
    <w:p w14:paraId="63477887"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laying down the equipment to be provided, with clear reference to the project and the programme;</w:t>
      </w:r>
    </w:p>
    <w:p w14:paraId="47E7C921"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Invoice(s) (or a supporting document having equivalent probative value to invoices) providing all relevant information in line with the applicable accountancy rules;</w:t>
      </w:r>
    </w:p>
    <w:p w14:paraId="221BDB05"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Acceptance protocols;</w:t>
      </w:r>
    </w:p>
    <w:p w14:paraId="21AE151A"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Proof of payment.</w:t>
      </w:r>
    </w:p>
    <w:p w14:paraId="2E6C4875"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Infrastructure and works</w:t>
      </w:r>
      <w:r w:rsidRPr="001E3D58">
        <w:rPr>
          <w:rFonts w:ascii="Trebuchet MS" w:eastAsia="Trebuchet MS" w:hAnsi="Trebuchet MS" w:cs="Trebuchet MS"/>
          <w:b/>
          <w:sz w:val="22"/>
          <w:szCs w:val="22"/>
          <w:lang w:val="en-US"/>
        </w:rPr>
        <w:t xml:space="preserve"> - the following main documents must be available for control purposes:</w:t>
      </w:r>
    </w:p>
    <w:p w14:paraId="0B248B52"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Evidence of the procurement process (announcement, selection, award, etc.) in line with the applicable national procurement rules or the national/ EU / other public procurement rules depending on the amount contracted and the type of beneficiary;</w:t>
      </w:r>
    </w:p>
    <w:p w14:paraId="140181F6"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Contract laying down the works/infrastructure to be provided, with clear reference to the project and the programme; </w:t>
      </w:r>
    </w:p>
    <w:p w14:paraId="18E3848D"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Invoice(s) providing all relevant information in line with the applicable accountancy rules;</w:t>
      </w:r>
    </w:p>
    <w:p w14:paraId="6B60C1F4"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documents related to the works carried out;</w:t>
      </w:r>
    </w:p>
    <w:p w14:paraId="79FD9856"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Proof of payment.</w:t>
      </w:r>
    </w:p>
    <w:p w14:paraId="10CA0E43"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Additional information for carrying out the verifications in case of infrastructure and works </w:t>
      </w:r>
    </w:p>
    <w:p w14:paraId="3291CCE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carrying out the on-the-spot, the controller shall request from the responsible beneficiary the technical documentation and cost-estimations. Project beneficiary shall confirm that it is the identical documentation to the one that has been submitted as a part of project application form/ latest approved application form. The controller is obliged to check whether implemented infrastructure / works are in compliance with application form/last approved application form, technical documentation and cost-estimations for planned infrastructure/works. If during the verification, controller identifies that beneficiary has implemented works that were not planned in the latest approved application form, technical documentation as part of the project application and there is no confirmation for MA or Monitoring Committee approval of additional works, the controller cannot approve related costs as eligible costs.</w:t>
      </w:r>
    </w:p>
    <w:p w14:paraId="1E6F567F" w14:textId="77777777" w:rsidR="000576DF" w:rsidRPr="001E3D58" w:rsidRDefault="00123C52">
      <w:pPr>
        <w:spacing w:before="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lastRenderedPageBreak/>
        <w:t>Please note that the list above is not exhaustive. The Lead Beneficiary or Project Beneficiary shall provide in eMS system all the documents and information required by the controllers in accordance with the provisions of the subsidy contract and ROBG eMS guidance for reporting.</w:t>
      </w:r>
    </w:p>
    <w:p w14:paraId="30561B08" w14:textId="77777777" w:rsidR="000576DF" w:rsidRPr="001E3D58" w:rsidRDefault="00123C52">
      <w:pPr>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Also, the controllers will have to check the compliance of the prices with the Ceilings for expenditure in force at the moment of the validation (Annex C</w:t>
      </w:r>
      <w:r w:rsidR="00EB7380" w:rsidRPr="001E3D58">
        <w:rPr>
          <w:rFonts w:ascii="Trebuchet MS" w:eastAsia="Trebuchet MS" w:hAnsi="Trebuchet MS" w:cs="Trebuchet MS"/>
          <w:b/>
          <w:i/>
          <w:sz w:val="22"/>
          <w:szCs w:val="22"/>
          <w:lang w:val="en-US"/>
        </w:rPr>
        <w:t>/D</w:t>
      </w:r>
      <w:r w:rsidRPr="001E3D58">
        <w:rPr>
          <w:rFonts w:ascii="Trebuchet MS" w:eastAsia="Trebuchet MS" w:hAnsi="Trebuchet MS" w:cs="Trebuchet MS"/>
          <w:b/>
          <w:i/>
          <w:sz w:val="22"/>
          <w:szCs w:val="22"/>
          <w:lang w:val="en-US"/>
        </w:rPr>
        <w:t xml:space="preserve"> to the Applicant’s Guide, the prices being calculated without VAT).</w:t>
      </w:r>
    </w:p>
    <w:p w14:paraId="7257D406" w14:textId="77777777" w:rsidR="000576DF" w:rsidRPr="001E3D58" w:rsidRDefault="00123C52">
      <w:pP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should be stressed that for each first level control request, the annexes below must be filled in and submitted:</w:t>
      </w:r>
    </w:p>
    <w:p w14:paraId="2E6DED61" w14:textId="77777777" w:rsidR="000576DF" w:rsidRPr="001E3D58" w:rsidRDefault="00123C52">
      <w:pPr>
        <w:numPr>
          <w:ilvl w:val="0"/>
          <w:numId w:val="33"/>
        </w:numPr>
        <w:shd w:val="clear" w:color="auto" w:fill="FFC000"/>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 xml:space="preserve">Annex 12.1 – (Public) Procurement Report; </w:t>
      </w:r>
    </w:p>
    <w:p w14:paraId="4A387E2D" w14:textId="77777777" w:rsidR="000576DF" w:rsidRPr="00730E79" w:rsidRDefault="00123C52">
      <w:pPr>
        <w:numPr>
          <w:ilvl w:val="0"/>
          <w:numId w:val="33"/>
        </w:numPr>
        <w:shd w:val="clear" w:color="auto" w:fill="FFC000"/>
        <w:spacing w:before="120" w:line="360" w:lineRule="auto"/>
        <w:ind w:hanging="360"/>
        <w:jc w:val="both"/>
        <w:rPr>
          <w:i/>
          <w:sz w:val="22"/>
          <w:szCs w:val="22"/>
          <w:lang w:val="en-US"/>
        </w:rPr>
      </w:pPr>
      <w:r w:rsidRPr="0076588F">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2</w:t>
      </w:r>
      <w:r w:rsidRPr="0076588F">
        <w:rPr>
          <w:rFonts w:ascii="Trebuchet MS" w:eastAsia="Trebuchet MS" w:hAnsi="Trebuchet MS" w:cs="Trebuchet MS"/>
          <w:i/>
          <w:sz w:val="22"/>
          <w:szCs w:val="22"/>
          <w:lang w:val="en-US"/>
        </w:rPr>
        <w:t xml:space="preserve"> – List of expenditure (</w:t>
      </w:r>
      <w:r w:rsidR="00442C27" w:rsidRPr="0076588F">
        <w:rPr>
          <w:rFonts w:ascii="Trebuchet MS" w:eastAsia="Trebuchet MS" w:hAnsi="Trebuchet MS" w:cs="Trebuchet MS"/>
          <w:i/>
          <w:sz w:val="22"/>
          <w:szCs w:val="22"/>
          <w:lang w:val="en-US"/>
        </w:rPr>
        <w:t xml:space="preserve"> automatically generated by the eMS system</w:t>
      </w:r>
      <w:r w:rsidRPr="00B03F98">
        <w:rPr>
          <w:rFonts w:ascii="Trebuchet MS" w:eastAsia="Trebuchet MS" w:hAnsi="Trebuchet MS" w:cs="Trebuchet MS"/>
          <w:i/>
          <w:sz w:val="22"/>
          <w:szCs w:val="22"/>
          <w:lang w:val="en-US"/>
        </w:rPr>
        <w:t>);</w:t>
      </w:r>
    </w:p>
    <w:p w14:paraId="744D5950" w14:textId="77777777" w:rsidR="000576DF" w:rsidRPr="001F5190" w:rsidRDefault="00123C52">
      <w:pPr>
        <w:numPr>
          <w:ilvl w:val="0"/>
          <w:numId w:val="33"/>
        </w:numPr>
        <w:shd w:val="clear" w:color="auto" w:fill="FFC000"/>
        <w:spacing w:before="120" w:line="360" w:lineRule="auto"/>
        <w:ind w:hanging="360"/>
        <w:jc w:val="both"/>
        <w:rPr>
          <w:i/>
          <w:sz w:val="22"/>
          <w:szCs w:val="22"/>
          <w:lang w:val="en-US"/>
        </w:rPr>
      </w:pPr>
      <w:r w:rsidRPr="00730E79">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3</w:t>
      </w:r>
      <w:r w:rsidRPr="00730E79">
        <w:rPr>
          <w:rFonts w:ascii="Trebuchet MS" w:eastAsia="Trebuchet MS" w:hAnsi="Trebuchet MS" w:cs="Trebuchet MS"/>
          <w:i/>
          <w:sz w:val="22"/>
          <w:szCs w:val="22"/>
          <w:lang w:val="en-US"/>
        </w:rPr>
        <w:t xml:space="preserve"> - Declaration on own responsibility regarding the VAT request</w:t>
      </w:r>
      <w:r w:rsidR="00AA5CB4" w:rsidRPr="001E3D58">
        <w:rPr>
          <w:rStyle w:val="FootnoteReference"/>
          <w:rFonts w:ascii="Trebuchet MS" w:eastAsia="Trebuchet MS" w:hAnsi="Trebuchet MS" w:cs="Trebuchet MS"/>
          <w:i/>
          <w:sz w:val="22"/>
          <w:szCs w:val="22"/>
          <w:lang w:val="en-US"/>
        </w:rPr>
        <w:footnoteReference w:id="6"/>
      </w:r>
      <w:r w:rsidR="00AA5CB4" w:rsidRPr="001E3D58">
        <w:rPr>
          <w:rFonts w:ascii="Trebuchet MS" w:eastAsia="Trebuchet MS" w:hAnsi="Trebuchet MS" w:cs="Trebuchet MS"/>
          <w:i/>
          <w:sz w:val="22"/>
          <w:szCs w:val="22"/>
          <w:lang w:val="en-US"/>
        </w:rPr>
        <w:t xml:space="preserve"> </w:t>
      </w:r>
      <w:r w:rsidRPr="001F5190">
        <w:rPr>
          <w:rFonts w:ascii="Trebuchet MS" w:eastAsia="Trebuchet MS" w:hAnsi="Trebuchet MS" w:cs="Trebuchet MS"/>
          <w:i/>
          <w:sz w:val="22"/>
          <w:szCs w:val="22"/>
          <w:lang w:val="en-US"/>
        </w:rPr>
        <w:t>;</w:t>
      </w:r>
    </w:p>
    <w:p w14:paraId="56685184" w14:textId="77777777" w:rsidR="000576DF" w:rsidRPr="001E3D58" w:rsidRDefault="00123C52">
      <w:pPr>
        <w:numPr>
          <w:ilvl w:val="0"/>
          <w:numId w:val="33"/>
        </w:numPr>
        <w:shd w:val="clear" w:color="auto" w:fill="FFC000"/>
        <w:spacing w:before="120" w:line="360" w:lineRule="auto"/>
        <w:ind w:hanging="360"/>
        <w:jc w:val="both"/>
        <w:rPr>
          <w:i/>
          <w:sz w:val="22"/>
          <w:szCs w:val="22"/>
          <w:lang w:val="en-US"/>
        </w:rPr>
      </w:pPr>
      <w:r w:rsidRPr="0076588F">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4</w:t>
      </w:r>
      <w:r w:rsidRPr="0076588F">
        <w:rPr>
          <w:rFonts w:ascii="Trebuchet MS" w:eastAsia="Trebuchet MS" w:hAnsi="Trebuchet MS" w:cs="Trebuchet MS"/>
          <w:i/>
          <w:sz w:val="22"/>
          <w:szCs w:val="22"/>
          <w:lang w:val="en-US"/>
        </w:rPr>
        <w:t xml:space="preserve"> - Declaration on own responsibility regarding the state aid;</w:t>
      </w:r>
    </w:p>
    <w:p w14:paraId="7B0C0DBD" w14:textId="77777777" w:rsidR="000576DF" w:rsidRPr="0076588F" w:rsidRDefault="00123C52">
      <w:pPr>
        <w:numPr>
          <w:ilvl w:val="0"/>
          <w:numId w:val="33"/>
        </w:numPr>
        <w:shd w:val="clear" w:color="auto" w:fill="FFC000"/>
        <w:spacing w:before="120" w:line="360" w:lineRule="auto"/>
        <w:ind w:hanging="360"/>
        <w:jc w:val="both"/>
        <w:rPr>
          <w:i/>
          <w:sz w:val="22"/>
          <w:szCs w:val="22"/>
          <w:lang w:val="en-US"/>
        </w:rPr>
      </w:pPr>
      <w:bookmarkStart w:id="25" w:name="_4i7ojhp" w:colFirst="0" w:colLast="0"/>
      <w:bookmarkEnd w:id="25"/>
      <w:r w:rsidRPr="0076588F">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5</w:t>
      </w:r>
      <w:r w:rsidRPr="0076588F">
        <w:rPr>
          <w:rFonts w:ascii="Trebuchet MS" w:eastAsia="Trebuchet MS" w:hAnsi="Trebuchet MS" w:cs="Trebuchet MS"/>
          <w:i/>
          <w:sz w:val="22"/>
          <w:szCs w:val="22"/>
          <w:lang w:val="en-US"/>
        </w:rPr>
        <w:t xml:space="preserve"> – Partner report </w:t>
      </w:r>
    </w:p>
    <w:p w14:paraId="1878153B" w14:textId="77777777" w:rsidR="000576DF" w:rsidRPr="00730E79" w:rsidRDefault="000576DF">
      <w:pPr>
        <w:tabs>
          <w:tab w:val="left" w:pos="-1440"/>
          <w:tab w:val="left" w:pos="-720"/>
          <w:tab w:val="left" w:pos="0"/>
        </w:tabs>
        <w:spacing w:before="120" w:line="360" w:lineRule="auto"/>
        <w:jc w:val="both"/>
        <w:rPr>
          <w:rFonts w:ascii="Trebuchet MS" w:eastAsia="Trebuchet MS" w:hAnsi="Trebuchet MS" w:cs="Trebuchet MS"/>
          <w:sz w:val="28"/>
          <w:szCs w:val="28"/>
          <w:lang w:val="en-US"/>
        </w:rPr>
      </w:pPr>
    </w:p>
    <w:p w14:paraId="51D33ECA" w14:textId="77777777" w:rsidR="009D564A" w:rsidRDefault="009D564A">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301CBABA" w14:textId="77777777" w:rsidR="000576DF" w:rsidRPr="00730E79"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730E79">
        <w:rPr>
          <w:rFonts w:ascii="Trebuchet MS" w:eastAsia="Trebuchet MS" w:hAnsi="Trebuchet MS" w:cs="Trebuchet MS"/>
          <w:sz w:val="28"/>
          <w:szCs w:val="28"/>
          <w:lang w:val="en-US"/>
        </w:rPr>
        <w:lastRenderedPageBreak/>
        <w:t>1</w:t>
      </w:r>
      <w:r w:rsidR="00B022DA">
        <w:rPr>
          <w:rFonts w:ascii="Trebuchet MS" w:eastAsia="Trebuchet MS" w:hAnsi="Trebuchet MS" w:cs="Trebuchet MS"/>
          <w:sz w:val="28"/>
          <w:szCs w:val="28"/>
          <w:lang w:val="en-US"/>
        </w:rPr>
        <w:t>4</w:t>
      </w:r>
      <w:r w:rsidRPr="00730E79">
        <w:rPr>
          <w:rFonts w:ascii="Trebuchet MS" w:eastAsia="Trebuchet MS" w:hAnsi="Trebuchet MS" w:cs="Trebuchet MS"/>
          <w:sz w:val="28"/>
          <w:szCs w:val="28"/>
          <w:lang w:val="en-US"/>
        </w:rPr>
        <w:t>. FLC control</w:t>
      </w:r>
    </w:p>
    <w:p w14:paraId="5934484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first level control procedure can be detailed as follows:</w:t>
      </w:r>
    </w:p>
    <w:p w14:paraId="45C5123F" w14:textId="77777777" w:rsidR="000576DF" w:rsidRPr="001F5190"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1 -</w:t>
      </w:r>
      <w:r w:rsidRPr="001E3D58">
        <w:rPr>
          <w:rFonts w:ascii="Trebuchet MS" w:eastAsia="Trebuchet MS" w:hAnsi="Trebuchet MS" w:cs="Trebuchet MS"/>
          <w:sz w:val="22"/>
          <w:szCs w:val="22"/>
          <w:lang w:val="en-US"/>
        </w:rPr>
        <w:t xml:space="preserve"> Each beneficiary (including the Lead beneficiary) has the obligation to ensure that its expenditures are checked and validated by a controller from the state on whose territory it is located (except the case of the joint (public) procurement for which the verification is carried out in respect of the entire procedure), before the </w:t>
      </w:r>
      <w:r w:rsidR="00A20A15" w:rsidRPr="00BC07B8">
        <w:rPr>
          <w:rFonts w:ascii="Trebuchet MS" w:eastAsia="Trebuchet MS" w:hAnsi="Trebuchet MS" w:cs="Trebuchet MS"/>
          <w:sz w:val="22"/>
          <w:szCs w:val="22"/>
          <w:lang w:val="en-US"/>
        </w:rPr>
        <w:t xml:space="preserve">project report (including </w:t>
      </w:r>
      <w:r w:rsidRPr="001E3D58">
        <w:rPr>
          <w:rFonts w:ascii="Trebuchet MS" w:eastAsia="Trebuchet MS" w:hAnsi="Trebuchet MS" w:cs="Trebuchet MS"/>
          <w:sz w:val="22"/>
          <w:szCs w:val="22"/>
          <w:lang w:val="en-US"/>
        </w:rPr>
        <w:t>reimbursement</w:t>
      </w:r>
      <w:r w:rsidR="00A20A15" w:rsidRPr="001F5190">
        <w:rPr>
          <w:rFonts w:ascii="Trebuchet MS" w:eastAsia="Trebuchet MS" w:hAnsi="Trebuchet MS" w:cs="Trebuchet MS"/>
          <w:sz w:val="22"/>
          <w:szCs w:val="22"/>
          <w:lang w:val="en-US"/>
        </w:rPr>
        <w:t xml:space="preserve">s </w:t>
      </w:r>
      <w:r w:rsidR="00A20A15" w:rsidRPr="00BC07B8">
        <w:rPr>
          <w:rFonts w:ascii="Trebuchet MS" w:eastAsia="Trebuchet MS" w:hAnsi="Trebuchet MS" w:cs="Trebuchet MS"/>
          <w:sz w:val="22"/>
          <w:szCs w:val="22"/>
          <w:lang w:val="en-US"/>
        </w:rPr>
        <w:t>claimed)</w:t>
      </w:r>
      <w:r w:rsidR="00192FDB" w:rsidRPr="00BC07B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is submitted.</w:t>
      </w:r>
    </w:p>
    <w:p w14:paraId="3459E7E9" w14:textId="77777777" w:rsidR="000576DF" w:rsidRPr="00754C23"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Therefore, each project beneficiary completes and submits by eMS</w:t>
      </w:r>
      <w:r w:rsidR="00192FDB" w:rsidRPr="00B03F98">
        <w:rPr>
          <w:rFonts w:ascii="Trebuchet MS" w:eastAsia="Trebuchet MS" w:hAnsi="Trebuchet MS" w:cs="Trebuchet MS"/>
          <w:sz w:val="22"/>
          <w:szCs w:val="22"/>
          <w:lang w:val="en-US"/>
        </w:rPr>
        <w:t xml:space="preserve"> </w:t>
      </w:r>
      <w:r w:rsidRPr="00730E79">
        <w:rPr>
          <w:rFonts w:ascii="Trebuchet MS" w:eastAsia="Trebuchet MS" w:hAnsi="Trebuchet MS" w:cs="Trebuchet MS"/>
          <w:sz w:val="22"/>
          <w:szCs w:val="22"/>
          <w:lang w:val="en-US"/>
        </w:rPr>
        <w:t xml:space="preserve">system </w:t>
      </w:r>
      <w:r w:rsidR="00FD5C7E">
        <w:rPr>
          <w:rFonts w:ascii="Trebuchet MS" w:eastAsia="Trebuchet MS" w:hAnsi="Trebuchet MS" w:cs="Trebuchet MS"/>
          <w:sz w:val="22"/>
          <w:szCs w:val="22"/>
          <w:lang w:val="en-US"/>
        </w:rPr>
        <w:t>the documents required by this Manual, respecting the requirements of the e-MS Guidance reporting Manual</w:t>
      </w:r>
      <w:r w:rsidR="00E65CE9">
        <w:rPr>
          <w:rFonts w:ascii="Trebuchet MS" w:eastAsia="Trebuchet MS" w:hAnsi="Trebuchet MS" w:cs="Trebuchet MS"/>
          <w:sz w:val="22"/>
          <w:szCs w:val="22"/>
          <w:lang w:val="en-US"/>
        </w:rPr>
        <w:t>.</w:t>
      </w:r>
      <w:r w:rsidR="00FD5C7E">
        <w:rPr>
          <w:rFonts w:ascii="Trebuchet MS" w:eastAsia="Trebuchet MS" w:hAnsi="Trebuchet MS" w:cs="Trebuchet MS"/>
          <w:sz w:val="22"/>
          <w:szCs w:val="22"/>
          <w:lang w:val="en-US"/>
        </w:rPr>
        <w:t xml:space="preserve"> </w:t>
      </w:r>
    </w:p>
    <w:p w14:paraId="78229422"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2 -</w:t>
      </w:r>
      <w:r w:rsidRPr="001E3D58">
        <w:rPr>
          <w:rFonts w:ascii="Trebuchet MS" w:eastAsia="Trebuchet MS" w:hAnsi="Trebuchet MS" w:cs="Trebuchet MS"/>
          <w:sz w:val="22"/>
          <w:szCs w:val="22"/>
          <w:lang w:val="en-US"/>
        </w:rPr>
        <w:t xml:space="preserve"> After receiving the first level control request</w:t>
      </w:r>
      <w:r w:rsidR="00CA6B7D" w:rsidRPr="001E3D58">
        <w:rPr>
          <w:rFonts w:ascii="Trebuchet MS" w:eastAsia="Trebuchet MS" w:hAnsi="Trebuchet MS" w:cs="Trebuchet MS"/>
          <w:sz w:val="22"/>
          <w:szCs w:val="22"/>
          <w:lang w:val="en-US"/>
        </w:rPr>
        <w:t>/</w:t>
      </w:r>
      <w:r w:rsidR="005767EB" w:rsidRPr="001E3D58">
        <w:rPr>
          <w:rFonts w:ascii="Trebuchet MS" w:eastAsia="Trebuchet MS" w:hAnsi="Trebuchet MS" w:cs="Trebuchet MS"/>
          <w:sz w:val="22"/>
          <w:szCs w:val="22"/>
          <w:lang w:val="en-US"/>
        </w:rPr>
        <w:t>partner report,</w:t>
      </w:r>
      <w:r w:rsidRPr="001E3D58">
        <w:rPr>
          <w:rFonts w:ascii="Trebuchet MS" w:eastAsia="Trebuchet MS" w:hAnsi="Trebuchet MS" w:cs="Trebuchet MS"/>
          <w:sz w:val="22"/>
          <w:szCs w:val="22"/>
          <w:lang w:val="en-US"/>
        </w:rPr>
        <w:t xml:space="preserve"> the </w:t>
      </w:r>
      <w:r w:rsidR="00977128" w:rsidRPr="001E3D58">
        <w:rPr>
          <w:rFonts w:ascii="Trebuchet MS" w:eastAsia="Trebuchet MS" w:hAnsi="Trebuchet MS" w:cs="Trebuchet MS"/>
          <w:sz w:val="22"/>
          <w:szCs w:val="22"/>
          <w:lang w:val="en-US"/>
        </w:rPr>
        <w:t xml:space="preserve">NA/ROC Calarasi </w:t>
      </w:r>
      <w:r w:rsidRPr="001E3D58">
        <w:rPr>
          <w:rFonts w:ascii="Trebuchet MS" w:eastAsia="Trebuchet MS" w:hAnsi="Trebuchet MS" w:cs="Trebuchet MS"/>
          <w:sz w:val="22"/>
          <w:szCs w:val="22"/>
          <w:lang w:val="en-US"/>
        </w:rPr>
        <w:t>designates the first level controller for th</w:t>
      </w:r>
      <w:r w:rsidR="00EF766E">
        <w:rPr>
          <w:rFonts w:ascii="Trebuchet MS" w:eastAsia="Trebuchet MS" w:hAnsi="Trebuchet MS" w:cs="Trebuchet MS"/>
          <w:sz w:val="22"/>
          <w:szCs w:val="22"/>
          <w:lang w:val="en-US"/>
        </w:rPr>
        <w:t>at particular</w:t>
      </w:r>
      <w:r w:rsidRPr="001E3D58">
        <w:rPr>
          <w:rFonts w:ascii="Trebuchet MS" w:eastAsia="Trebuchet MS" w:hAnsi="Trebuchet MS" w:cs="Trebuchet MS"/>
          <w:sz w:val="22"/>
          <w:szCs w:val="22"/>
          <w:lang w:val="en-US"/>
        </w:rPr>
        <w:t xml:space="preserve"> project beneficiary. </w:t>
      </w:r>
    </w:p>
    <w:p w14:paraId="6199C8EC" w14:textId="77777777" w:rsidR="000576DF" w:rsidRPr="00730E79"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3 -</w:t>
      </w:r>
      <w:r w:rsidRPr="001E3D58">
        <w:rPr>
          <w:rFonts w:ascii="Trebuchet MS" w:eastAsia="Trebuchet MS" w:hAnsi="Trebuchet MS" w:cs="Trebuchet MS"/>
          <w:sz w:val="22"/>
          <w:szCs w:val="22"/>
          <w:lang w:val="en-US"/>
        </w:rPr>
        <w:t xml:space="preserve"> Within maximum of 30 working days from the date of receiving of the </w:t>
      </w:r>
      <w:r w:rsidR="00722574" w:rsidRPr="001E3D58">
        <w:rPr>
          <w:rFonts w:ascii="Trebuchet MS" w:eastAsia="Trebuchet MS" w:hAnsi="Trebuchet MS" w:cs="Trebuchet MS"/>
          <w:sz w:val="22"/>
          <w:szCs w:val="22"/>
          <w:lang w:val="en-US"/>
        </w:rPr>
        <w:t>request/</w:t>
      </w:r>
      <w:r w:rsidR="005767EB" w:rsidRPr="001E3D58">
        <w:rPr>
          <w:rFonts w:ascii="Trebuchet MS" w:eastAsia="Trebuchet MS" w:hAnsi="Trebuchet MS" w:cs="Trebuchet MS"/>
          <w:sz w:val="22"/>
          <w:szCs w:val="22"/>
          <w:lang w:val="en-US"/>
        </w:rPr>
        <w:t>partner report</w:t>
      </w:r>
      <w:r w:rsidRPr="001E3D58">
        <w:rPr>
          <w:rFonts w:ascii="Trebuchet MS" w:eastAsia="Trebuchet MS" w:hAnsi="Trebuchet MS" w:cs="Trebuchet MS"/>
          <w:sz w:val="22"/>
          <w:szCs w:val="22"/>
          <w:lang w:val="en-US"/>
        </w:rPr>
        <w:t>, the designated controller verifies the expenditures requested by the project beneficiaries, in order to determine the eligible expenditures. This deadline is suspended in case requests for clarification are submitted to the beneficiaries. The controllers verify 100% of the expenditures incurred and paid</w:t>
      </w:r>
      <w:r w:rsidR="00270F95" w:rsidRPr="001E3D58">
        <w:rPr>
          <w:rFonts w:ascii="Trebuchet MS" w:eastAsia="Trebuchet MS" w:hAnsi="Trebuchet MS" w:cs="Trebuchet MS"/>
          <w:sz w:val="22"/>
          <w:szCs w:val="22"/>
          <w:lang w:val="en-US"/>
        </w:rPr>
        <w:t xml:space="preserve"> </w:t>
      </w:r>
      <w:r w:rsidR="006C665B" w:rsidRPr="001E3D58">
        <w:rPr>
          <w:rFonts w:ascii="Trebuchet MS" w:eastAsia="Trebuchet MS" w:hAnsi="Trebuchet MS" w:cs="Trebuchet MS"/>
          <w:sz w:val="22"/>
          <w:szCs w:val="22"/>
          <w:lang w:val="en-US"/>
        </w:rPr>
        <w:t>until the end of the reporting period</w:t>
      </w:r>
      <w:r w:rsidRPr="0076588F">
        <w:rPr>
          <w:rFonts w:ascii="Trebuchet MS" w:eastAsia="Trebuchet MS" w:hAnsi="Trebuchet MS" w:cs="Trebuchet MS"/>
          <w:sz w:val="22"/>
          <w:szCs w:val="22"/>
          <w:lang w:val="en-US"/>
        </w:rPr>
        <w:t xml:space="preserve">, on the basis of </w:t>
      </w:r>
      <w:r w:rsidR="00EF766E">
        <w:rPr>
          <w:rFonts w:ascii="Trebuchet MS" w:eastAsia="Trebuchet MS" w:hAnsi="Trebuchet MS" w:cs="Trebuchet MS"/>
          <w:sz w:val="22"/>
          <w:szCs w:val="22"/>
          <w:lang w:val="en-US"/>
        </w:rPr>
        <w:t xml:space="preserve">the </w:t>
      </w:r>
      <w:r w:rsidRPr="0076588F">
        <w:rPr>
          <w:rFonts w:ascii="Trebuchet MS" w:eastAsia="Trebuchet MS" w:hAnsi="Trebuchet MS" w:cs="Trebuchet MS"/>
          <w:sz w:val="22"/>
          <w:szCs w:val="22"/>
          <w:lang w:val="en-US"/>
        </w:rPr>
        <w:t xml:space="preserve">supporting documents </w:t>
      </w:r>
      <w:r w:rsidR="00EF766E">
        <w:rPr>
          <w:rFonts w:ascii="Trebuchet MS" w:eastAsia="Trebuchet MS" w:hAnsi="Trebuchet MS" w:cs="Trebuchet MS"/>
          <w:sz w:val="22"/>
          <w:szCs w:val="22"/>
          <w:lang w:val="en-US"/>
        </w:rPr>
        <w:t>attached / uploaded in the e-MS by the partner</w:t>
      </w:r>
      <w:r w:rsidRPr="00730E79">
        <w:rPr>
          <w:rFonts w:ascii="Trebuchet MS" w:eastAsia="Trebuchet MS" w:hAnsi="Trebuchet MS" w:cs="Trebuchet MS"/>
          <w:sz w:val="22"/>
          <w:szCs w:val="22"/>
          <w:lang w:val="en-US"/>
        </w:rPr>
        <w:t xml:space="preserve">. </w:t>
      </w:r>
    </w:p>
    <w:p w14:paraId="63BDE737" w14:textId="77777777" w:rsidR="00DD1269" w:rsidRPr="001E3D58" w:rsidRDefault="00DD1269">
      <w:pPr>
        <w:spacing w:before="12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NB: Expenditures eith</w:t>
      </w:r>
      <w:r w:rsidRPr="001E3D58">
        <w:rPr>
          <w:rFonts w:ascii="Trebuchet MS" w:eastAsia="Trebuchet MS" w:hAnsi="Trebuchet MS" w:cs="Trebuchet MS"/>
          <w:b/>
          <w:sz w:val="22"/>
          <w:szCs w:val="22"/>
          <w:lang w:val="en-US"/>
        </w:rPr>
        <w:t>er incurred or paid in future reporting periods should not be accepted by controllers for verification. If included by the partner in the list of expenditure, the controller should request the partner to remove it and include it in the future partner report.</w:t>
      </w:r>
    </w:p>
    <w:p w14:paraId="075C0EE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on desk verification, the designated controller establishes, by mutual consent with the beneficiary, the date for on–the-spot visit with the purpose of performing the first level control. On desk checks (administrative verifications) are not sufficient on their own to give assurance on all elements concerning the legality and regularity of expenditure and it is therefore essential that the on-the-spot checks are carried out in order to check the reality of the project, the delivery of the co-financed products/services, the performing of the co-financed works, in full compliance with the terms and conditions of the subsidy contract, the physical progress, the respect for Union Policies on equal opportunities and non-discrimination, equality between men and women, state aid, environment rules and their full compliance with public procurement procedures. The on-the-spot checks can also be used to check that the beneficiary is providing accurate information </w:t>
      </w:r>
      <w:r w:rsidRPr="001E3D58">
        <w:rPr>
          <w:rFonts w:ascii="Trebuchet MS" w:eastAsia="Trebuchet MS" w:hAnsi="Trebuchet MS" w:cs="Trebuchet MS"/>
          <w:sz w:val="22"/>
          <w:szCs w:val="22"/>
          <w:lang w:val="en-US"/>
        </w:rPr>
        <w:lastRenderedPageBreak/>
        <w:t>regarding the physical and financial implementation of the project, if the project’s progress is real in accordance with the expenditures declared and also if correct justification documents are kept and duly registered in the accountancy of the partner.</w:t>
      </w:r>
    </w:p>
    <w:p w14:paraId="71B3CF2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responsibility for documents belongs to the beneficiary.</w:t>
      </w:r>
    </w:p>
    <w:p w14:paraId="1A1E662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it should be stressed that within on-the-spot checks shall be covered at least the following:</w:t>
      </w:r>
    </w:p>
    <w:p w14:paraId="1B41CA80"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a project management system has been established which allows the proper implementation of the project;</w:t>
      </w:r>
    </w:p>
    <w:p w14:paraId="46024C4B" w14:textId="77777777" w:rsidR="000576DF" w:rsidRPr="001E3D58" w:rsidRDefault="00123C52" w:rsidP="00FD5C7E">
      <w:pPr>
        <w:numPr>
          <w:ilvl w:val="0"/>
          <w:numId w:val="52"/>
        </w:numPr>
        <w:spacing w:before="120" w:line="360" w:lineRule="auto"/>
        <w:jc w:val="both"/>
        <w:rPr>
          <w:sz w:val="22"/>
          <w:szCs w:val="22"/>
          <w:lang w:val="en-US"/>
        </w:rPr>
      </w:pPr>
      <w:r w:rsidRPr="001E3D58">
        <w:rPr>
          <w:rFonts w:ascii="Trebuchet MS" w:eastAsia="Trebuchet MS" w:hAnsi="Trebuchet MS" w:cs="Trebuchet MS"/>
          <w:sz w:val="22"/>
          <w:szCs w:val="22"/>
          <w:lang w:val="en-US"/>
        </w:rPr>
        <w:t xml:space="preserve">That the original supporting documents are stamped </w:t>
      </w:r>
      <w:r w:rsidR="00FD5C7E">
        <w:rPr>
          <w:rFonts w:ascii="Trebuchet MS" w:eastAsia="Trebuchet MS" w:hAnsi="Trebuchet MS" w:cs="Trebuchet MS"/>
          <w:sz w:val="22"/>
          <w:szCs w:val="22"/>
          <w:lang w:val="en-US"/>
        </w:rPr>
        <w:t>according to</w:t>
      </w:r>
      <w:r w:rsidR="00FD5C7E" w:rsidRPr="00FD5C7E">
        <w:rPr>
          <w:rFonts w:ascii="Trebuchet MS" w:eastAsia="Trebuchet MS" w:hAnsi="Trebuchet MS" w:cs="Trebuchet MS"/>
          <w:sz w:val="22"/>
          <w:szCs w:val="22"/>
          <w:lang w:val="en-US"/>
        </w:rPr>
        <w:t xml:space="preserve"> the requirements in Chapter 1</w:t>
      </w:r>
      <w:r w:rsidR="00634ADC">
        <w:rPr>
          <w:rFonts w:ascii="Trebuchet MS" w:eastAsia="Trebuchet MS" w:hAnsi="Trebuchet MS" w:cs="Trebuchet MS"/>
          <w:sz w:val="22"/>
          <w:szCs w:val="22"/>
          <w:lang w:val="en-US"/>
        </w:rPr>
        <w:t>2</w:t>
      </w:r>
      <w:r w:rsidR="00FD5C7E">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and are accurately recorded in the accounting system (in order to avoid double-financing of expenditure);</w:t>
      </w:r>
    </w:p>
    <w:p w14:paraId="6135B123"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Original invoices or other accounting documents with equivalent probative value related to the expenditure already reported are available;</w:t>
      </w:r>
    </w:p>
    <w:p w14:paraId="63D96806"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project has started and has been implemented in accordance with the approved application form, the provisions of the subsidy contract, the Partnership Agreement, the Programme’s Implementation Manual, the national and European legislation in force;</w:t>
      </w:r>
    </w:p>
    <w:p w14:paraId="2678A5FE"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there is evidence that the reported activities have taken place and are in compliance with the project activities mentioned in the application form;</w:t>
      </w:r>
    </w:p>
    <w:p w14:paraId="7D84C5C1"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delivery of services, goods and works is clearly documented (products/goods purchased are physically available on the premises of the project beneficiary and are used in line with the project purpose, and infrastructure and works exists, are in progress or have been completed);</w:t>
      </w:r>
    </w:p>
    <w:p w14:paraId="69A37E10"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Investments already reported within the project have been implemented in reality, are in line with the description given in the approved application form, and are used for the project purposes;</w:t>
      </w:r>
    </w:p>
    <w:p w14:paraId="40281CE1"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services, supplies and works have been procured according to the rules on public procurement (the procurement verification is the defining element in establishing the eligibility of expenditures for goods, services and works within the projects financed within Interreg V-A Romania-Bulgaria Programme) and equality of opportunities;</w:t>
      </w:r>
    </w:p>
    <w:p w14:paraId="5DE8C13F"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Verification of the record-keeping and archiving rules for the documentary evidence related </w:t>
      </w:r>
      <w:r w:rsidRPr="001E3D58">
        <w:rPr>
          <w:rFonts w:ascii="Trebuchet MS" w:eastAsia="Trebuchet MS" w:hAnsi="Trebuchet MS" w:cs="Trebuchet MS"/>
          <w:sz w:val="22"/>
          <w:szCs w:val="22"/>
          <w:lang w:val="en-US"/>
        </w:rPr>
        <w:lastRenderedPageBreak/>
        <w:t>to the implementation of the project;</w:t>
      </w:r>
    </w:p>
    <w:p w14:paraId="454A821A"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Checks regarding the absence of conflict of interest of the persons involved in the procurement procedure(s). Project beneficiaries must take all necessary precautions to avoid conflicts of interest and must inform programme bodies about any situation constituting or likely to lead to any such conflict.</w:t>
      </w:r>
    </w:p>
    <w:p w14:paraId="566DEEB8"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project beneficiaries have complied with Community rules on publicity, protection of environment, equal opportunities, state aid (the projects should not fall under the provisions of state aid, each project should respect the provisions related to state aid of the Applicant’s Guide, valid for the respective call for proposals) etc. The first level controller has to check (based on her/his professional assessment related to the observation of these principles in the implementation of project activities) whether the implementation of the project has any negative effects on the environment, whether the project beneficiary is aware of and respect the cross-border legislation on environment and sustainable development, whether the project beneficiary commit any discrimination based on gender, racial or ethnic origin, religion or belief, disability, age or sexual orientation (</w:t>
      </w:r>
      <w:r w:rsidRPr="001E3D58">
        <w:rPr>
          <w:rFonts w:ascii="Trebuchet MS" w:eastAsia="Trebuchet MS" w:hAnsi="Trebuchet MS" w:cs="Trebuchet MS"/>
          <w:i/>
          <w:sz w:val="22"/>
          <w:szCs w:val="22"/>
          <w:lang w:val="en-US"/>
        </w:rPr>
        <w:t>e.g. the participants to trainings, seminars are not selected on the basis of any discriminatory features, sex, religion, race, etc.).</w:t>
      </w:r>
    </w:p>
    <w:p w14:paraId="526BE96D"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costs claimed are actual and eligible (expenditures were reported under the approved budget categories, that the expenditure reported was paid within the eligible period and the payments were made according to applicable legal rules).</w:t>
      </w:r>
    </w:p>
    <w:p w14:paraId="10E6D99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00EF766E">
        <w:rPr>
          <w:rFonts w:ascii="Trebuchet MS" w:eastAsia="Trebuchet MS" w:hAnsi="Trebuchet MS" w:cs="Trebuchet MS"/>
          <w:sz w:val="22"/>
          <w:szCs w:val="22"/>
          <w:lang w:val="en-US"/>
        </w:rPr>
        <w:t xml:space="preserve">both </w:t>
      </w:r>
      <w:r w:rsidRPr="001E3D58">
        <w:rPr>
          <w:rFonts w:ascii="Trebuchet MS" w:eastAsia="Trebuchet MS" w:hAnsi="Trebuchet MS" w:cs="Trebuchet MS"/>
          <w:sz w:val="22"/>
          <w:szCs w:val="22"/>
          <w:lang w:val="en-US"/>
        </w:rPr>
        <w:t xml:space="preserve">Romanian </w:t>
      </w:r>
      <w:r w:rsidR="00EF766E">
        <w:rPr>
          <w:rFonts w:ascii="Trebuchet MS" w:eastAsia="Trebuchet MS" w:hAnsi="Trebuchet MS" w:cs="Trebuchet MS"/>
          <w:sz w:val="22"/>
          <w:szCs w:val="22"/>
          <w:lang w:val="en-US"/>
        </w:rPr>
        <w:t xml:space="preserve">and Bulgarian </w:t>
      </w:r>
      <w:r w:rsidRPr="001E3D58">
        <w:rPr>
          <w:rFonts w:ascii="Trebuchet MS" w:eastAsia="Trebuchet MS" w:hAnsi="Trebuchet MS" w:cs="Trebuchet MS"/>
          <w:sz w:val="22"/>
          <w:szCs w:val="22"/>
          <w:lang w:val="en-US"/>
        </w:rPr>
        <w:t>beneficiaries:</w:t>
      </w:r>
    </w:p>
    <w:p w14:paraId="0336F571"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on-the-spot check will take place at the premises of the each beneficiary requesting FLC, as well as in any other place where the project is being implemented, for every single FLC request. </w:t>
      </w:r>
    </w:p>
    <w:p w14:paraId="6E729344"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on-the-spot visits performed the first level controllers will verify originals of the documents and they will draw up the </w:t>
      </w:r>
      <w:r w:rsidRPr="001E3D58">
        <w:rPr>
          <w:rFonts w:ascii="Trebuchet MS" w:eastAsia="Trebuchet MS" w:hAnsi="Trebuchet MS" w:cs="Trebuchet MS"/>
          <w:i/>
          <w:sz w:val="22"/>
          <w:szCs w:val="22"/>
          <w:lang w:val="en-US"/>
        </w:rPr>
        <w:t>on-the-spot visit report</w:t>
      </w:r>
      <w:r w:rsidRPr="001E3D58">
        <w:rPr>
          <w:rFonts w:ascii="Trebuchet MS" w:eastAsia="Trebuchet MS" w:hAnsi="Trebuchet MS" w:cs="Trebuchet MS"/>
          <w:sz w:val="22"/>
          <w:szCs w:val="22"/>
          <w:lang w:val="en-US"/>
        </w:rPr>
        <w:t xml:space="preserve"> on his/her visit to the respective beneficiary. The beneficiary has to sign </w:t>
      </w:r>
      <w:r w:rsidR="005767EB" w:rsidRPr="001E3D58">
        <w:rPr>
          <w:rFonts w:ascii="Trebuchet MS" w:eastAsia="Trebuchet MS" w:hAnsi="Trebuchet MS" w:cs="Trebuchet MS"/>
          <w:sz w:val="22"/>
          <w:szCs w:val="22"/>
          <w:lang w:val="en-US"/>
        </w:rPr>
        <w:t xml:space="preserve">the on-the-spot visit report </w:t>
      </w:r>
      <w:r w:rsidRPr="001E3D58">
        <w:rPr>
          <w:rFonts w:ascii="Trebuchet MS" w:eastAsia="Trebuchet MS" w:hAnsi="Trebuchet MS" w:cs="Trebuchet MS"/>
          <w:sz w:val="22"/>
          <w:szCs w:val="22"/>
          <w:lang w:val="en-US"/>
        </w:rPr>
        <w:t xml:space="preserve">presented by the FL controller. In case the beneficiary has objections to the findings of the FL controller, he/she can submit an appeal. </w:t>
      </w:r>
    </w:p>
    <w:p w14:paraId="3C887FC8"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4 -</w:t>
      </w:r>
      <w:r w:rsidRPr="001E3D58">
        <w:rPr>
          <w:rFonts w:ascii="Trebuchet MS" w:eastAsia="Trebuchet MS" w:hAnsi="Trebuchet MS" w:cs="Trebuchet MS"/>
          <w:sz w:val="22"/>
          <w:szCs w:val="22"/>
          <w:lang w:val="en-US"/>
        </w:rPr>
        <w:t xml:space="preserve"> After the verification is finalised, the controller submits to the beneficiary through the eMS system the first level control report containing the eligible expenditures (including, if the case, the annex related to the financial corrections </w:t>
      </w:r>
      <w:r w:rsidR="00EF766E">
        <w:rPr>
          <w:rFonts w:ascii="Trebuchet MS" w:eastAsia="Trebuchet MS" w:hAnsi="Trebuchet MS" w:cs="Trebuchet MS"/>
          <w:sz w:val="22"/>
          <w:szCs w:val="22"/>
          <w:lang w:val="en-US"/>
        </w:rPr>
        <w:t xml:space="preserve">- </w:t>
      </w:r>
      <w:r w:rsidR="00756BFB" w:rsidRPr="001E3D58">
        <w:rPr>
          <w:rFonts w:ascii="Trebuchet MS" w:eastAsia="Trebuchet MS" w:hAnsi="Trebuchet MS" w:cs="Trebuchet MS"/>
          <w:sz w:val="22"/>
          <w:szCs w:val="22"/>
          <w:lang w:val="en-US"/>
        </w:rPr>
        <w:t>only the Bulgarian controllers)</w:t>
      </w:r>
      <w:r w:rsidRPr="001E3D58">
        <w:rPr>
          <w:rFonts w:ascii="Trebuchet MS" w:eastAsia="Trebuchet MS" w:hAnsi="Trebuchet MS" w:cs="Trebuchet MS"/>
          <w:sz w:val="22"/>
          <w:szCs w:val="22"/>
          <w:lang w:val="en-US"/>
        </w:rPr>
        <w:t xml:space="preserve">, the list of </w:t>
      </w:r>
      <w:r w:rsidRPr="001E3D58">
        <w:rPr>
          <w:rFonts w:ascii="Trebuchet MS" w:eastAsia="Trebuchet MS" w:hAnsi="Trebuchet MS" w:cs="Trebuchet MS"/>
          <w:sz w:val="22"/>
          <w:szCs w:val="22"/>
          <w:lang w:val="en-US"/>
        </w:rPr>
        <w:lastRenderedPageBreak/>
        <w:t>expenditures, the FLC certificate, the control checklists</w:t>
      </w:r>
      <w:r w:rsidR="00B072E9">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the on-the-spot report</w:t>
      </w:r>
      <w:r w:rsidR="003B3269" w:rsidRPr="001E3D58">
        <w:rPr>
          <w:rFonts w:ascii="Trebuchet MS" w:eastAsia="Trebuchet MS" w:hAnsi="Trebuchet MS" w:cs="Trebuchet MS"/>
          <w:sz w:val="22"/>
          <w:szCs w:val="22"/>
          <w:lang w:val="en-US"/>
        </w:rPr>
        <w:t xml:space="preserve"> and the</w:t>
      </w:r>
      <w:r w:rsidR="00EE1A0C" w:rsidRPr="001E3D58">
        <w:rPr>
          <w:rFonts w:ascii="Trebuchet MS" w:eastAsia="Trebuchet MS" w:hAnsi="Trebuchet MS" w:cs="Trebuchet MS"/>
          <w:sz w:val="22"/>
          <w:szCs w:val="22"/>
          <w:lang w:val="en-US"/>
        </w:rPr>
        <w:t xml:space="preserve"> checkli</w:t>
      </w:r>
      <w:r w:rsidR="003B3269" w:rsidRPr="001E3D58">
        <w:rPr>
          <w:rFonts w:ascii="Trebuchet MS" w:eastAsia="Trebuchet MS" w:hAnsi="Trebuchet MS" w:cs="Trebuchet MS"/>
          <w:sz w:val="22"/>
          <w:szCs w:val="22"/>
          <w:lang w:val="en-US"/>
        </w:rPr>
        <w:t xml:space="preserve">sts for verification of </w:t>
      </w:r>
      <w:r w:rsidR="00B072E9">
        <w:rPr>
          <w:rFonts w:ascii="Trebuchet MS" w:eastAsia="Trebuchet MS" w:hAnsi="Trebuchet MS" w:cs="Trebuchet MS"/>
          <w:sz w:val="22"/>
          <w:szCs w:val="22"/>
          <w:lang w:val="en-US"/>
        </w:rPr>
        <w:t>(</w:t>
      </w:r>
      <w:r w:rsidR="003B3269" w:rsidRPr="001E3D58">
        <w:rPr>
          <w:rFonts w:ascii="Trebuchet MS" w:eastAsia="Trebuchet MS" w:hAnsi="Trebuchet MS" w:cs="Trebuchet MS"/>
          <w:sz w:val="22"/>
          <w:szCs w:val="22"/>
          <w:lang w:val="en-US"/>
        </w:rPr>
        <w:t>public</w:t>
      </w:r>
      <w:r w:rsidR="00B072E9">
        <w:rPr>
          <w:rFonts w:ascii="Trebuchet MS" w:eastAsia="Trebuchet MS" w:hAnsi="Trebuchet MS" w:cs="Trebuchet MS"/>
          <w:sz w:val="22"/>
          <w:szCs w:val="22"/>
          <w:lang w:val="en-US"/>
        </w:rPr>
        <w:t>)</w:t>
      </w:r>
      <w:r w:rsidR="00EE1A0C" w:rsidRPr="001E3D58">
        <w:rPr>
          <w:rFonts w:ascii="Trebuchet MS" w:eastAsia="Trebuchet MS" w:hAnsi="Trebuchet MS" w:cs="Trebuchet MS"/>
          <w:sz w:val="22"/>
          <w:szCs w:val="22"/>
          <w:lang w:val="en-US"/>
        </w:rPr>
        <w:t xml:space="preserve"> procurements (if applicable)</w:t>
      </w:r>
      <w:r w:rsidRPr="001E3D58">
        <w:rPr>
          <w:rFonts w:ascii="Trebuchet MS" w:eastAsia="Trebuchet MS" w:hAnsi="Trebuchet MS" w:cs="Trebuchet MS"/>
          <w:sz w:val="22"/>
          <w:szCs w:val="22"/>
          <w:lang w:val="en-US"/>
        </w:rPr>
        <w:t xml:space="preserve">. The beneficiary will also receive the control documents in </w:t>
      </w:r>
      <w:r w:rsidR="002638BB">
        <w:rPr>
          <w:rFonts w:ascii="Trebuchet MS" w:eastAsia="Trebuchet MS" w:hAnsi="Trebuchet MS" w:cs="Trebuchet MS"/>
          <w:sz w:val="22"/>
          <w:szCs w:val="22"/>
          <w:lang w:val="en-US"/>
        </w:rPr>
        <w:t>one</w:t>
      </w:r>
      <w:r w:rsidR="002638BB"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original paper version. The templates for these documents are attached to PIM.</w:t>
      </w:r>
    </w:p>
    <w:p w14:paraId="5B9AF199" w14:textId="77777777" w:rsidR="00756BFB" w:rsidRPr="00D011AA" w:rsidRDefault="00483A3A" w:rsidP="00D011AA">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D011AA">
        <w:rPr>
          <w:rFonts w:ascii="Trebuchet MS" w:eastAsia="Trebuchet MS" w:hAnsi="Trebuchet MS" w:cs="Trebuchet MS"/>
          <w:b/>
          <w:sz w:val="22"/>
          <w:szCs w:val="22"/>
          <w:lang w:val="en-US"/>
        </w:rPr>
        <w:t xml:space="preserve">For Bulgarian beneficiaries, after </w:t>
      </w:r>
      <w:r w:rsidR="00123C52" w:rsidRPr="00D011AA">
        <w:rPr>
          <w:rFonts w:ascii="Trebuchet MS" w:eastAsia="Trebuchet MS" w:hAnsi="Trebuchet MS" w:cs="Trebuchet MS"/>
          <w:b/>
          <w:sz w:val="22"/>
          <w:szCs w:val="22"/>
          <w:lang w:val="en-US"/>
        </w:rPr>
        <w:t xml:space="preserve">the verification is finalized, the controller submits relevant documents to the NA </w:t>
      </w:r>
      <w:r w:rsidR="00756BFB" w:rsidRPr="00D011AA">
        <w:rPr>
          <w:rFonts w:ascii="Trebuchet MS" w:eastAsia="Trebuchet MS" w:hAnsi="Trebuchet MS" w:cs="Trebuchet MS"/>
          <w:b/>
          <w:sz w:val="22"/>
          <w:szCs w:val="22"/>
          <w:lang w:val="en-US"/>
        </w:rPr>
        <w:t xml:space="preserve">for performing </w:t>
      </w:r>
      <w:r w:rsidR="000A4347">
        <w:rPr>
          <w:rFonts w:ascii="Trebuchet MS" w:eastAsia="Trebuchet MS" w:hAnsi="Trebuchet MS" w:cs="Trebuchet MS"/>
          <w:b/>
          <w:sz w:val="22"/>
          <w:szCs w:val="22"/>
          <w:lang w:val="en-US"/>
        </w:rPr>
        <w:t>administrative</w:t>
      </w:r>
      <w:r w:rsidR="000A4347" w:rsidRPr="00D011AA">
        <w:rPr>
          <w:rFonts w:ascii="Trebuchet MS" w:eastAsia="Trebuchet MS" w:hAnsi="Trebuchet MS" w:cs="Trebuchet MS"/>
          <w:b/>
          <w:sz w:val="22"/>
          <w:szCs w:val="22"/>
          <w:lang w:val="en-US"/>
        </w:rPr>
        <w:t xml:space="preserve"> </w:t>
      </w:r>
      <w:r w:rsidR="00756BFB" w:rsidRPr="00D011AA">
        <w:rPr>
          <w:rFonts w:ascii="Trebuchet MS" w:eastAsia="Trebuchet MS" w:hAnsi="Trebuchet MS" w:cs="Trebuchet MS"/>
          <w:b/>
          <w:sz w:val="22"/>
          <w:szCs w:val="22"/>
          <w:lang w:val="en-US"/>
        </w:rPr>
        <w:t>checks</w:t>
      </w:r>
      <w:r w:rsidR="00123C52" w:rsidRPr="00D011AA">
        <w:rPr>
          <w:rFonts w:ascii="Trebuchet MS" w:eastAsia="Trebuchet MS" w:hAnsi="Trebuchet MS" w:cs="Trebuchet MS"/>
          <w:b/>
          <w:sz w:val="22"/>
          <w:szCs w:val="22"/>
          <w:lang w:val="en-US"/>
        </w:rPr>
        <w:t xml:space="preserve"> (in accordance with </w:t>
      </w:r>
      <w:r w:rsidR="000A4347">
        <w:rPr>
          <w:rFonts w:ascii="Trebuchet MS" w:eastAsia="Trebuchet MS" w:hAnsi="Trebuchet MS" w:cs="Trebuchet MS"/>
          <w:b/>
          <w:sz w:val="22"/>
          <w:szCs w:val="22"/>
          <w:lang w:val="en-US"/>
        </w:rPr>
        <w:t xml:space="preserve">the </w:t>
      </w:r>
      <w:r w:rsidR="00123C52" w:rsidRPr="00D011AA">
        <w:rPr>
          <w:rFonts w:ascii="Trebuchet MS" w:eastAsia="Trebuchet MS" w:hAnsi="Trebuchet MS" w:cs="Trebuchet MS"/>
          <w:b/>
          <w:sz w:val="22"/>
          <w:szCs w:val="22"/>
          <w:lang w:val="en-US"/>
        </w:rPr>
        <w:t xml:space="preserve">internal rules, </w:t>
      </w:r>
      <w:r w:rsidR="000A4347">
        <w:rPr>
          <w:rFonts w:ascii="Trebuchet MS" w:eastAsia="Trebuchet MS" w:hAnsi="Trebuchet MS" w:cs="Trebuchet MS"/>
          <w:b/>
          <w:sz w:val="22"/>
          <w:szCs w:val="22"/>
          <w:lang w:val="en-US"/>
        </w:rPr>
        <w:t>stipulated in the NA</w:t>
      </w:r>
      <w:r w:rsidR="00123C52" w:rsidRPr="00D011AA">
        <w:rPr>
          <w:rFonts w:ascii="Trebuchet MS" w:eastAsia="Trebuchet MS" w:hAnsi="Trebuchet MS" w:cs="Trebuchet MS"/>
          <w:b/>
          <w:sz w:val="22"/>
          <w:szCs w:val="22"/>
          <w:lang w:val="en-US"/>
        </w:rPr>
        <w:t xml:space="preserve"> Procedure Manual)</w:t>
      </w:r>
      <w:r w:rsidR="00756BFB" w:rsidRPr="00D011AA">
        <w:rPr>
          <w:rFonts w:ascii="Trebuchet MS" w:eastAsia="Trebuchet MS" w:hAnsi="Trebuchet MS" w:cs="Trebuchet MS"/>
          <w:b/>
          <w:sz w:val="22"/>
          <w:szCs w:val="22"/>
          <w:lang w:val="en-US"/>
        </w:rPr>
        <w:t>.</w:t>
      </w:r>
    </w:p>
    <w:p w14:paraId="62336188" w14:textId="77777777" w:rsidR="00443851" w:rsidRPr="001E3D58" w:rsidRDefault="00443851" w:rsidP="00443851">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5 –</w:t>
      </w:r>
      <w:r w:rsidRPr="001E3D58">
        <w:rPr>
          <w:rFonts w:ascii="Trebuchet MS" w:eastAsia="Trebuchet MS" w:hAnsi="Trebuchet MS" w:cs="Trebuchet MS"/>
          <w:sz w:val="22"/>
          <w:szCs w:val="22"/>
          <w:lang w:val="en-US"/>
        </w:rPr>
        <w:t xml:space="preserve"> Irregularities – </w:t>
      </w:r>
      <w:r w:rsidRPr="001E3D58">
        <w:rPr>
          <w:rFonts w:ascii="Trebuchet MS" w:eastAsia="Trebuchet MS" w:hAnsi="Trebuchet MS" w:cs="Trebuchet MS"/>
          <w:b/>
          <w:i/>
          <w:sz w:val="22"/>
          <w:szCs w:val="22"/>
          <w:lang w:val="en-US"/>
        </w:rPr>
        <w:t>please keep in mind that MA and NA shall show zero tolerance to any suspected cases of fraud and shall take all necessary measure to prevent and correct such cases.</w:t>
      </w:r>
      <w:r w:rsidRPr="001E3D58">
        <w:rPr>
          <w:rFonts w:ascii="Trebuchet MS" w:eastAsia="Trebuchet MS" w:hAnsi="Trebuchet MS" w:cs="Trebuchet MS"/>
          <w:sz w:val="22"/>
          <w:szCs w:val="22"/>
          <w:lang w:val="en-US"/>
        </w:rPr>
        <w:t xml:space="preserve"> </w:t>
      </w:r>
    </w:p>
    <w:p w14:paraId="68318E46" w14:textId="77777777" w:rsidR="00443851" w:rsidRPr="001E3D58" w:rsidRDefault="00443851" w:rsidP="00443851">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during the verification process of the eligibility of the expenditures the controller identifies any suspicion of irregularity, this will be reported to the officers of irregularities within MA/NA (depending where the verified beneficiary is located) and the amount affected by suspicion will not be included in the validated amount. According to the provisions of the Memorandum on Implementation, the NA shall inform the MA, within a period of 15 working days, about any irregularity discovered or presumed to have happened on the Bulgarian territory, concerning the Programme.</w:t>
      </w:r>
    </w:p>
    <w:p w14:paraId="502BF489" w14:textId="77777777" w:rsidR="00443851" w:rsidRPr="001E3D58" w:rsidRDefault="00443851" w:rsidP="00443851">
      <w:pPr>
        <w:tabs>
          <w:tab w:val="left" w:pos="-1440"/>
          <w:tab w:val="left" w:pos="-720"/>
          <w:tab w:val="left" w:pos="0"/>
        </w:tabs>
        <w:spacing w:before="120" w:line="360" w:lineRule="auto"/>
        <w:jc w:val="both"/>
        <w:rPr>
          <w:sz w:val="22"/>
          <w:szCs w:val="22"/>
          <w:lang w:val="en-US"/>
        </w:rPr>
      </w:pPr>
      <w:r w:rsidRPr="001E3D58">
        <w:rPr>
          <w:rFonts w:ascii="Trebuchet MS" w:eastAsia="Trebuchet MS" w:hAnsi="Trebuchet MS" w:cs="Trebuchet MS"/>
          <w:b/>
          <w:sz w:val="22"/>
          <w:szCs w:val="22"/>
          <w:u w:val="single"/>
          <w:lang w:val="en-US"/>
        </w:rPr>
        <w:t>Step 6 -</w:t>
      </w:r>
      <w:r w:rsidRPr="001E3D58">
        <w:rPr>
          <w:rFonts w:ascii="Trebuchet MS" w:eastAsia="Trebuchet MS" w:hAnsi="Trebuchet MS" w:cs="Trebuchet MS"/>
          <w:sz w:val="22"/>
          <w:szCs w:val="22"/>
          <w:lang w:val="en-US"/>
        </w:rPr>
        <w:t xml:space="preserve"> Lead beneficiary agregates the information presented within the partner reports in the project report (including FLC certificates) and submits it to JS via eMS system.</w:t>
      </w:r>
    </w:p>
    <w:p w14:paraId="41511532" w14:textId="77777777" w:rsidR="00443851" w:rsidRPr="001E3D58" w:rsidRDefault="00443851" w:rsidP="00443851">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lead beneficiary verifies that the controllers have verified the expenditure presented by the beneficiaries participating in the project before drafting and submitting project reports. </w:t>
      </w:r>
    </w:p>
    <w:p w14:paraId="5EA6E871" w14:textId="77777777" w:rsidR="00443851" w:rsidRPr="001E3D58" w:rsidRDefault="00443851" w:rsidP="00443851">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the reimbursement of the eligible amounts, the Lead beneficiary will aggregate the contributions from all the beneficiaries (including its own contribution) in order to submit the project reports to the JS, via eMS electronic system.</w:t>
      </w:r>
    </w:p>
    <w:p w14:paraId="4430299E" w14:textId="77777777" w:rsidR="00443851" w:rsidRPr="00BC07B8" w:rsidRDefault="00443851" w:rsidP="00BC07B8">
      <w:pPr>
        <w:rPr>
          <w:rFonts w:eastAsia="Trebuchet MS"/>
          <w:lang w:val="en-US"/>
        </w:rPr>
      </w:pPr>
    </w:p>
    <w:p w14:paraId="06B961D4" w14:textId="77777777" w:rsidR="000576DF" w:rsidRPr="001E3D58" w:rsidRDefault="00123C52">
      <w:pPr>
        <w:pStyle w:val="Heading1"/>
        <w:keepNext w:val="0"/>
        <w:spacing w:line="360" w:lineRule="auto"/>
        <w:jc w:val="both"/>
        <w:rPr>
          <w:rFonts w:ascii="Trebuchet MS" w:eastAsia="Trebuchet MS" w:hAnsi="Trebuchet MS" w:cs="Trebuchet MS"/>
          <w:sz w:val="22"/>
          <w:szCs w:val="22"/>
          <w:u w:val="single"/>
          <w:lang w:val="en-US"/>
        </w:rPr>
      </w:pPr>
      <w:r w:rsidRPr="001E3D58">
        <w:rPr>
          <w:rFonts w:ascii="Trebuchet MS" w:eastAsia="Trebuchet MS" w:hAnsi="Trebuchet MS" w:cs="Trebuchet MS"/>
          <w:sz w:val="22"/>
          <w:szCs w:val="22"/>
          <w:u w:val="single"/>
          <w:lang w:val="en-US"/>
        </w:rPr>
        <w:t>Special situations – Appeal against the first level control report</w:t>
      </w:r>
    </w:p>
    <w:p w14:paraId="10EAA3D0"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beneficiary, subject to the first level control, does not agree with the non-eligible expenditures declared by the controllers, a duly justified appeal against the first level control report can be submitted in hard copy either to the National Authority or to the FLC Unit within the Regional Office for Cross Border Cooperation Călăraşi, according to the nationality of the respective </w:t>
      </w:r>
      <w:r w:rsidRPr="001E3D58">
        <w:rPr>
          <w:rFonts w:ascii="Trebuchet MS" w:eastAsia="Trebuchet MS" w:hAnsi="Trebuchet MS" w:cs="Trebuchet MS"/>
          <w:sz w:val="22"/>
          <w:szCs w:val="22"/>
          <w:lang w:val="en-US"/>
        </w:rPr>
        <w:lastRenderedPageBreak/>
        <w:t xml:space="preserve">partner. </w:t>
      </w:r>
    </w:p>
    <w:p w14:paraId="149B12F8" w14:textId="77777777" w:rsidR="00647723" w:rsidRPr="0076588F" w:rsidRDefault="00647723">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1C33749C" w14:textId="77777777" w:rsidR="000576DF" w:rsidRPr="000E060C" w:rsidRDefault="00EF766E">
      <w:pPr>
        <w:keepNext/>
        <w:keepLines/>
        <w:tabs>
          <w:tab w:val="left" w:pos="-1440"/>
          <w:tab w:val="left" w:pos="-720"/>
          <w:tab w:val="left" w:pos="0"/>
        </w:tabs>
        <w:spacing w:before="120" w:line="360" w:lineRule="auto"/>
        <w:jc w:val="both"/>
        <w:rPr>
          <w:rFonts w:ascii="Trebuchet MS" w:eastAsia="Trebuchet MS" w:hAnsi="Trebuchet MS" w:cs="Trebuchet MS"/>
          <w:lang w:val="en-US"/>
        </w:rPr>
      </w:pPr>
      <w:r>
        <w:rPr>
          <w:rFonts w:ascii="Trebuchet MS" w:eastAsia="Trebuchet MS" w:hAnsi="Trebuchet MS" w:cs="Trebuchet MS"/>
          <w:sz w:val="22"/>
          <w:szCs w:val="22"/>
          <w:lang w:val="en-US"/>
        </w:rPr>
        <w:t>For both Romanian and Bulgarian partners, t</w:t>
      </w:r>
      <w:r w:rsidR="00123C52" w:rsidRPr="0076588F">
        <w:rPr>
          <w:rFonts w:ascii="Trebuchet MS" w:eastAsia="Trebuchet MS" w:hAnsi="Trebuchet MS" w:cs="Trebuchet MS"/>
          <w:sz w:val="22"/>
          <w:szCs w:val="22"/>
          <w:lang w:val="en-US"/>
        </w:rPr>
        <w:t>he appeal must be submitted within the deadline provided within the controllers report</w:t>
      </w:r>
      <w:r>
        <w:rPr>
          <w:rFonts w:ascii="Trebuchet MS" w:eastAsia="Trebuchet MS" w:hAnsi="Trebuchet MS" w:cs="Trebuchet MS"/>
          <w:sz w:val="22"/>
          <w:szCs w:val="22"/>
          <w:lang w:val="en-US"/>
        </w:rPr>
        <w:t>, respectively</w:t>
      </w:r>
      <w:r w:rsidR="00123C52" w:rsidRPr="0076588F">
        <w:rPr>
          <w:rFonts w:ascii="Trebuchet MS" w:eastAsia="Trebuchet MS" w:hAnsi="Trebuchet MS" w:cs="Trebuchet MS"/>
          <w:sz w:val="22"/>
          <w:szCs w:val="22"/>
          <w:lang w:val="en-US"/>
        </w:rPr>
        <w:t xml:space="preserve"> </w:t>
      </w:r>
      <w:r w:rsidR="00123C52" w:rsidRPr="00730E79">
        <w:rPr>
          <w:rFonts w:ascii="Trebuchet MS" w:eastAsia="Trebuchet MS" w:hAnsi="Trebuchet MS" w:cs="Trebuchet MS"/>
          <w:sz w:val="22"/>
          <w:szCs w:val="22"/>
          <w:lang w:val="en-US"/>
        </w:rPr>
        <w:t>10 working days  after receiving the first level control report). A single appeal can be submitted for an expenditure requested for first level control.</w:t>
      </w:r>
    </w:p>
    <w:p w14:paraId="7D0D4734" w14:textId="77777777" w:rsidR="000576DF" w:rsidRPr="000E060C"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The appeal must specify at least the following information:</w:t>
      </w:r>
    </w:p>
    <w:p w14:paraId="0171A17C" w14:textId="77777777" w:rsidR="000576DF" w:rsidRPr="00754C23"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identification data of the partner submitting the appeal;</w:t>
      </w:r>
    </w:p>
    <w:p w14:paraId="7F4CD4CE"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name of the Programme;</w:t>
      </w:r>
    </w:p>
    <w:p w14:paraId="418CDCF8"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project code and the title of the project;</w:t>
      </w:r>
    </w:p>
    <w:p w14:paraId="5405FE51"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purpose of the appeal, including the data regarding the documents and/or the (public) procurement procedures subject to appeal;</w:t>
      </w:r>
    </w:p>
    <w:p w14:paraId="04FA5CAB"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budgetary chapter in which the expenditure is enclosed;</w:t>
      </w:r>
    </w:p>
    <w:p w14:paraId="13C1CD89"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nature of the expenditure and the amount contested;</w:t>
      </w:r>
    </w:p>
    <w:p w14:paraId="0CF6CA34"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motivation and justification of the appeal;</w:t>
      </w:r>
    </w:p>
    <w:p w14:paraId="72B7E0AA"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Justifying documents (if applicable);</w:t>
      </w:r>
    </w:p>
    <w:p w14:paraId="1332C74E"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appeals submitted after the deadline specified above or those that do not contain enough elements in order to identify the act/(public) procurement procedure subject to appeal, will not be analyzed.</w:t>
      </w:r>
    </w:p>
    <w:p w14:paraId="1E14C465" w14:textId="77777777" w:rsidR="008646F7" w:rsidRDefault="00123C52" w:rsidP="008646F7">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00EF766E">
        <w:rPr>
          <w:rFonts w:ascii="Trebuchet MS" w:eastAsia="Trebuchet MS" w:hAnsi="Trebuchet MS" w:cs="Trebuchet MS"/>
          <w:sz w:val="22"/>
          <w:szCs w:val="22"/>
          <w:lang w:val="en-US"/>
        </w:rPr>
        <w:t xml:space="preserve">both </w:t>
      </w:r>
      <w:r w:rsidRPr="001E3D58">
        <w:rPr>
          <w:rFonts w:ascii="Trebuchet MS" w:eastAsia="Trebuchet MS" w:hAnsi="Trebuchet MS" w:cs="Trebuchet MS"/>
          <w:sz w:val="22"/>
          <w:szCs w:val="22"/>
          <w:lang w:val="en-US"/>
        </w:rPr>
        <w:t xml:space="preserve">Romanian </w:t>
      </w:r>
      <w:r w:rsidR="00EF766E">
        <w:rPr>
          <w:rFonts w:ascii="Trebuchet MS" w:eastAsia="Trebuchet MS" w:hAnsi="Trebuchet MS" w:cs="Trebuchet MS"/>
          <w:sz w:val="22"/>
          <w:szCs w:val="22"/>
          <w:lang w:val="en-US"/>
        </w:rPr>
        <w:t xml:space="preserve">and Bulgarian </w:t>
      </w:r>
      <w:r w:rsidRPr="001E3D58">
        <w:rPr>
          <w:rFonts w:ascii="Trebuchet MS" w:eastAsia="Trebuchet MS" w:hAnsi="Trebuchet MS" w:cs="Trebuchet MS"/>
          <w:sz w:val="22"/>
          <w:szCs w:val="22"/>
          <w:lang w:val="en-US"/>
        </w:rPr>
        <w:t>beneficiaries, the appeal will be analysed/re-evaluated by the First Level Control Unit</w:t>
      </w:r>
      <w:r w:rsidR="00EF766E">
        <w:rPr>
          <w:rFonts w:ascii="Trebuchet MS" w:eastAsia="Trebuchet MS" w:hAnsi="Trebuchet MS" w:cs="Trebuchet MS"/>
          <w:sz w:val="22"/>
          <w:szCs w:val="22"/>
          <w:lang w:val="en-US"/>
        </w:rPr>
        <w:t xml:space="preserve"> / NA</w:t>
      </w:r>
      <w:r w:rsidRPr="00C2231A">
        <w:rPr>
          <w:rFonts w:ascii="Trebuchet MS" w:eastAsia="Trebuchet MS" w:hAnsi="Trebuchet MS" w:cs="Trebuchet MS"/>
          <w:sz w:val="22"/>
          <w:szCs w:val="22"/>
          <w:shd w:val="clear" w:color="auto" w:fill="FFFFFF" w:themeFill="background1"/>
          <w:lang w:val="en-US"/>
        </w:rPr>
        <w:t>, within 30 working days, starting</w:t>
      </w:r>
      <w:r w:rsidRPr="001E3D58">
        <w:rPr>
          <w:rFonts w:ascii="Trebuchet MS" w:eastAsia="Trebuchet MS" w:hAnsi="Trebuchet MS" w:cs="Trebuchet MS"/>
          <w:sz w:val="22"/>
          <w:szCs w:val="22"/>
          <w:lang w:val="en-US"/>
        </w:rPr>
        <w:t xml:space="preserve"> with the next day after the receiving date of </w:t>
      </w:r>
      <w:r w:rsidR="003F7942" w:rsidRPr="001E3D58">
        <w:rPr>
          <w:rFonts w:ascii="Trebuchet MS" w:eastAsia="Trebuchet MS" w:hAnsi="Trebuchet MS" w:cs="Trebuchet MS"/>
          <w:sz w:val="22"/>
          <w:szCs w:val="22"/>
          <w:lang w:val="en-US"/>
        </w:rPr>
        <w:t>the appeal.</w:t>
      </w:r>
      <w:r w:rsidR="008646F7" w:rsidRPr="008646F7">
        <w:rPr>
          <w:rFonts w:ascii="Trebuchet MS" w:eastAsia="Trebuchet MS" w:hAnsi="Trebuchet MS" w:cs="Trebuchet MS"/>
          <w:sz w:val="22"/>
          <w:szCs w:val="22"/>
          <w:lang w:val="en-US"/>
        </w:rPr>
        <w:t xml:space="preserve"> </w:t>
      </w:r>
    </w:p>
    <w:p w14:paraId="1DBF0DFE" w14:textId="77777777" w:rsidR="008646F7" w:rsidRDefault="008646F7" w:rsidP="008646F7">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an appeal is partially or totally approved, </w:t>
      </w:r>
      <w:r>
        <w:rPr>
          <w:rFonts w:ascii="Trebuchet MS" w:eastAsia="Trebuchet MS" w:hAnsi="Trebuchet MS" w:cs="Trebuchet MS"/>
          <w:sz w:val="22"/>
          <w:szCs w:val="22"/>
          <w:lang w:val="en-US"/>
        </w:rPr>
        <w:t>the related expenditure will be validated by FLC following one of the cases below:</w:t>
      </w:r>
    </w:p>
    <w:p w14:paraId="45887EB3" w14:textId="77777777" w:rsidR="008646F7" w:rsidRDefault="008646F7" w:rsidP="008646F7">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Either FLC in process of verifying a new report submitted by the parner and, in case it contains the </w:t>
      </w:r>
      <w:r w:rsidRPr="00D77CA3">
        <w:rPr>
          <w:rFonts w:ascii="Trebuchet MS" w:eastAsia="Trebuchet MS" w:hAnsi="Trebuchet MS" w:cs="Trebuchet MS"/>
          <w:sz w:val="22"/>
          <w:szCs w:val="22"/>
          <w:lang w:val="en-US"/>
        </w:rPr>
        <w:t>budgetary lines affected by the results of the appeal</w:t>
      </w:r>
      <w:r>
        <w:rPr>
          <w:rFonts w:ascii="Trebuchet MS" w:eastAsia="Trebuchet MS" w:hAnsi="Trebuchet MS" w:cs="Trebuchet MS"/>
          <w:sz w:val="22"/>
          <w:szCs w:val="22"/>
          <w:lang w:val="en-US"/>
        </w:rPr>
        <w:t>,</w:t>
      </w:r>
      <w:r w:rsidRPr="00D77CA3">
        <w:rPr>
          <w:rFonts w:ascii="Trebuchet MS" w:eastAsia="Trebuchet MS" w:hAnsi="Trebuchet MS" w:cs="Trebuchet MS"/>
          <w:sz w:val="22"/>
          <w:szCs w:val="22"/>
          <w:lang w:val="en-US"/>
        </w:rPr>
        <w:t xml:space="preserve"> </w:t>
      </w:r>
      <w:r>
        <w:rPr>
          <w:rFonts w:ascii="Trebuchet MS" w:eastAsia="Trebuchet MS" w:hAnsi="Trebuchet MS" w:cs="Trebuchet MS"/>
          <w:sz w:val="22"/>
          <w:szCs w:val="22"/>
          <w:lang w:val="en-US"/>
        </w:rPr>
        <w:t xml:space="preserve">will include the expenditure approved under the appeal and make “positive corrections” accordingly for the </w:t>
      </w:r>
      <w:r>
        <w:rPr>
          <w:rFonts w:ascii="Trebuchet MS" w:eastAsia="Trebuchet MS" w:hAnsi="Trebuchet MS" w:cs="Trebuchet MS"/>
          <w:sz w:val="22"/>
          <w:szCs w:val="22"/>
          <w:lang w:val="en-US"/>
        </w:rPr>
        <w:lastRenderedPageBreak/>
        <w:t>flat-rate buget lines, or</w:t>
      </w:r>
    </w:p>
    <w:p w14:paraId="20716010" w14:textId="77777777" w:rsidR="008646F7" w:rsidRDefault="008646F7" w:rsidP="008646F7">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D011AA">
        <w:rPr>
          <w:rFonts w:ascii="Trebuchet MS" w:eastAsia="Trebuchet MS" w:hAnsi="Trebuchet MS" w:cs="Trebuchet MS"/>
          <w:sz w:val="22"/>
          <w:szCs w:val="22"/>
          <w:lang w:val="en-US"/>
        </w:rPr>
        <w:t xml:space="preserve">the beneficiary </w:t>
      </w:r>
      <w:r>
        <w:rPr>
          <w:rFonts w:ascii="Trebuchet MS" w:eastAsia="Trebuchet MS" w:hAnsi="Trebuchet MS" w:cs="Trebuchet MS"/>
          <w:sz w:val="22"/>
          <w:szCs w:val="22"/>
          <w:lang w:val="en-US"/>
        </w:rPr>
        <w:t>will</w:t>
      </w:r>
      <w:r w:rsidRPr="00D011AA">
        <w:rPr>
          <w:rFonts w:ascii="Trebuchet MS" w:eastAsia="Trebuchet MS" w:hAnsi="Trebuchet MS" w:cs="Trebuchet MS"/>
          <w:sz w:val="22"/>
          <w:szCs w:val="22"/>
          <w:lang w:val="en-US"/>
        </w:rPr>
        <w:t xml:space="preserve"> create in a new Partner Report the relevant budgetary lines as per the decision on the appeal, but with 0 expenditure requested. </w:t>
      </w:r>
      <w:r w:rsidR="00C44124">
        <w:rPr>
          <w:rFonts w:ascii="Trebuchet MS" w:eastAsia="Trebuchet MS" w:hAnsi="Trebuchet MS" w:cs="Trebuchet MS"/>
          <w:sz w:val="22"/>
          <w:szCs w:val="22"/>
          <w:lang w:val="en-US"/>
        </w:rPr>
        <w:t>If applicable,</w:t>
      </w:r>
      <w:r w:rsidR="00C44124" w:rsidRPr="00C44124">
        <w:rPr>
          <w:rFonts w:ascii="Trebuchet MS" w:eastAsia="Trebuchet MS" w:hAnsi="Trebuchet MS" w:cs="Trebuchet MS"/>
          <w:sz w:val="22"/>
          <w:szCs w:val="22"/>
          <w:lang w:val="en-US"/>
        </w:rPr>
        <w:t xml:space="preserve"> </w:t>
      </w:r>
      <w:r w:rsidR="00C44124">
        <w:rPr>
          <w:rFonts w:ascii="Trebuchet MS" w:eastAsia="Trebuchet MS" w:hAnsi="Trebuchet MS" w:cs="Trebuchet MS"/>
          <w:sz w:val="22"/>
          <w:szCs w:val="22"/>
          <w:lang w:val="en-US"/>
        </w:rPr>
        <w:t>will</w:t>
      </w:r>
      <w:r w:rsidR="00C44124" w:rsidRPr="00D011AA">
        <w:rPr>
          <w:rFonts w:ascii="Trebuchet MS" w:eastAsia="Trebuchet MS" w:hAnsi="Trebuchet MS" w:cs="Trebuchet MS"/>
          <w:sz w:val="22"/>
          <w:szCs w:val="22"/>
          <w:lang w:val="en-US"/>
        </w:rPr>
        <w:t xml:space="preserve"> create</w:t>
      </w:r>
      <w:r w:rsidR="00C44124">
        <w:rPr>
          <w:rFonts w:ascii="Trebuchet MS" w:eastAsia="Trebuchet MS" w:hAnsi="Trebuchet MS" w:cs="Trebuchet MS"/>
          <w:sz w:val="22"/>
          <w:szCs w:val="22"/>
          <w:lang w:val="en-US"/>
        </w:rPr>
        <w:t xml:space="preserve"> also relevant flat rate budget lines correspondent to the amount validated. </w:t>
      </w:r>
      <w:r w:rsidRPr="00D011AA">
        <w:rPr>
          <w:rFonts w:ascii="Trebuchet MS" w:eastAsia="Trebuchet MS" w:hAnsi="Trebuchet MS" w:cs="Trebuchet MS"/>
          <w:sz w:val="22"/>
          <w:szCs w:val="22"/>
          <w:lang w:val="en-US"/>
        </w:rPr>
        <w:t xml:space="preserve">The FLC will validate the amounts as per the decision on the appeal (as a positive correction) </w:t>
      </w:r>
    </w:p>
    <w:p w14:paraId="387F00C8" w14:textId="77777777" w:rsidR="008646F7" w:rsidRPr="00D011AA" w:rsidRDefault="008646F7" w:rsidP="008646F7">
      <w:pPr>
        <w:pStyle w:val="ListParagraph"/>
        <w:tabs>
          <w:tab w:val="left" w:pos="-1440"/>
          <w:tab w:val="left" w:pos="-720"/>
          <w:tab w:val="left" w:pos="0"/>
        </w:tabs>
        <w:spacing w:before="120" w:line="360" w:lineRule="auto"/>
        <w:ind w:left="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both cases, the FLC </w:t>
      </w:r>
      <w:r w:rsidRPr="00D011AA">
        <w:rPr>
          <w:rFonts w:ascii="Trebuchet MS" w:eastAsia="Trebuchet MS" w:hAnsi="Trebuchet MS" w:cs="Trebuchet MS"/>
          <w:sz w:val="22"/>
          <w:szCs w:val="22"/>
          <w:lang w:val="en-US"/>
        </w:rPr>
        <w:t xml:space="preserve">will upload in the system the documents </w:t>
      </w:r>
      <w:r>
        <w:rPr>
          <w:rFonts w:ascii="Trebuchet MS" w:eastAsia="Trebuchet MS" w:hAnsi="Trebuchet MS" w:cs="Trebuchet MS"/>
          <w:sz w:val="22"/>
          <w:szCs w:val="22"/>
          <w:lang w:val="en-US"/>
        </w:rPr>
        <w:t>related to</w:t>
      </w:r>
      <w:r w:rsidRPr="00D011AA">
        <w:rPr>
          <w:rFonts w:ascii="Trebuchet MS" w:eastAsia="Trebuchet MS" w:hAnsi="Trebuchet MS" w:cs="Trebuchet MS"/>
          <w:sz w:val="22"/>
          <w:szCs w:val="22"/>
          <w:lang w:val="en-US"/>
        </w:rPr>
        <w:t xml:space="preserve"> the appeal</w:t>
      </w:r>
      <w:r>
        <w:rPr>
          <w:rFonts w:ascii="Trebuchet MS" w:eastAsia="Trebuchet MS" w:hAnsi="Trebuchet MS" w:cs="Trebuchet MS"/>
          <w:sz w:val="22"/>
          <w:szCs w:val="22"/>
          <w:lang w:val="en-US"/>
        </w:rPr>
        <w:t xml:space="preserve"> (appeal submitted by the partner, the FLC Decission on the appeal, on-the-spot report, etc)</w:t>
      </w:r>
    </w:p>
    <w:p w14:paraId="7B4DD09E" w14:textId="77777777" w:rsidR="008646F7" w:rsidRPr="001E3D58" w:rsidRDefault="008646F7" w:rsidP="008646F7">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in case the beneficiary decides to withdraw the appeal, it can be done within 5 working days from the appeal submission to the National Authority or to the FLC Unit within the Cross Border Cooperation Regional Office Calarasi for Romania-Bulgaria Border.</w:t>
      </w:r>
    </w:p>
    <w:p w14:paraId="7349470A" w14:textId="77777777" w:rsidR="000576DF" w:rsidRPr="001E3D58" w:rsidRDefault="000576DF">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5D373E65" w14:textId="77777777" w:rsidR="000576DF" w:rsidRPr="001E3D58" w:rsidRDefault="00123C52">
      <w:pPr>
        <w:pStyle w:val="Heading1"/>
        <w:keepNext w:val="0"/>
        <w:spacing w:line="360" w:lineRule="auto"/>
        <w:rPr>
          <w:rFonts w:ascii="Trebuchet MS" w:eastAsia="Trebuchet MS" w:hAnsi="Trebuchet MS" w:cs="Trebuchet MS"/>
          <w:sz w:val="22"/>
          <w:szCs w:val="22"/>
          <w:u w:val="single"/>
          <w:lang w:val="en-US"/>
        </w:rPr>
      </w:pPr>
      <w:r w:rsidRPr="001E3D58">
        <w:rPr>
          <w:rFonts w:ascii="Trebuchet MS" w:eastAsia="Trebuchet MS" w:hAnsi="Trebuchet MS" w:cs="Trebuchet MS"/>
          <w:sz w:val="22"/>
          <w:szCs w:val="22"/>
          <w:u w:val="single"/>
          <w:lang w:val="en-US"/>
        </w:rPr>
        <w:t xml:space="preserve">Special rules for the Romanian appellants </w:t>
      </w:r>
    </w:p>
    <w:p w14:paraId="2B619AF5"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receiving the appeal, the Head of the First Level Control Unit shall designate the controllers who will analyse the appeal, others than the ones who performed the control.</w:t>
      </w:r>
    </w:p>
    <w:p w14:paraId="5A8282EB"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first level controllers send clarification request, the beneficiary must submit </w:t>
      </w:r>
      <w:r w:rsidR="00EF766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using the e-MS</w:t>
      </w:r>
      <w:r w:rsidR="00EF766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all the requested documents within the established timeframe, the deadline for the resolution being suspended in this period. In this case, the appeal will be analysed only based on the documents provided in the established timeframe. </w:t>
      </w:r>
    </w:p>
    <w:p w14:paraId="5BE54A03"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first level controllers will not take into consideration the documents that were not issued before the registration date of the </w:t>
      </w:r>
      <w:r w:rsidR="00F826BA" w:rsidRPr="001E3D58">
        <w:rPr>
          <w:rFonts w:ascii="Trebuchet MS" w:eastAsia="Trebuchet MS" w:hAnsi="Trebuchet MS" w:cs="Trebuchet MS"/>
          <w:sz w:val="22"/>
          <w:szCs w:val="22"/>
          <w:lang w:val="en-US"/>
        </w:rPr>
        <w:t>request/</w:t>
      </w:r>
      <w:r w:rsidR="005767EB" w:rsidRPr="001E3D58">
        <w:rPr>
          <w:rFonts w:ascii="Trebuchet MS" w:eastAsia="Trebuchet MS" w:hAnsi="Trebuchet MS" w:cs="Trebuchet MS"/>
          <w:sz w:val="22"/>
          <w:szCs w:val="22"/>
          <w:lang w:val="en-US"/>
        </w:rPr>
        <w:t>partner report</w:t>
      </w:r>
      <w:r w:rsidR="00C96F43" w:rsidRPr="001E3D58">
        <w:rPr>
          <w:rFonts w:ascii="Trebuchet MS" w:eastAsia="Trebuchet MS" w:hAnsi="Trebuchet MS" w:cs="Trebuchet MS"/>
          <w:sz w:val="22"/>
          <w:szCs w:val="22"/>
          <w:lang w:val="en-US"/>
        </w:rPr>
        <w:t>.</w:t>
      </w:r>
    </w:p>
    <w:p w14:paraId="06552A5D"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controllers shall conclude the analysis of the appeal by issuing a resolution, which will detail the appealed expenditures and the reason for approval/rejection. If an appeal is partially or totally approved, the respective expenditures shall be included by the beneficiary in the next </w:t>
      </w:r>
      <w:r w:rsidR="00EC1CB7"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together with the documents of the appeal (the resolution issued by the designated controllers</w:t>
      </w:r>
      <w:r w:rsidR="00C96F43" w:rsidRPr="001E3D58">
        <w:rPr>
          <w:rFonts w:ascii="Trebuchet MS" w:eastAsia="Trebuchet MS" w:hAnsi="Trebuchet MS" w:cs="Trebuchet MS"/>
          <w:sz w:val="22"/>
          <w:szCs w:val="22"/>
          <w:lang w:val="en-US"/>
        </w:rPr>
        <w:t xml:space="preserve"> and the supporting documents).</w:t>
      </w:r>
    </w:p>
    <w:p w14:paraId="0C46DA06"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appeal will be analysed by the First Level Control Unit from CBC RO Calarasi within 30 working days, starting with the next day after </w:t>
      </w:r>
      <w:r w:rsidR="005767EB" w:rsidRPr="001E3D58">
        <w:rPr>
          <w:rFonts w:ascii="Trebuchet MS" w:eastAsia="Trebuchet MS" w:hAnsi="Trebuchet MS" w:cs="Trebuchet MS"/>
          <w:sz w:val="22"/>
          <w:szCs w:val="22"/>
          <w:lang w:val="en-US"/>
        </w:rPr>
        <w:t>the receiving date of the appeal in eMS system</w:t>
      </w:r>
      <w:r w:rsidRPr="001E3D58">
        <w:rPr>
          <w:rFonts w:ascii="Trebuchet MS" w:eastAsia="Trebuchet MS" w:hAnsi="Trebuchet MS" w:cs="Trebuchet MS"/>
          <w:b/>
          <w:sz w:val="22"/>
          <w:szCs w:val="22"/>
          <w:lang w:val="en-US"/>
        </w:rPr>
        <w:t>.</w:t>
      </w:r>
    </w:p>
    <w:p w14:paraId="1526E06A"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an appeal submitted, the beneficiary will receive either:</w:t>
      </w:r>
    </w:p>
    <w:p w14:paraId="0F7BF9E2" w14:textId="77777777" w:rsidR="000576DF" w:rsidRPr="001E3D58" w:rsidRDefault="00123C52">
      <w:pPr>
        <w:numPr>
          <w:ilvl w:val="0"/>
          <w:numId w:val="56"/>
        </w:numPr>
        <w:tabs>
          <w:tab w:val="left" w:pos="-1440"/>
          <w:tab w:val="left" w:pos="-720"/>
          <w:tab w:val="left" w:pos="0"/>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The Decision of the FLC Unit, the FLC certificate for the certified amount the on-the-spot </w:t>
      </w:r>
      <w:r w:rsidRPr="001E3D58">
        <w:rPr>
          <w:rFonts w:ascii="Trebuchet MS" w:eastAsia="Trebuchet MS" w:hAnsi="Trebuchet MS" w:cs="Trebuchet MS"/>
          <w:sz w:val="22"/>
          <w:szCs w:val="22"/>
          <w:lang w:val="en-US"/>
        </w:rPr>
        <w:lastRenderedPageBreak/>
        <w:t xml:space="preserve">report for the new validated expenditures, if the appeal is partially/entirely approved, </w:t>
      </w:r>
    </w:p>
    <w:p w14:paraId="222E0F7F" w14:textId="77777777" w:rsidR="000576DF" w:rsidRPr="001E3D58" w:rsidRDefault="00123C52">
      <w:pPr>
        <w:tabs>
          <w:tab w:val="left" w:pos="-1440"/>
          <w:tab w:val="left" w:pos="-720"/>
          <w:tab w:val="left" w:pos="0"/>
        </w:tabs>
        <w:spacing w:before="120" w:line="360" w:lineRule="auto"/>
        <w:ind w:left="72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or</w:t>
      </w:r>
    </w:p>
    <w:p w14:paraId="5C153E0C" w14:textId="77777777" w:rsidR="000576DF" w:rsidRPr="001E3D58" w:rsidRDefault="00123C52">
      <w:pPr>
        <w:numPr>
          <w:ilvl w:val="0"/>
          <w:numId w:val="56"/>
        </w:numPr>
        <w:tabs>
          <w:tab w:val="left" w:pos="-1440"/>
          <w:tab w:val="left" w:pos="-720"/>
          <w:tab w:val="left" w:pos="0"/>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Decision of the FLC Unit if the appeal is entirely rejected.</w:t>
      </w:r>
    </w:p>
    <w:p w14:paraId="35FA3411"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all the situations in which the appeal was entirely or partially approved, the first level controllers will perform an on-the-spot visit. The on-the-spot verifications will include the conformity of the copies with the original documents. If the copies attached to the appeal do not comply with the original documents, the expenditures will be declared ineligible.</w:t>
      </w:r>
    </w:p>
    <w:p w14:paraId="5AAC449E"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assignment of works, supplies and services contracts for the Romanian beneficiaries who do not have the status of contracting authorities under the provisions of GEO 34/2006, as amended and supplemented/ under the provisions of Law 98/2016 shall be made in accordance with the regulations / European directives, national laws and the rules regarding the assignment of these contracts, which is annex and form part of the subsidy contract/co-financing contract / monitoring agreement.</w:t>
      </w:r>
    </w:p>
    <w:p w14:paraId="1DD15670"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color w:val="222222"/>
          <w:sz w:val="22"/>
          <w:szCs w:val="22"/>
          <w:lang w:val="en-US"/>
        </w:rPr>
        <w:t xml:space="preserve">If the first level controllers identify infringements </w:t>
      </w:r>
      <w:r w:rsidRPr="001E3D58">
        <w:rPr>
          <w:rFonts w:ascii="Trebuchet MS" w:eastAsia="Trebuchet MS" w:hAnsi="Trebuchet MS" w:cs="Trebuchet MS"/>
          <w:sz w:val="22"/>
          <w:szCs w:val="22"/>
          <w:lang w:val="en-US"/>
        </w:rPr>
        <w:t>of the public procurement legislation/simplified procedure, the controllers will apply financial corrections for infringements of the public procurement legislation/simplified procedure in force. This correction will have to be taken into account for all further expenditure requested for the concerned contract.</w:t>
      </w:r>
    </w:p>
    <w:p w14:paraId="02EDD5E4"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Therefore, for Romanian beneficiaries, in case financial corrections are applied by FLC, the act by which the corrections are established can be subject to an appeal only at the level of First Level Control Unit from CBC RO Calarasi. </w:t>
      </w:r>
    </w:p>
    <w:p w14:paraId="79333F13" w14:textId="77777777" w:rsidR="00B43A35"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Thus, if the beneficiary will request for reimbursement other expenditures for the procurement concerned, the first level controllers will validate the amount by taking into account the correction (percentage) already established by the FLC.</w:t>
      </w:r>
    </w:p>
    <w:p w14:paraId="3E07C566" w14:textId="77777777" w:rsidR="000576DF" w:rsidRPr="001E3D58" w:rsidRDefault="00123C52">
      <w:pPr>
        <w:pStyle w:val="Heading1"/>
        <w:keepNext w:val="0"/>
        <w:spacing w:line="360" w:lineRule="auto"/>
        <w:rPr>
          <w:rFonts w:ascii="Trebuchet MS" w:eastAsia="Trebuchet MS" w:hAnsi="Trebuchet MS" w:cs="Trebuchet MS"/>
          <w:sz w:val="22"/>
          <w:szCs w:val="22"/>
          <w:u w:val="single"/>
          <w:lang w:val="en-US"/>
        </w:rPr>
      </w:pPr>
      <w:r w:rsidRPr="001E3D58">
        <w:rPr>
          <w:rFonts w:ascii="Trebuchet MS" w:eastAsia="Trebuchet MS" w:hAnsi="Trebuchet MS" w:cs="Trebuchet MS"/>
          <w:sz w:val="22"/>
          <w:szCs w:val="22"/>
          <w:u w:val="single"/>
          <w:lang w:val="en-US"/>
        </w:rPr>
        <w:t xml:space="preserve">Special rules for the Bulgarian appellants </w:t>
      </w:r>
    </w:p>
    <w:p w14:paraId="4B2CB072" w14:textId="77777777" w:rsidR="008646F7" w:rsidRPr="001E3D58" w:rsidRDefault="008646F7" w:rsidP="008646F7">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The beneficiary has the right to submit to the National Authority an appeal against the non-validated expenditures by the controller. </w:t>
      </w:r>
    </w:p>
    <w:p w14:paraId="0C79EFD1" w14:textId="77777777" w:rsidR="000576DF" w:rsidRPr="001E3D58" w:rsidRDefault="00123C52">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the controllers issue the First Level Control Certificate, they should estimate whether there are infringements of the public procurement rules as well as ineligible expenditures. The controllers are obliged to exclude from the certificate all expenditures affected by the infringement and to submit a </w:t>
      </w:r>
      <w:r w:rsidRPr="001E3D58">
        <w:rPr>
          <w:rFonts w:ascii="Trebuchet MS" w:eastAsia="Trebuchet MS" w:hAnsi="Trebuchet MS" w:cs="Trebuchet MS"/>
          <w:b/>
          <w:sz w:val="22"/>
          <w:szCs w:val="22"/>
          <w:lang w:val="en-US"/>
        </w:rPr>
        <w:t>separate</w:t>
      </w:r>
      <w:r w:rsidRPr="001E3D58">
        <w:rPr>
          <w:rFonts w:ascii="Trebuchet MS" w:eastAsia="Trebuchet MS" w:hAnsi="Trebuchet MS" w:cs="Trebuchet MS"/>
          <w:sz w:val="22"/>
          <w:szCs w:val="22"/>
          <w:lang w:val="en-US"/>
        </w:rPr>
        <w:t xml:space="preserve"> notification for suspicion of irregularity to the National Authority (Annex 13.7). The notification has to be submitted to the NA with an official letter registered with an incoming number in the MRDPW system.</w:t>
      </w:r>
    </w:p>
    <w:p w14:paraId="3CF1D5B4"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controller’s notification and the submitted appeal (if any) will be analysed by the National Authority in accordance with the procedure established in the applicable national legislation (not more than </w:t>
      </w:r>
      <w:r w:rsidRPr="00C2231A">
        <w:rPr>
          <w:rFonts w:ascii="Trebuchet MS" w:eastAsia="Trebuchet MS" w:hAnsi="Trebuchet MS" w:cs="Trebuchet MS"/>
          <w:sz w:val="22"/>
          <w:szCs w:val="22"/>
          <w:lang w:val="en-US"/>
        </w:rPr>
        <w:t>three months starting</w:t>
      </w:r>
      <w:r w:rsidRPr="001E3D58">
        <w:rPr>
          <w:rFonts w:ascii="Trebuchet MS" w:eastAsia="Trebuchet MS" w:hAnsi="Trebuchet MS" w:cs="Trebuchet MS"/>
          <w:sz w:val="22"/>
          <w:szCs w:val="22"/>
          <w:lang w:val="en-US"/>
        </w:rPr>
        <w:t xml:space="preserve"> with the next day after the receiving date of the notification/appeal). </w:t>
      </w:r>
    </w:p>
    <w:p w14:paraId="24A03DBF"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NA shall conclude the analysis of the case by issuing a preliminary </w:t>
      </w:r>
      <w:r w:rsidR="00A2372A" w:rsidRPr="001E3D58">
        <w:rPr>
          <w:rFonts w:ascii="Trebuchet MS" w:eastAsia="Trebuchet MS" w:hAnsi="Trebuchet MS" w:cs="Trebuchet MS"/>
          <w:sz w:val="22"/>
          <w:szCs w:val="22"/>
          <w:lang w:val="en-US"/>
        </w:rPr>
        <w:t>statement</w:t>
      </w:r>
      <w:r w:rsidRPr="001E3D58">
        <w:rPr>
          <w:rFonts w:ascii="Trebuchet MS" w:eastAsia="Trebuchet MS" w:hAnsi="Trebuchet MS" w:cs="Trebuchet MS"/>
          <w:sz w:val="22"/>
          <w:szCs w:val="22"/>
          <w:lang w:val="en-US"/>
        </w:rPr>
        <w:t xml:space="preserve">, which will detail the expenditures in question and the reason for approval/rejection. The NA shall inform the beneficiary for its preliminary </w:t>
      </w:r>
      <w:r w:rsidR="00A2372A" w:rsidRPr="001E3D58">
        <w:rPr>
          <w:rFonts w:ascii="Trebuchet MS" w:eastAsia="Trebuchet MS" w:hAnsi="Trebuchet MS" w:cs="Trebuchet MS"/>
          <w:sz w:val="22"/>
          <w:szCs w:val="22"/>
          <w:lang w:val="en-US"/>
        </w:rPr>
        <w:t xml:space="preserve">statement </w:t>
      </w:r>
      <w:r w:rsidRPr="001E3D58">
        <w:rPr>
          <w:rFonts w:ascii="Trebuchet MS" w:eastAsia="Trebuchet MS" w:hAnsi="Trebuchet MS" w:cs="Trebuchet MS"/>
          <w:sz w:val="22"/>
          <w:szCs w:val="22"/>
          <w:lang w:val="en-US"/>
        </w:rPr>
        <w:t>providing the beneficiary with the possibility to present objection/documents/information against the findings. Based on the documents received, the NA shall perform an assessment and conclude the case by issuing a final decision.</w:t>
      </w:r>
    </w:p>
    <w:p w14:paraId="326D9CAF"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w:t>
      </w:r>
    </w:p>
    <w:p w14:paraId="3220A650"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Once a financial correction has been established / imposed by the National Authority, it becomes mandatory for the first level controllers. Thus, if the beneficiary will request for reimbursement other expenditures for the procurement concerned, the first level controllers will validate the amount by taking into account the correction (percentage) established by the NA.</w:t>
      </w:r>
    </w:p>
    <w:p w14:paraId="29992281" w14:textId="77777777" w:rsidR="008646F7" w:rsidRDefault="008646F7">
      <w:pP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br w:type="page"/>
      </w:r>
    </w:p>
    <w:p w14:paraId="72CD87BA" w14:textId="77777777" w:rsidR="009D564A" w:rsidRDefault="009D564A">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lastRenderedPageBreak/>
        <w:br w:type="page"/>
      </w:r>
    </w:p>
    <w:p w14:paraId="51DCD4BE" w14:textId="77777777" w:rsidR="008646F7" w:rsidRPr="008646F7" w:rsidRDefault="008646F7" w:rsidP="008646F7">
      <w:pPr>
        <w:pStyle w:val="Heading1"/>
        <w:pBdr>
          <w:bottom w:val="single" w:sz="4" w:space="0" w:color="000000"/>
        </w:pBdr>
        <w:tabs>
          <w:tab w:val="left" w:pos="9923"/>
        </w:tabs>
        <w:spacing w:before="600" w:after="120" w:line="360" w:lineRule="auto"/>
        <w:jc w:val="center"/>
        <w:rPr>
          <w:rFonts w:ascii="Trebuchet MS" w:eastAsia="Trebuchet MS" w:hAnsi="Trebuchet MS" w:cs="Trebuchet MS"/>
          <w:sz w:val="28"/>
          <w:szCs w:val="28"/>
          <w:lang w:val="en-US"/>
        </w:rPr>
      </w:pPr>
      <w:r w:rsidRPr="00730E79">
        <w:rPr>
          <w:rFonts w:ascii="Trebuchet MS" w:eastAsia="Trebuchet MS" w:hAnsi="Trebuchet MS" w:cs="Trebuchet MS"/>
          <w:sz w:val="28"/>
          <w:szCs w:val="28"/>
          <w:lang w:val="en-US"/>
        </w:rPr>
        <w:lastRenderedPageBreak/>
        <w:t>1</w:t>
      </w:r>
      <w:r w:rsidR="00B022DA">
        <w:rPr>
          <w:rFonts w:ascii="Trebuchet MS" w:eastAsia="Trebuchet MS" w:hAnsi="Trebuchet MS" w:cs="Trebuchet MS"/>
          <w:sz w:val="28"/>
          <w:szCs w:val="28"/>
          <w:lang w:val="en-US"/>
        </w:rPr>
        <w:t>5</w:t>
      </w:r>
      <w:r w:rsidRPr="00730E79">
        <w:rPr>
          <w:rFonts w:ascii="Trebuchet MS" w:eastAsia="Trebuchet MS" w:hAnsi="Trebuchet MS" w:cs="Trebuchet MS"/>
          <w:sz w:val="28"/>
          <w:szCs w:val="28"/>
          <w:lang w:val="en-US"/>
        </w:rPr>
        <w:t>. eMS Project reports</w:t>
      </w:r>
      <w:r w:rsidRPr="006E53D8">
        <w:rPr>
          <w:rFonts w:ascii="Trebuchet MS" w:eastAsia="Trebuchet MS" w:hAnsi="Trebuchet MS" w:cs="Trebuchet MS"/>
          <w:sz w:val="28"/>
          <w:szCs w:val="28"/>
          <w:lang w:val="en-US"/>
        </w:rPr>
        <w:t xml:space="preserve"> </w:t>
      </w:r>
    </w:p>
    <w:p w14:paraId="1FDA65B3" w14:textId="77777777" w:rsidR="008646F7" w:rsidRDefault="008646F7">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p>
    <w:p w14:paraId="187C545A" w14:textId="77777777" w:rsidR="000576DF" w:rsidRPr="0076588F" w:rsidRDefault="00123C52" w:rsidP="008646F7">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Synthetically, the verification process of expenditure can be divided as follows:</w:t>
      </w:r>
      <w:r w:rsidRPr="001E3D58">
        <w:rPr>
          <w:noProof/>
          <w:lang w:val="en-US" w:eastAsia="en-US"/>
        </w:rPr>
        <mc:AlternateContent>
          <mc:Choice Requires="wps">
            <w:drawing>
              <wp:anchor distT="0" distB="0" distL="114300" distR="114300" simplePos="0" relativeHeight="251640832" behindDoc="0" locked="0" layoutInCell="0" hidden="0" allowOverlap="1" wp14:anchorId="25F3572E" wp14:editId="03643A89">
                <wp:simplePos x="0" y="0"/>
                <wp:positionH relativeFrom="margin">
                  <wp:posOffset>1320800</wp:posOffset>
                </wp:positionH>
                <wp:positionV relativeFrom="paragraph">
                  <wp:posOffset>368300</wp:posOffset>
                </wp:positionV>
                <wp:extent cx="3289300" cy="609600"/>
                <wp:effectExtent l="0" t="0" r="0" b="0"/>
                <wp:wrapNone/>
                <wp:docPr id="32" name="Rectangle 32"/>
                <wp:cNvGraphicFramePr/>
                <a:graphic xmlns:a="http://schemas.openxmlformats.org/drawingml/2006/main">
                  <a:graphicData uri="http://schemas.microsoft.com/office/word/2010/wordprocessingShape">
                    <wps:wsp>
                      <wps:cNvSpPr/>
                      <wps:spPr>
                        <a:xfrm>
                          <a:off x="3704207" y="3474564"/>
                          <a:ext cx="3283584" cy="610870"/>
                        </a:xfrm>
                        <a:prstGeom prst="rect">
                          <a:avLst/>
                        </a:prstGeom>
                        <a:solidFill>
                          <a:srgbClr val="00FF00"/>
                        </a:solidFill>
                        <a:ln w="9525" cap="flat" cmpd="sng">
                          <a:solidFill>
                            <a:srgbClr val="000000"/>
                          </a:solidFill>
                          <a:prstDash val="solid"/>
                          <a:miter/>
                          <a:headEnd type="none" w="med" len="med"/>
                          <a:tailEnd type="none" w="med" len="med"/>
                        </a:ln>
                      </wps:spPr>
                      <wps:txbx>
                        <w:txbxContent>
                          <w:p w14:paraId="02EDC25C" w14:textId="77777777" w:rsidR="00340F66" w:rsidRDefault="00340F66">
                            <w:pPr>
                              <w:jc w:val="center"/>
                              <w:textDirection w:val="btLr"/>
                            </w:pPr>
                            <w:r>
                              <w:rPr>
                                <w:rFonts w:ascii="Trebuchet MS" w:eastAsia="Trebuchet MS" w:hAnsi="Trebuchet MS" w:cs="Trebuchet MS"/>
                                <w:b/>
                                <w:sz w:val="22"/>
                              </w:rPr>
                              <w:t>RO/BG beneficiary</w:t>
                            </w:r>
                          </w:p>
                          <w:p w14:paraId="7645F8B1" w14:textId="77777777" w:rsidR="00340F66" w:rsidRDefault="00340F66">
                            <w:pPr>
                              <w:jc w:val="center"/>
                              <w:textDirection w:val="btLr"/>
                            </w:pPr>
                            <w:r>
                              <w:rPr>
                                <w:rFonts w:ascii="Trebuchet MS" w:eastAsia="Trebuchet MS" w:hAnsi="Trebuchet MS" w:cs="Trebuchet MS"/>
                                <w:sz w:val="22"/>
                              </w:rPr>
                              <w:t xml:space="preserve">Submits the invoices and documentary proof to the FLC </w:t>
                            </w:r>
                          </w:p>
                        </w:txbxContent>
                      </wps:txbx>
                      <wps:bodyPr lIns="91425" tIns="45700" rIns="91425" bIns="45700" anchor="t" anchorCtr="0"/>
                    </wps:wsp>
                  </a:graphicData>
                </a:graphic>
              </wp:anchor>
            </w:drawing>
          </mc:Choice>
          <mc:Fallback>
            <w:pict>
              <v:rect w14:anchorId="25F3572E" id="Rectangle 32" o:spid="_x0000_s1032" style="position:absolute;left:0;text-align:left;margin-left:104pt;margin-top:29pt;width:259pt;height:48pt;z-index:2516408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" o:allowincell="f" fillcolor="lime">
                <v:textbox inset="2.53958mm,1.2694mm,2.53958mm,1.2694mm">
                  <w:txbxContent>
                    <w:p w14:paraId="02EDC25C" w14:textId="77777777" w:rsidR="00340F66" w:rsidRDefault="00340F66">
                      <w:pPr>
                        <w:jc w:val="center"/>
                        <w:textDirection w:val="btLr"/>
                      </w:pPr>
                      <w:r>
                        <w:rPr>
                          <w:rFonts w:ascii="Trebuchet MS" w:eastAsia="Trebuchet MS" w:hAnsi="Trebuchet MS" w:cs="Trebuchet MS"/>
                          <w:b/>
                          <w:sz w:val="22"/>
                        </w:rPr>
                        <w:t>RO/BG beneficiary</w:t>
                      </w:r>
                    </w:p>
                    <w:p w14:paraId="7645F8B1" w14:textId="77777777" w:rsidR="00340F66" w:rsidRDefault="00340F66">
                      <w:pPr>
                        <w:jc w:val="center"/>
                        <w:textDirection w:val="btLr"/>
                      </w:pPr>
                      <w:r>
                        <w:rPr>
                          <w:rFonts w:ascii="Trebuchet MS" w:eastAsia="Trebuchet MS" w:hAnsi="Trebuchet MS" w:cs="Trebuchet MS"/>
                          <w:sz w:val="22"/>
                        </w:rPr>
                        <w:t xml:space="preserve">Submits the invoices and documentary proof to the FLC </w:t>
                      </w:r>
                    </w:p>
                  </w:txbxContent>
                </v:textbox>
                <w10:wrap anchorx="margin"/>
              </v:rect>
            </w:pict>
          </mc:Fallback>
        </mc:AlternateContent>
      </w:r>
    </w:p>
    <w:p w14:paraId="74BCCFBE" w14:textId="77777777" w:rsidR="005F2E04" w:rsidRPr="0076588F" w:rsidRDefault="008646F7">
      <w:pPr>
        <w:spacing w:line="360" w:lineRule="auto"/>
        <w:rPr>
          <w:rFonts w:ascii="Trebuchet MS" w:eastAsia="Trebuchet MS" w:hAnsi="Trebuchet MS" w:cs="Trebuchet MS"/>
          <w:b/>
          <w:sz w:val="22"/>
          <w:szCs w:val="22"/>
          <w:lang w:val="en-US"/>
        </w:rPr>
      </w:pPr>
      <w:r w:rsidRPr="00B47B14">
        <w:rPr>
          <w:noProof/>
          <w:lang w:val="en-US" w:eastAsia="en-US"/>
        </w:rPr>
        <mc:AlternateContent>
          <mc:Choice Requires="wps">
            <w:drawing>
              <wp:anchor distT="0" distB="0" distL="114300" distR="114300" simplePos="0" relativeHeight="251669504" behindDoc="0" locked="0" layoutInCell="0" hidden="0" allowOverlap="1" wp14:anchorId="37263D70" wp14:editId="510FB6D8">
                <wp:simplePos x="0" y="0"/>
                <wp:positionH relativeFrom="margin">
                  <wp:posOffset>4635500</wp:posOffset>
                </wp:positionH>
                <wp:positionV relativeFrom="paragraph">
                  <wp:posOffset>9525</wp:posOffset>
                </wp:positionV>
                <wp:extent cx="165100" cy="12700"/>
                <wp:effectExtent l="0" t="0" r="25400" b="25400"/>
                <wp:wrapNone/>
                <wp:docPr id="35" name="Straight Arrow Connector 35"/>
                <wp:cNvGraphicFramePr/>
                <a:graphic xmlns:a="http://schemas.openxmlformats.org/drawingml/2006/main">
                  <a:graphicData uri="http://schemas.microsoft.com/office/word/2010/wordprocessingShape">
                    <wps:wsp>
                      <wps:cNvCnPr/>
                      <wps:spPr>
                        <a:xfrm rot="10800000">
                          <a:off x="0" y="0"/>
                          <a:ext cx="1651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28AEB2C5" id="_x0000_t32" coordsize="21600,21600" o:spt="32" o:oned="t" path="m,l21600,21600e" filled="f">
                <v:path arrowok="t" fillok="f" o:connecttype="none"/>
                <o:lock v:ext="edit" shapetype="t"/>
              </v:shapetype>
              <v:shape id="Straight Arrow Connector 35" o:spid="_x0000_s1026" type="#_x0000_t32" style="position:absolute;margin-left:365pt;margin-top:.75pt;width:13pt;height:1pt;rotation:180;z-index:25166950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" o:allowincell="f">
                <w10:wrap anchorx="margin"/>
              </v:shape>
            </w:pict>
          </mc:Fallback>
        </mc:AlternateContent>
      </w:r>
      <w:r w:rsidRPr="001E3D58">
        <w:rPr>
          <w:noProof/>
          <w:lang w:val="en-US" w:eastAsia="en-US"/>
        </w:rPr>
        <mc:AlternateContent>
          <mc:Choice Requires="wps">
            <w:drawing>
              <wp:anchor distT="0" distB="0" distL="114300" distR="114300" simplePos="0" relativeHeight="251670528" behindDoc="0" locked="0" layoutInCell="0" hidden="0" allowOverlap="1" wp14:anchorId="62E66F68" wp14:editId="3D4CDB0C">
                <wp:simplePos x="0" y="0"/>
                <wp:positionH relativeFrom="margin">
                  <wp:posOffset>4800600</wp:posOffset>
                </wp:positionH>
                <wp:positionV relativeFrom="paragraph">
                  <wp:posOffset>11430</wp:posOffset>
                </wp:positionV>
                <wp:extent cx="25400" cy="2133600"/>
                <wp:effectExtent l="76200" t="0" r="69850" b="57150"/>
                <wp:wrapNone/>
                <wp:docPr id="11" name="Straight Arrow Connector 11"/>
                <wp:cNvGraphicFramePr/>
                <a:graphic xmlns:a="http://schemas.openxmlformats.org/drawingml/2006/main">
                  <a:graphicData uri="http://schemas.microsoft.com/office/word/2010/wordprocessingShape">
                    <wps:wsp>
                      <wps:cNvCnPr/>
                      <wps:spPr>
                        <a:xfrm>
                          <a:off x="0" y="0"/>
                          <a:ext cx="25400" cy="2133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63CA75DF" id="Straight Arrow Connector 11" o:spid="_x0000_s1026" type="#_x0000_t32" style="position:absolute;margin-left:378pt;margin-top:.9pt;width:2pt;height:168pt;z-index:25167052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" o:allowincell="f">
                <v:stroke endarrow="block" endarrowwidth="wide" endarrowlength="long"/>
                <w10:wrap anchorx="margin"/>
              </v:shape>
            </w:pict>
          </mc:Fallback>
        </mc:AlternateContent>
      </w:r>
    </w:p>
    <w:p w14:paraId="0A7A9E11" w14:textId="77777777" w:rsidR="000576DF" w:rsidRPr="001E3D58" w:rsidRDefault="008646F7">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0" distR="0" simplePos="0" relativeHeight="251643904" behindDoc="1" locked="0" layoutInCell="0" hidden="0" allowOverlap="1" wp14:anchorId="487C3546" wp14:editId="7D12F6A7">
                <wp:simplePos x="0" y="0"/>
                <wp:positionH relativeFrom="margin">
                  <wp:posOffset>4742180</wp:posOffset>
                </wp:positionH>
                <wp:positionV relativeFrom="paragraph">
                  <wp:posOffset>78740</wp:posOffset>
                </wp:positionV>
                <wp:extent cx="1323975" cy="992505"/>
                <wp:effectExtent l="0" t="5715" r="3810" b="3810"/>
                <wp:wrapSquare wrapText="bothSides" distT="0" distB="0" distL="0" distR="0"/>
                <wp:docPr id="31" name="Rectangle 31"/>
                <wp:cNvGraphicFramePr/>
                <a:graphic xmlns:a="http://schemas.openxmlformats.org/drawingml/2006/main">
                  <a:graphicData uri="http://schemas.microsoft.com/office/word/2010/wordprocessingShape">
                    <wps:wsp>
                      <wps:cNvSpPr/>
                      <wps:spPr>
                        <a:xfrm rot="16200000">
                          <a:off x="0" y="0"/>
                          <a:ext cx="1323975" cy="992505"/>
                        </a:xfrm>
                        <a:prstGeom prst="rect">
                          <a:avLst/>
                        </a:prstGeom>
                        <a:solidFill>
                          <a:srgbClr val="FFFFFF"/>
                        </a:solidFill>
                        <a:ln>
                          <a:noFill/>
                        </a:ln>
                      </wps:spPr>
                      <wps:txbx>
                        <w:txbxContent>
                          <w:p w14:paraId="643F39E9" w14:textId="77777777" w:rsidR="00340F66" w:rsidRDefault="00340F66">
                            <w:pPr>
                              <w:jc w:val="center"/>
                              <w:textDirection w:val="btLr"/>
                            </w:pPr>
                            <w:r>
                              <w:rPr>
                                <w:rFonts w:ascii="Arial Narrow" w:eastAsia="Arial Narrow" w:hAnsi="Arial Narrow" w:cs="Arial Narrow"/>
                                <w:sz w:val="18"/>
                              </w:rPr>
                              <w:t xml:space="preserve">CONTRIBUTION TO THE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487C3546" id="Rectangle 31" o:spid="_x0000_s1033" style="position:absolute;margin-left:373.4pt;margin-top:6.2pt;width:104.25pt;height:78.15pt;rotation:-90;z-index:-25167257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" o:allowincell="f" stroked="f">
                <v:textbox inset=".5mm,.3mm,.5mm,.3mm">
                  <w:txbxContent>
                    <w:p w14:paraId="643F39E9" w14:textId="77777777" w:rsidR="00340F66" w:rsidRDefault="00340F66">
                      <w:pPr>
                        <w:jc w:val="center"/>
                        <w:textDirection w:val="btLr"/>
                      </w:pPr>
                      <w:r>
                        <w:rPr>
                          <w:rFonts w:ascii="Arial Narrow" w:eastAsia="Arial Narrow" w:hAnsi="Arial Narrow" w:cs="Arial Narrow"/>
                          <w:sz w:val="18"/>
                        </w:rPr>
                        <w:t xml:space="preserve">CONTRIBUTION TO THE PROJECT REPORT  </w:t>
                      </w:r>
                    </w:p>
                  </w:txbxContent>
                </v:textbox>
                <w10:wrap type="square" anchorx="margin"/>
              </v:rect>
            </w:pict>
          </mc:Fallback>
        </mc:AlternateContent>
      </w:r>
      <w:r w:rsidRPr="00B47B14">
        <w:rPr>
          <w:noProof/>
          <w:lang w:val="en-US" w:eastAsia="en-US"/>
        </w:rPr>
        <mc:AlternateContent>
          <mc:Choice Requires="wps">
            <w:drawing>
              <wp:anchor distT="0" distB="0" distL="114300" distR="114300" simplePos="0" relativeHeight="251653120" behindDoc="0" locked="0" layoutInCell="0" hidden="0" allowOverlap="1" wp14:anchorId="10F462D0" wp14:editId="51866877">
                <wp:simplePos x="0" y="0"/>
                <wp:positionH relativeFrom="margin">
                  <wp:posOffset>763270</wp:posOffset>
                </wp:positionH>
                <wp:positionV relativeFrom="paragraph">
                  <wp:posOffset>75565</wp:posOffset>
                </wp:positionV>
                <wp:extent cx="12700" cy="1407160"/>
                <wp:effectExtent l="0" t="0" r="25400" b="21590"/>
                <wp:wrapNone/>
                <wp:docPr id="9" name="Straight Arrow Connector 9"/>
                <wp:cNvGraphicFramePr/>
                <a:graphic xmlns:a="http://schemas.openxmlformats.org/drawingml/2006/main">
                  <a:graphicData uri="http://schemas.microsoft.com/office/word/2010/wordprocessingShape">
                    <wps:wsp>
                      <wps:cNvCnPr/>
                      <wps:spPr>
                        <a:xfrm>
                          <a:off x="0" y="0"/>
                          <a:ext cx="12700" cy="140716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V relativeFrom="margin">
                  <wp14:pctHeight>0</wp14:pctHeight>
                </wp14:sizeRelV>
              </wp:anchor>
            </w:drawing>
          </mc:Choice>
          <mc:Fallback>
            <w:pict>
              <v:shape w14:anchorId="1FFEBA74" id="Straight Arrow Connector 9" o:spid="_x0000_s1026" type="#_x0000_t32" style="position:absolute;margin-left:60.1pt;margin-top:5.95pt;width:1pt;height:110.8pt;z-index:2516531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" o:allowincell="f">
                <w10:wrap anchorx="margin"/>
              </v:shape>
            </w:pict>
          </mc:Fallback>
        </mc:AlternateContent>
      </w:r>
      <w:r w:rsidR="00123C52" w:rsidRPr="001E3D58">
        <w:rPr>
          <w:noProof/>
          <w:lang w:val="en-US" w:eastAsia="en-US"/>
        </w:rPr>
        <mc:AlternateContent>
          <mc:Choice Requires="wps">
            <w:drawing>
              <wp:anchor distT="0" distB="0" distL="0" distR="0" simplePos="0" relativeHeight="251646976" behindDoc="1" locked="0" layoutInCell="0" hidden="0" allowOverlap="1" wp14:anchorId="6DC16A61" wp14:editId="301AF484">
                <wp:simplePos x="0" y="0"/>
                <wp:positionH relativeFrom="margin">
                  <wp:posOffset>2374900</wp:posOffset>
                </wp:positionH>
                <wp:positionV relativeFrom="paragraph">
                  <wp:posOffset>952500</wp:posOffset>
                </wp:positionV>
                <wp:extent cx="228600" cy="685800"/>
                <wp:effectExtent l="0" t="0" r="0" b="0"/>
                <wp:wrapSquare wrapText="bothSides" distT="0" distB="0" distL="0" distR="0"/>
                <wp:docPr id="38" name="Rectangle 38"/>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14:paraId="0157E187" w14:textId="77777777" w:rsidR="00340F66" w:rsidRDefault="00340F66">
                            <w:pPr>
                              <w:jc w:val="center"/>
                              <w:textDirection w:val="btLr"/>
                            </w:pPr>
                            <w:r>
                              <w:rPr>
                                <w:sz w:val="18"/>
                              </w:rPr>
                              <w:t>FLC</w:t>
                            </w:r>
                          </w:p>
                        </w:txbxContent>
                      </wps:txbx>
                      <wps:bodyPr lIns="18000" tIns="10800" rIns="18000" bIns="10800" anchor="t" anchorCtr="0"/>
                    </wps:wsp>
                  </a:graphicData>
                </a:graphic>
              </wp:anchor>
            </w:drawing>
          </mc:Choice>
          <mc:Fallback>
            <w:pict>
              <v:rect w14:anchorId="6DC16A61" id="Rectangle 38" o:spid="_x0000_s1034" style="position:absolute;margin-left:187pt;margin-top:75pt;width:18pt;height:54pt;rotation:-90;z-index:-25166950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" o:allowincell="f" stroked="f">
                <v:textbox inset=".5mm,.3mm,.5mm,.3mm">
                  <w:txbxContent>
                    <w:p w14:paraId="0157E187" w14:textId="77777777" w:rsidR="00340F66" w:rsidRDefault="00340F66">
                      <w:pPr>
                        <w:jc w:val="center"/>
                        <w:textDirection w:val="btLr"/>
                      </w:pPr>
                      <w:r>
                        <w:rPr>
                          <w:sz w:val="18"/>
                        </w:rPr>
                        <w:t>FLC</w:t>
                      </w:r>
                    </w:p>
                  </w:txbxContent>
                </v:textbox>
                <w10:wrap type="square" anchorx="margin"/>
              </v:rect>
            </w:pict>
          </mc:Fallback>
        </mc:AlternateContent>
      </w:r>
      <w:r w:rsidR="00123C52" w:rsidRPr="00B47B14">
        <w:rPr>
          <w:noProof/>
          <w:lang w:val="en-US" w:eastAsia="en-US"/>
        </w:rPr>
        <mc:AlternateContent>
          <mc:Choice Requires="wps">
            <w:drawing>
              <wp:anchor distT="0" distB="0" distL="0" distR="0" simplePos="0" relativeHeight="251648000" behindDoc="1" locked="0" layoutInCell="0" hidden="0" allowOverlap="1" wp14:anchorId="15232760" wp14:editId="00AA42EE">
                <wp:simplePos x="0" y="0"/>
                <wp:positionH relativeFrom="margin">
                  <wp:posOffset>2527300</wp:posOffset>
                </wp:positionH>
                <wp:positionV relativeFrom="paragraph">
                  <wp:posOffset>1104900</wp:posOffset>
                </wp:positionV>
                <wp:extent cx="228600" cy="685800"/>
                <wp:effectExtent l="0" t="0" r="0" b="0"/>
                <wp:wrapSquare wrapText="bothSides" distT="0" distB="0" distL="0" distR="0"/>
                <wp:docPr id="22" name="Rectangle 22"/>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14:paraId="25827645" w14:textId="77777777" w:rsidR="00340F66" w:rsidRDefault="00340F66">
                            <w:pPr>
                              <w:jc w:val="center"/>
                              <w:textDirection w:val="btLr"/>
                            </w:pPr>
                            <w:r>
                              <w:rPr>
                                <w:sz w:val="18"/>
                              </w:rPr>
                              <w:t>FLC</w:t>
                            </w:r>
                          </w:p>
                        </w:txbxContent>
                      </wps:txbx>
                      <wps:bodyPr lIns="18000" tIns="10800" rIns="18000" bIns="10800" anchor="t" anchorCtr="0"/>
                    </wps:wsp>
                  </a:graphicData>
                </a:graphic>
              </wp:anchor>
            </w:drawing>
          </mc:Choice>
          <mc:Fallback>
            <w:pict>
              <v:rect w14:anchorId="15232760" id="Rectangle 22" o:spid="_x0000_s1035" style="position:absolute;margin-left:199pt;margin-top:87pt;width:18pt;height:54pt;rotation:-90;z-index:-25166848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" o:allowincell="f" stroked="f">
                <v:textbox inset=".5mm,.3mm,.5mm,.3mm">
                  <w:txbxContent>
                    <w:p w14:paraId="25827645" w14:textId="77777777" w:rsidR="00340F66" w:rsidRDefault="00340F66">
                      <w:pPr>
                        <w:jc w:val="center"/>
                        <w:textDirection w:val="btLr"/>
                      </w:pPr>
                      <w:r>
                        <w:rPr>
                          <w:sz w:val="18"/>
                        </w:rPr>
                        <w:t>FLC</w:t>
                      </w:r>
                    </w:p>
                  </w:txbxContent>
                </v:textbox>
                <w10:wrap type="square" anchorx="margin"/>
              </v:rect>
            </w:pict>
          </mc:Fallback>
        </mc:AlternateContent>
      </w:r>
      <w:r w:rsidR="00123C52" w:rsidRPr="00B47B14">
        <w:rPr>
          <w:noProof/>
          <w:lang w:val="en-US" w:eastAsia="en-US"/>
        </w:rPr>
        <mc:AlternateContent>
          <mc:Choice Requires="wps">
            <w:drawing>
              <wp:anchor distT="0" distB="0" distL="114300" distR="114300" simplePos="0" relativeHeight="251655168" behindDoc="0" locked="0" layoutInCell="0" hidden="0" allowOverlap="1" wp14:anchorId="1ED648A7" wp14:editId="1DADFE3F">
                <wp:simplePos x="0" y="0"/>
                <wp:positionH relativeFrom="margin">
                  <wp:posOffset>774700</wp:posOffset>
                </wp:positionH>
                <wp:positionV relativeFrom="paragraph">
                  <wp:posOffset>76200</wp:posOffset>
                </wp:positionV>
                <wp:extent cx="546100" cy="12700"/>
                <wp:effectExtent l="0" t="0" r="0" b="0"/>
                <wp:wrapNone/>
                <wp:docPr id="16" name="Straight Arrow Connector 16"/>
                <wp:cNvGraphicFramePr/>
                <a:graphic xmlns:a="http://schemas.openxmlformats.org/drawingml/2006/main">
                  <a:graphicData uri="http://schemas.microsoft.com/office/word/2010/wordprocessingShape">
                    <wps:wsp>
                      <wps:cNvCnPr/>
                      <wps:spPr>
                        <a:xfrm>
                          <a:off x="5069775" y="3779682"/>
                          <a:ext cx="552449" cy="63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13D8C934" id="Straight Arrow Connector 16" o:spid="_x0000_s1026" type="#_x0000_t32" style="position:absolute;margin-left:61pt;margin-top:6pt;width:43pt;height:1pt;z-index:25165516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" o:allowincell="f">
                <w10:wrap anchorx="margin"/>
              </v:shape>
            </w:pict>
          </mc:Fallback>
        </mc:AlternateContent>
      </w:r>
    </w:p>
    <w:p w14:paraId="1D0EB756" w14:textId="77777777" w:rsidR="000576DF" w:rsidRPr="001E3D58" w:rsidRDefault="00DC089C">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64384" behindDoc="0" locked="0" layoutInCell="0" hidden="0" allowOverlap="1" wp14:anchorId="55A419B4" wp14:editId="7F4E78F5">
                <wp:simplePos x="0" y="0"/>
                <wp:positionH relativeFrom="margin">
                  <wp:posOffset>2931795</wp:posOffset>
                </wp:positionH>
                <wp:positionV relativeFrom="paragraph">
                  <wp:posOffset>149860</wp:posOffset>
                </wp:positionV>
                <wp:extent cx="17752" cy="651785"/>
                <wp:effectExtent l="76200" t="38100" r="59055" b="15240"/>
                <wp:wrapNone/>
                <wp:docPr id="10" name="Straight Arrow Connector 10"/>
                <wp:cNvGraphicFramePr/>
                <a:graphic xmlns:a="http://schemas.openxmlformats.org/drawingml/2006/main">
                  <a:graphicData uri="http://schemas.microsoft.com/office/word/2010/wordprocessingShape">
                    <wps:wsp>
                      <wps:cNvCnPr/>
                      <wps:spPr>
                        <a:xfrm flipV="1">
                          <a:off x="0" y="0"/>
                          <a:ext cx="17752" cy="651785"/>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585CF6ED" id="Straight Arrow Connector 10" o:spid="_x0000_s1026" type="#_x0000_t32" style="position:absolute;margin-left:230.85pt;margin-top:11.8pt;width:1.4pt;height:51.3pt;flip:y;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" o:allowincell="f">
                <v:stroke endarrow="block" endarrowwidth="wide" endarrowlength="long"/>
                <w10:wrap anchorx="margin"/>
              </v:shape>
            </w:pict>
          </mc:Fallback>
        </mc:AlternateContent>
      </w:r>
    </w:p>
    <w:p w14:paraId="589C2AD1" w14:textId="77777777" w:rsidR="000576DF" w:rsidRPr="001E3D58" w:rsidRDefault="00DC089C">
      <w:pPr>
        <w:spacing w:line="360" w:lineRule="auto"/>
        <w:rPr>
          <w:rFonts w:ascii="Trebuchet MS" w:eastAsia="Trebuchet MS" w:hAnsi="Trebuchet MS" w:cs="Trebuchet MS"/>
          <w:sz w:val="22"/>
          <w:szCs w:val="22"/>
          <w:lang w:val="en-US"/>
        </w:rPr>
      </w:pPr>
      <w:r w:rsidRPr="001E3D58">
        <w:rPr>
          <w:noProof/>
          <w:lang w:val="en-US" w:eastAsia="en-US"/>
        </w:rPr>
        <mc:AlternateContent>
          <mc:Choice Requires="wps">
            <w:drawing>
              <wp:anchor distT="0" distB="0" distL="0" distR="0" simplePos="0" relativeHeight="251641856" behindDoc="1" locked="0" layoutInCell="0" hidden="0" allowOverlap="1" wp14:anchorId="36FF721E" wp14:editId="08F94364">
                <wp:simplePos x="0" y="0"/>
                <wp:positionH relativeFrom="margin">
                  <wp:posOffset>2908935</wp:posOffset>
                </wp:positionH>
                <wp:positionV relativeFrom="paragraph">
                  <wp:posOffset>168275</wp:posOffset>
                </wp:positionV>
                <wp:extent cx="768350" cy="259715"/>
                <wp:effectExtent l="6667" t="0" r="318" b="317"/>
                <wp:wrapSquare wrapText="bothSides" distT="0" distB="0" distL="0" distR="0"/>
                <wp:docPr id="29" name="Rectangle 29"/>
                <wp:cNvGraphicFramePr/>
                <a:graphic xmlns:a="http://schemas.openxmlformats.org/drawingml/2006/main">
                  <a:graphicData uri="http://schemas.microsoft.com/office/word/2010/wordprocessingShape">
                    <wps:wsp>
                      <wps:cNvSpPr/>
                      <wps:spPr>
                        <a:xfrm rot="16200000">
                          <a:off x="0" y="0"/>
                          <a:ext cx="768350" cy="259715"/>
                        </a:xfrm>
                        <a:prstGeom prst="rect">
                          <a:avLst/>
                        </a:prstGeom>
                        <a:solidFill>
                          <a:srgbClr val="FFFFFF"/>
                        </a:solidFill>
                        <a:ln>
                          <a:noFill/>
                        </a:ln>
                      </wps:spPr>
                      <wps:txbx>
                        <w:txbxContent>
                          <w:p w14:paraId="301F54DA" w14:textId="77777777" w:rsidR="00340F66" w:rsidRDefault="00340F66">
                            <w:pPr>
                              <w:jc w:val="center"/>
                              <w:textDirection w:val="btLr"/>
                            </w:pPr>
                            <w:r>
                              <w:rPr>
                                <w:rFonts w:ascii="Arial Narrow" w:eastAsia="Arial Narrow" w:hAnsi="Arial Narrow" w:cs="Arial Narrow"/>
                                <w:sz w:val="18"/>
                              </w:rPr>
                              <w:t>EMS certificate</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36FF721E" id="Rectangle 29" o:spid="_x0000_s1036" style="position:absolute;margin-left:229.05pt;margin-top:13.25pt;width:60.5pt;height:20.45pt;rotation:-90;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" o:allowincell="f" stroked="f">
                <v:textbox inset=".5mm,.3mm,.5mm,.3mm">
                  <w:txbxContent>
                    <w:p w14:paraId="301F54DA" w14:textId="77777777" w:rsidR="00340F66" w:rsidRDefault="00340F66">
                      <w:pPr>
                        <w:jc w:val="center"/>
                        <w:textDirection w:val="btLr"/>
                      </w:pPr>
                      <w:r>
                        <w:rPr>
                          <w:rFonts w:ascii="Arial Narrow" w:eastAsia="Arial Narrow" w:hAnsi="Arial Narrow" w:cs="Arial Narrow"/>
                          <w:sz w:val="18"/>
                        </w:rPr>
                        <w:t>EMS certificate</w:t>
                      </w:r>
                    </w:p>
                  </w:txbxContent>
                </v:textbox>
                <w10:wrap type="square" anchorx="margin"/>
              </v:rect>
            </w:pict>
          </mc:Fallback>
        </mc:AlternateContent>
      </w:r>
      <w:r w:rsidR="008646F7" w:rsidRPr="001E3D58">
        <w:rPr>
          <w:noProof/>
          <w:lang w:val="en-US" w:eastAsia="en-US"/>
        </w:rPr>
        <mc:AlternateContent>
          <mc:Choice Requires="wps">
            <w:drawing>
              <wp:anchor distT="0" distB="0" distL="0" distR="0" simplePos="0" relativeHeight="251642880" behindDoc="1" locked="0" layoutInCell="0" hidden="0" allowOverlap="1" wp14:anchorId="57C0888A" wp14:editId="1042F479">
                <wp:simplePos x="0" y="0"/>
                <wp:positionH relativeFrom="margin">
                  <wp:posOffset>-130810</wp:posOffset>
                </wp:positionH>
                <wp:positionV relativeFrom="paragraph">
                  <wp:posOffset>142875</wp:posOffset>
                </wp:positionV>
                <wp:extent cx="1371600" cy="389255"/>
                <wp:effectExtent l="0" t="4128" r="0" b="0"/>
                <wp:wrapSquare wrapText="bothSides" distT="0" distB="0" distL="0" distR="0"/>
                <wp:docPr id="36" name="Rectangle 36"/>
                <wp:cNvGraphicFramePr/>
                <a:graphic xmlns:a="http://schemas.openxmlformats.org/drawingml/2006/main">
                  <a:graphicData uri="http://schemas.microsoft.com/office/word/2010/wordprocessingShape">
                    <wps:wsp>
                      <wps:cNvSpPr/>
                      <wps:spPr>
                        <a:xfrm rot="16200000">
                          <a:off x="0" y="0"/>
                          <a:ext cx="1371600" cy="389255"/>
                        </a:xfrm>
                        <a:prstGeom prst="rect">
                          <a:avLst/>
                        </a:prstGeom>
                        <a:solidFill>
                          <a:srgbClr val="FFFFFF"/>
                        </a:solidFill>
                        <a:ln>
                          <a:noFill/>
                        </a:ln>
                      </wps:spPr>
                      <wps:txbx>
                        <w:txbxContent>
                          <w:p w14:paraId="4D287719" w14:textId="77777777" w:rsidR="00340F66" w:rsidRDefault="00340F66">
                            <w:pPr>
                              <w:jc w:val="center"/>
                              <w:textDirection w:val="btLr"/>
                            </w:pPr>
                            <w:r>
                              <w:rPr>
                                <w:rFonts w:ascii="Arial Narrow" w:eastAsia="Arial Narrow" w:hAnsi="Arial Narrow" w:cs="Arial Narrow"/>
                                <w:sz w:val="18"/>
                              </w:rPr>
                              <w:t>Partner reports in eMS</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57C0888A" id="Rectangle 36" o:spid="_x0000_s1037" style="position:absolute;margin-left:-10.3pt;margin-top:11.25pt;width:108pt;height:30.65pt;rotation:-90;z-index:-2516736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" o:allowincell="f" stroked="f">
                <v:textbox inset=".5mm,.3mm,.5mm,.3mm">
                  <w:txbxContent>
                    <w:p w14:paraId="4D287719" w14:textId="77777777" w:rsidR="00340F66" w:rsidRDefault="00340F66">
                      <w:pPr>
                        <w:jc w:val="center"/>
                        <w:textDirection w:val="btLr"/>
                      </w:pPr>
                      <w:r>
                        <w:rPr>
                          <w:rFonts w:ascii="Arial Narrow" w:eastAsia="Arial Narrow" w:hAnsi="Arial Narrow" w:cs="Arial Narrow"/>
                          <w:sz w:val="18"/>
                        </w:rPr>
                        <w:t>Partner reports in eMS</w:t>
                      </w:r>
                    </w:p>
                  </w:txbxContent>
                </v:textbox>
                <w10:wrap type="square" anchorx="margin"/>
              </v:rect>
            </w:pict>
          </mc:Fallback>
        </mc:AlternateContent>
      </w:r>
    </w:p>
    <w:p w14:paraId="7A238630" w14:textId="77777777" w:rsidR="000576DF" w:rsidRPr="001E3D58" w:rsidRDefault="00200F9C">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0" distR="0" simplePos="0" relativeHeight="251644928" behindDoc="1" locked="0" layoutInCell="0" hidden="0" allowOverlap="1" wp14:anchorId="1729890E" wp14:editId="72D2CFB6">
                <wp:simplePos x="0" y="0"/>
                <wp:positionH relativeFrom="margin">
                  <wp:posOffset>2057400</wp:posOffset>
                </wp:positionH>
                <wp:positionV relativeFrom="paragraph">
                  <wp:posOffset>80010</wp:posOffset>
                </wp:positionV>
                <wp:extent cx="402590" cy="221615"/>
                <wp:effectExtent l="0" t="4763" r="0" b="0"/>
                <wp:wrapSquare wrapText="bothSides" distT="0" distB="0" distL="0" distR="0"/>
                <wp:docPr id="27" name="Rectangle 27"/>
                <wp:cNvGraphicFramePr/>
                <a:graphic xmlns:a="http://schemas.openxmlformats.org/drawingml/2006/main">
                  <a:graphicData uri="http://schemas.microsoft.com/office/word/2010/wordprocessingShape">
                    <wps:wsp>
                      <wps:cNvSpPr/>
                      <wps:spPr>
                        <a:xfrm rot="16200000">
                          <a:off x="0" y="0"/>
                          <a:ext cx="402590" cy="221615"/>
                        </a:xfrm>
                        <a:prstGeom prst="rect">
                          <a:avLst/>
                        </a:prstGeom>
                        <a:solidFill>
                          <a:srgbClr val="FFFFFF"/>
                        </a:solidFill>
                        <a:ln>
                          <a:noFill/>
                        </a:ln>
                      </wps:spPr>
                      <wps:txbx>
                        <w:txbxContent>
                          <w:p w14:paraId="2625625D" w14:textId="77777777" w:rsidR="00340F66" w:rsidRDefault="00340F66">
                            <w:pPr>
                              <w:jc w:val="center"/>
                              <w:textDirection w:val="btLr"/>
                            </w:pP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1729890E" id="Rectangle 27" o:spid="_x0000_s1038" style="position:absolute;margin-left:162pt;margin-top:6.3pt;width:31.7pt;height:17.45pt;rotation:-90;z-index:-25167155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" o:allowincell="f" stroked="f">
                <v:textbox inset=".5mm,.3mm,.5mm,.3mm">
                  <w:txbxContent>
                    <w:p w14:paraId="2625625D" w14:textId="77777777" w:rsidR="00340F66" w:rsidRDefault="00340F66">
                      <w:pPr>
                        <w:jc w:val="center"/>
                        <w:textDirection w:val="btLr"/>
                      </w:pPr>
                    </w:p>
                  </w:txbxContent>
                </v:textbox>
                <w10:wrap type="square" anchorx="margin"/>
              </v:rect>
            </w:pict>
          </mc:Fallback>
        </mc:AlternateContent>
      </w:r>
    </w:p>
    <w:p w14:paraId="3FDFDFB7" w14:textId="77777777" w:rsidR="000576DF" w:rsidRPr="0076588F" w:rsidRDefault="00DC089C">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49024" behindDoc="0" locked="0" layoutInCell="0" hidden="0" allowOverlap="1" wp14:anchorId="73A978D5" wp14:editId="1587199C">
                <wp:simplePos x="0" y="0"/>
                <wp:positionH relativeFrom="margin">
                  <wp:posOffset>2043430</wp:posOffset>
                </wp:positionH>
                <wp:positionV relativeFrom="paragraph">
                  <wp:posOffset>125730</wp:posOffset>
                </wp:positionV>
                <wp:extent cx="2057400" cy="10287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2057400" cy="1028700"/>
                        </a:xfrm>
                        <a:prstGeom prst="rect">
                          <a:avLst/>
                        </a:prstGeom>
                        <a:solidFill>
                          <a:srgbClr val="00CCFF"/>
                        </a:solidFill>
                        <a:ln w="9525" cap="flat" cmpd="sng">
                          <a:solidFill>
                            <a:srgbClr val="000000"/>
                          </a:solidFill>
                          <a:prstDash val="solid"/>
                          <a:miter/>
                          <a:headEnd type="none" w="med" len="med"/>
                          <a:tailEnd type="none" w="med" len="med"/>
                        </a:ln>
                      </wps:spPr>
                      <wps:txbx>
                        <w:txbxContent>
                          <w:p w14:paraId="149B4EA4" w14:textId="77777777" w:rsidR="00340F66" w:rsidRDefault="00340F66">
                            <w:pPr>
                              <w:jc w:val="center"/>
                              <w:textDirection w:val="btLr"/>
                            </w:pPr>
                            <w:r>
                              <w:rPr>
                                <w:rFonts w:ascii="Trebuchet MS" w:eastAsia="Trebuchet MS" w:hAnsi="Trebuchet MS" w:cs="Trebuchet MS"/>
                                <w:b/>
                                <w:sz w:val="22"/>
                              </w:rPr>
                              <w:t xml:space="preserve">FIRST LEVEL CONTROLLER </w:t>
                            </w:r>
                          </w:p>
                          <w:p w14:paraId="2524AC91" w14:textId="77777777" w:rsidR="00340F66" w:rsidRDefault="00340F66">
                            <w:pPr>
                              <w:jc w:val="center"/>
                              <w:textDirection w:val="btLr"/>
                            </w:pPr>
                          </w:p>
                          <w:p w14:paraId="0AFD0FFE" w14:textId="77777777" w:rsidR="00340F66" w:rsidRDefault="00340F66">
                            <w:pPr>
                              <w:jc w:val="center"/>
                              <w:textDirection w:val="btLr"/>
                            </w:pPr>
                            <w:r>
                              <w:rPr>
                                <w:rFonts w:ascii="Trebuchet MS" w:eastAsia="Trebuchet MS" w:hAnsi="Trebuchet MS" w:cs="Trebuchet MS"/>
                                <w:b/>
                                <w:sz w:val="22"/>
                              </w:rPr>
                              <w:t>FLC unit within CBC ROC  Calarasi/FLCs assigned by NA</w:t>
                            </w:r>
                          </w:p>
                        </w:txbxContent>
                      </wps:txbx>
                      <wps:bodyPr lIns="91425" tIns="45700" rIns="91425" bIns="45700" anchor="t" anchorCtr="0"/>
                    </wps:wsp>
                  </a:graphicData>
                </a:graphic>
              </wp:anchor>
            </w:drawing>
          </mc:Choice>
          <mc:Fallback>
            <w:pict>
              <v:rect w14:anchorId="73A978D5" id="Rectangle 37" o:spid="_x0000_s1039" style="position:absolute;margin-left:160.9pt;margin-top:9.9pt;width:162pt;height:81pt;z-index:2516490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" o:allowincell="f" fillcolor="#0cf">
                <v:textbox inset="2.53958mm,1.2694mm,2.53958mm,1.2694mm">
                  <w:txbxContent>
                    <w:p w14:paraId="149B4EA4" w14:textId="77777777" w:rsidR="00340F66" w:rsidRDefault="00340F66">
                      <w:pPr>
                        <w:jc w:val="center"/>
                        <w:textDirection w:val="btLr"/>
                      </w:pPr>
                      <w:r>
                        <w:rPr>
                          <w:rFonts w:ascii="Trebuchet MS" w:eastAsia="Trebuchet MS" w:hAnsi="Trebuchet MS" w:cs="Trebuchet MS"/>
                          <w:b/>
                          <w:sz w:val="22"/>
                        </w:rPr>
                        <w:t xml:space="preserve">FIRST LEVEL CONTROLLER </w:t>
                      </w:r>
                    </w:p>
                    <w:p w14:paraId="2524AC91" w14:textId="77777777" w:rsidR="00340F66" w:rsidRDefault="00340F66">
                      <w:pPr>
                        <w:jc w:val="center"/>
                        <w:textDirection w:val="btLr"/>
                      </w:pPr>
                    </w:p>
                    <w:p w14:paraId="0AFD0FFE" w14:textId="77777777" w:rsidR="00340F66" w:rsidRDefault="00340F66">
                      <w:pPr>
                        <w:jc w:val="center"/>
                        <w:textDirection w:val="btLr"/>
                      </w:pPr>
                      <w:r>
                        <w:rPr>
                          <w:rFonts w:ascii="Trebuchet MS" w:eastAsia="Trebuchet MS" w:hAnsi="Trebuchet MS" w:cs="Trebuchet MS"/>
                          <w:b/>
                          <w:sz w:val="22"/>
                        </w:rPr>
                        <w:t>FLC unit within CBC ROC  Calarasi/FLCs assigned by NA</w:t>
                      </w:r>
                    </w:p>
                  </w:txbxContent>
                </v:textbox>
                <w10:wrap anchorx="margin"/>
              </v:rect>
            </w:pict>
          </mc:Fallback>
        </mc:AlternateContent>
      </w:r>
    </w:p>
    <w:p w14:paraId="0A964820" w14:textId="77777777" w:rsidR="000576DF" w:rsidRPr="0076588F" w:rsidRDefault="008646F7">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68480" behindDoc="0" locked="0" layoutInCell="0" hidden="0" allowOverlap="1" wp14:anchorId="32723426" wp14:editId="62476DEB">
                <wp:simplePos x="0" y="0"/>
                <wp:positionH relativeFrom="margin">
                  <wp:posOffset>787400</wp:posOffset>
                </wp:positionH>
                <wp:positionV relativeFrom="paragraph">
                  <wp:posOffset>239091</wp:posOffset>
                </wp:positionV>
                <wp:extent cx="1219200" cy="25400"/>
                <wp:effectExtent l="0" t="76200" r="0" b="127000"/>
                <wp:wrapNone/>
                <wp:docPr id="33" name="Straight Arrow Connector 33"/>
                <wp:cNvGraphicFramePr/>
                <a:graphic xmlns:a="http://schemas.openxmlformats.org/drawingml/2006/main">
                  <a:graphicData uri="http://schemas.microsoft.com/office/word/2010/wordprocessingShape">
                    <wps:wsp>
                      <wps:cNvCnPr/>
                      <wps:spPr>
                        <a:xfrm>
                          <a:off x="0" y="0"/>
                          <a:ext cx="1219200" cy="254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1AFBEC1B" id="Straight Arrow Connector 33" o:spid="_x0000_s1026" type="#_x0000_t32" style="position:absolute;margin-left:62pt;margin-top:18.85pt;width:96pt;height:2pt;z-index:25166848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" o:allowincell="f">
                <v:stroke endarrow="block" endarrowwidth="wide" endarrowlength="long"/>
                <w10:wrap anchorx="margin"/>
              </v:shape>
            </w:pict>
          </mc:Fallback>
        </mc:AlternateContent>
      </w:r>
    </w:p>
    <w:p w14:paraId="4259A288" w14:textId="77777777" w:rsidR="000576DF" w:rsidRPr="00730E79" w:rsidRDefault="000576DF">
      <w:pPr>
        <w:spacing w:line="360" w:lineRule="auto"/>
        <w:rPr>
          <w:rFonts w:ascii="Trebuchet MS" w:eastAsia="Trebuchet MS" w:hAnsi="Trebuchet MS" w:cs="Trebuchet MS"/>
          <w:sz w:val="22"/>
          <w:szCs w:val="22"/>
          <w:lang w:val="en-US"/>
        </w:rPr>
      </w:pPr>
    </w:p>
    <w:p w14:paraId="03BD0A03" w14:textId="77777777" w:rsidR="000576DF" w:rsidRPr="00730E79" w:rsidRDefault="008646F7">
      <w:pPr>
        <w:spacing w:line="360" w:lineRule="auto"/>
        <w:rPr>
          <w:rFonts w:ascii="Trebuchet MS" w:eastAsia="Trebuchet MS" w:hAnsi="Trebuchet MS" w:cs="Trebuchet MS"/>
          <w:sz w:val="22"/>
          <w:szCs w:val="22"/>
          <w:lang w:val="en-US"/>
        </w:rPr>
      </w:pPr>
      <w:r w:rsidRPr="001E3D58">
        <w:rPr>
          <w:noProof/>
          <w:lang w:val="en-US" w:eastAsia="en-US"/>
        </w:rPr>
        <mc:AlternateContent>
          <mc:Choice Requires="wps">
            <w:drawing>
              <wp:anchor distT="0" distB="0" distL="114300" distR="114300" simplePos="0" relativeHeight="251650048" behindDoc="0" locked="0" layoutInCell="0" hidden="0" allowOverlap="1" wp14:anchorId="6950C196" wp14:editId="5A1F82F0">
                <wp:simplePos x="0" y="0"/>
                <wp:positionH relativeFrom="margin">
                  <wp:posOffset>833120</wp:posOffset>
                </wp:positionH>
                <wp:positionV relativeFrom="paragraph">
                  <wp:posOffset>233680</wp:posOffset>
                </wp:positionV>
                <wp:extent cx="4343400" cy="34290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4343400" cy="342900"/>
                        </a:xfrm>
                        <a:prstGeom prst="rect">
                          <a:avLst/>
                        </a:prstGeom>
                        <a:solidFill>
                          <a:srgbClr val="FFFF00"/>
                        </a:solidFill>
                        <a:ln w="9525" cap="flat" cmpd="sng">
                          <a:solidFill>
                            <a:srgbClr val="000000"/>
                          </a:solidFill>
                          <a:prstDash val="solid"/>
                          <a:miter/>
                          <a:headEnd type="none" w="med" len="med"/>
                          <a:tailEnd type="none" w="med" len="med"/>
                        </a:ln>
                      </wps:spPr>
                      <wps:txbx>
                        <w:txbxContent>
                          <w:p w14:paraId="2E471348" w14:textId="77777777" w:rsidR="00340F66" w:rsidRDefault="00340F66">
                            <w:pPr>
                              <w:jc w:val="center"/>
                              <w:textDirection w:val="btLr"/>
                            </w:pPr>
                            <w:r>
                              <w:rPr>
                                <w:rFonts w:ascii="Trebuchet MS" w:eastAsia="Trebuchet MS" w:hAnsi="Trebuchet MS" w:cs="Trebuchet MS"/>
                                <w:b/>
                                <w:sz w:val="22"/>
                              </w:rPr>
                              <w:t>Lead Beneficiary</w:t>
                            </w:r>
                          </w:p>
                        </w:txbxContent>
                      </wps:txbx>
                      <wps:bodyPr lIns="91425" tIns="45700" rIns="91425" bIns="45700" anchor="t" anchorCtr="0"/>
                    </wps:wsp>
                  </a:graphicData>
                </a:graphic>
              </wp:anchor>
            </w:drawing>
          </mc:Choice>
          <mc:Fallback>
            <w:pict>
              <v:rect w14:anchorId="6950C196" id="Rectangle 15" o:spid="_x0000_s1040" style="position:absolute;margin-left:65.6pt;margin-top:18.4pt;width:342pt;height:27pt;z-index:2516500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" o:allowincell="f" fillcolor="yellow">
                <v:textbox inset="2.53958mm,1.2694mm,2.53958mm,1.2694mm">
                  <w:txbxContent>
                    <w:p w14:paraId="2E471348" w14:textId="77777777" w:rsidR="00340F66" w:rsidRDefault="00340F66">
                      <w:pPr>
                        <w:jc w:val="center"/>
                        <w:textDirection w:val="btLr"/>
                      </w:pPr>
                      <w:r>
                        <w:rPr>
                          <w:rFonts w:ascii="Trebuchet MS" w:eastAsia="Trebuchet MS" w:hAnsi="Trebuchet MS" w:cs="Trebuchet MS"/>
                          <w:b/>
                          <w:sz w:val="22"/>
                        </w:rPr>
                        <w:t>Lead Beneficiary</w:t>
                      </w:r>
                    </w:p>
                  </w:txbxContent>
                </v:textbox>
                <w10:wrap anchorx="margin"/>
              </v:rect>
            </w:pict>
          </mc:Fallback>
        </mc:AlternateContent>
      </w:r>
    </w:p>
    <w:p w14:paraId="0635B6F6" w14:textId="77777777" w:rsidR="000576DF" w:rsidRPr="00287077" w:rsidRDefault="000576DF">
      <w:pPr>
        <w:spacing w:line="360" w:lineRule="auto"/>
        <w:rPr>
          <w:rFonts w:ascii="Trebuchet MS" w:eastAsia="Trebuchet MS" w:hAnsi="Trebuchet MS" w:cs="Trebuchet MS"/>
          <w:sz w:val="22"/>
          <w:szCs w:val="22"/>
          <w:lang w:val="en-US"/>
        </w:rPr>
      </w:pPr>
    </w:p>
    <w:p w14:paraId="55B8B2BD" w14:textId="77777777" w:rsidR="000576DF" w:rsidRPr="001E3D58" w:rsidRDefault="008646F7">
      <w:pPr>
        <w:spacing w:before="600" w:after="120"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71552" behindDoc="0" locked="0" layoutInCell="0" hidden="0" allowOverlap="1" wp14:anchorId="05EF1D2A" wp14:editId="49B2E3F9">
                <wp:simplePos x="0" y="0"/>
                <wp:positionH relativeFrom="margin">
                  <wp:posOffset>3249295</wp:posOffset>
                </wp:positionH>
                <wp:positionV relativeFrom="paragraph">
                  <wp:posOffset>315595</wp:posOffset>
                </wp:positionV>
                <wp:extent cx="23495" cy="1073150"/>
                <wp:effectExtent l="76200" t="0" r="71755" b="50800"/>
                <wp:wrapNone/>
                <wp:docPr id="25" name="Straight Arrow Connector 25"/>
                <wp:cNvGraphicFramePr/>
                <a:graphic xmlns:a="http://schemas.openxmlformats.org/drawingml/2006/main">
                  <a:graphicData uri="http://schemas.microsoft.com/office/word/2010/wordprocessingShape">
                    <wps:wsp>
                      <wps:cNvCnPr/>
                      <wps:spPr>
                        <a:xfrm>
                          <a:off x="0" y="0"/>
                          <a:ext cx="23495" cy="107315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V relativeFrom="margin">
                  <wp14:pctHeight>0</wp14:pctHeight>
                </wp14:sizeRelV>
              </wp:anchor>
            </w:drawing>
          </mc:Choice>
          <mc:Fallback>
            <w:pict>
              <v:shape w14:anchorId="7B898C2D" id="Straight Arrow Connector 25" o:spid="_x0000_s1026" type="#_x0000_t32" style="position:absolute;margin-left:255.85pt;margin-top:24.85pt;width:1.85pt;height:84.5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" o:allowincell="f">
                <v:stroke endarrow="block" endarrowwidth="wide" endarrowlength="long"/>
                <w10:wrap anchorx="margin"/>
              </v:shape>
            </w:pict>
          </mc:Fallback>
        </mc:AlternateContent>
      </w:r>
      <w:r w:rsidRPr="001E3D58">
        <w:rPr>
          <w:noProof/>
          <w:lang w:val="en-US" w:eastAsia="en-US"/>
        </w:rPr>
        <mc:AlternateContent>
          <mc:Choice Requires="wps">
            <w:drawing>
              <wp:anchor distT="0" distB="0" distL="0" distR="0" simplePos="0" relativeHeight="251658240" behindDoc="1" locked="0" layoutInCell="0" hidden="0" allowOverlap="1" wp14:anchorId="157179EA" wp14:editId="12A1555E">
                <wp:simplePos x="0" y="0"/>
                <wp:positionH relativeFrom="margin">
                  <wp:posOffset>2248535</wp:posOffset>
                </wp:positionH>
                <wp:positionV relativeFrom="paragraph">
                  <wp:posOffset>436880</wp:posOffset>
                </wp:positionV>
                <wp:extent cx="1303020" cy="594360"/>
                <wp:effectExtent l="0" t="7620" r="3810" b="3810"/>
                <wp:wrapSquare wrapText="bothSides" distT="0" distB="0" distL="0" distR="0"/>
                <wp:docPr id="20" name="Rectangle 20"/>
                <wp:cNvGraphicFramePr/>
                <a:graphic xmlns:a="http://schemas.openxmlformats.org/drawingml/2006/main">
                  <a:graphicData uri="http://schemas.microsoft.com/office/word/2010/wordprocessingShape">
                    <wps:wsp>
                      <wps:cNvSpPr/>
                      <wps:spPr>
                        <a:xfrm rot="16200000">
                          <a:off x="0" y="0"/>
                          <a:ext cx="1303020" cy="594360"/>
                        </a:xfrm>
                        <a:prstGeom prst="rect">
                          <a:avLst/>
                        </a:prstGeom>
                        <a:solidFill>
                          <a:srgbClr val="FFFFFF"/>
                        </a:solidFill>
                        <a:ln>
                          <a:noFill/>
                        </a:ln>
                      </wps:spPr>
                      <wps:txbx>
                        <w:txbxContent>
                          <w:p w14:paraId="6EAE02E1" w14:textId="77777777" w:rsidR="00340F66" w:rsidRDefault="00340F66">
                            <w:pPr>
                              <w:textDirection w:val="btLr"/>
                            </w:pPr>
                            <w:r>
                              <w:rPr>
                                <w:rFonts w:ascii="Arial Narrow" w:eastAsia="Arial Narrow" w:hAnsi="Arial Narrow" w:cs="Arial Narrow"/>
                                <w:sz w:val="18"/>
                              </w:rPr>
                              <w:t xml:space="preserve"> eMS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157179EA" id="Rectangle 20" o:spid="_x0000_s1041" style="position:absolute;margin-left:177.05pt;margin-top:34.4pt;width:102.6pt;height:46.8pt;rotation:-90;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" o:allowincell="f" stroked="f">
                <v:textbox inset=".5mm,.3mm,.5mm,.3mm">
                  <w:txbxContent>
                    <w:p w14:paraId="6EAE02E1" w14:textId="77777777" w:rsidR="00340F66" w:rsidRDefault="00340F66">
                      <w:pPr>
                        <w:textDirection w:val="btLr"/>
                      </w:pPr>
                      <w:r>
                        <w:rPr>
                          <w:rFonts w:ascii="Arial Narrow" w:eastAsia="Arial Narrow" w:hAnsi="Arial Narrow" w:cs="Arial Narrow"/>
                          <w:sz w:val="18"/>
                        </w:rPr>
                        <w:t xml:space="preserve"> eMS Financial Project report </w:t>
                      </w:r>
                    </w:p>
                  </w:txbxContent>
                </v:textbox>
                <w10:wrap type="square" anchorx="margin"/>
              </v:rect>
            </w:pict>
          </mc:Fallback>
        </mc:AlternateContent>
      </w:r>
      <w:r w:rsidR="00123C52" w:rsidRPr="000E060C">
        <w:rPr>
          <w:rFonts w:ascii="Trebuchet MS" w:eastAsia="Trebuchet MS" w:hAnsi="Trebuchet MS" w:cs="Trebuchet MS"/>
          <w:sz w:val="22"/>
          <w:szCs w:val="22"/>
          <w:lang w:val="en-US"/>
        </w:rPr>
        <w:tab/>
      </w:r>
    </w:p>
    <w:p w14:paraId="29ADDF6B" w14:textId="77777777" w:rsidR="000576DF" w:rsidRPr="0076588F" w:rsidRDefault="000576DF">
      <w:pPr>
        <w:spacing w:line="360" w:lineRule="auto"/>
        <w:jc w:val="both"/>
        <w:rPr>
          <w:rFonts w:ascii="Trebuchet MS" w:eastAsia="Trebuchet MS" w:hAnsi="Trebuchet MS" w:cs="Trebuchet MS"/>
          <w:sz w:val="22"/>
          <w:szCs w:val="22"/>
          <w:lang w:val="en-US"/>
        </w:rPr>
      </w:pPr>
    </w:p>
    <w:p w14:paraId="0E60CEC9" w14:textId="77777777" w:rsidR="000576DF" w:rsidRPr="001E3D58" w:rsidRDefault="000576DF">
      <w:pPr>
        <w:spacing w:line="360" w:lineRule="auto"/>
        <w:jc w:val="both"/>
        <w:rPr>
          <w:rFonts w:ascii="Trebuchet MS" w:eastAsia="Trebuchet MS" w:hAnsi="Trebuchet MS" w:cs="Trebuchet MS"/>
          <w:sz w:val="22"/>
          <w:szCs w:val="22"/>
          <w:lang w:val="en-US"/>
        </w:rPr>
      </w:pPr>
    </w:p>
    <w:p w14:paraId="32E9B05D" w14:textId="77777777" w:rsidR="000576DF" w:rsidRPr="0076588F"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b/>
      </w:r>
    </w:p>
    <w:p w14:paraId="4A1FB43B" w14:textId="77777777" w:rsidR="000576DF" w:rsidRDefault="0086414C" w:rsidP="008646F7">
      <w:pPr>
        <w:spacing w:line="360" w:lineRule="auto"/>
        <w:ind w:left="851"/>
        <w:jc w:val="center"/>
        <w:rPr>
          <w:rFonts w:ascii="Trebuchet MS" w:eastAsia="Trebuchet MS" w:hAnsi="Trebuchet MS" w:cs="Trebuchet MS"/>
          <w:sz w:val="28"/>
          <w:szCs w:val="28"/>
          <w:lang w:val="en-US"/>
        </w:rPr>
      </w:pPr>
      <w:r w:rsidRPr="000E060C">
        <w:rPr>
          <w:rFonts w:ascii="Trebuchet MS" w:eastAsia="Trebuchet MS" w:hAnsi="Trebuchet MS" w:cs="Trebuchet MS"/>
          <w:sz w:val="28"/>
          <w:szCs w:val="28"/>
          <w:lang w:val="en-US"/>
        </w:rPr>
        <w:t>JOINT SECRETARIAT</w:t>
      </w:r>
    </w:p>
    <w:p w14:paraId="3D520A1C" w14:textId="77777777" w:rsidR="008646F7" w:rsidRPr="00E55C55" w:rsidRDefault="00DC089C" w:rsidP="008646F7">
      <w:pPr>
        <w:spacing w:line="360" w:lineRule="auto"/>
        <w:ind w:left="851"/>
        <w:jc w:val="center"/>
        <w:rPr>
          <w:rFonts w:ascii="Trebuchet MS" w:eastAsia="Trebuchet MS" w:hAnsi="Trebuchet MS" w:cs="Trebuchet MS"/>
          <w:sz w:val="12"/>
          <w:szCs w:val="28"/>
          <w:lang w:val="en-US"/>
        </w:rPr>
      </w:pPr>
      <w:r w:rsidRPr="001E3D58">
        <w:rPr>
          <w:noProof/>
          <w:lang w:val="en-US" w:eastAsia="en-US"/>
        </w:rPr>
        <mc:AlternateContent>
          <mc:Choice Requires="wps">
            <w:drawing>
              <wp:anchor distT="0" distB="0" distL="114300" distR="114300" simplePos="0" relativeHeight="251667456" behindDoc="0" locked="0" layoutInCell="0" hidden="0" allowOverlap="1" wp14:anchorId="7657B7B5" wp14:editId="1B0FBB77">
                <wp:simplePos x="0" y="0"/>
                <wp:positionH relativeFrom="margin">
                  <wp:posOffset>3265805</wp:posOffset>
                </wp:positionH>
                <wp:positionV relativeFrom="paragraph">
                  <wp:posOffset>14605</wp:posOffset>
                </wp:positionV>
                <wp:extent cx="1546" cy="406400"/>
                <wp:effectExtent l="95250" t="0" r="93980" b="50800"/>
                <wp:wrapNone/>
                <wp:docPr id="34" name="Straight Arrow Connector 34"/>
                <wp:cNvGraphicFramePr/>
                <a:graphic xmlns:a="http://schemas.openxmlformats.org/drawingml/2006/main">
                  <a:graphicData uri="http://schemas.microsoft.com/office/word/2010/wordprocessingShape">
                    <wps:wsp>
                      <wps:cNvCnPr/>
                      <wps:spPr>
                        <a:xfrm>
                          <a:off x="0" y="0"/>
                          <a:ext cx="1546" cy="40640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34B2E85C" id="Straight Arrow Connector 34" o:spid="_x0000_s1026" type="#_x0000_t32" style="position:absolute;margin-left:257.15pt;margin-top:1.15pt;width:.1pt;height:32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" o:allowincell="f">
                <v:stroke endarrow="block" endarrowwidth="wide" endarrowlength="long"/>
                <w10:wrap anchorx="margin"/>
              </v:shape>
            </w:pict>
          </mc:Fallback>
        </mc:AlternateContent>
      </w:r>
    </w:p>
    <w:p w14:paraId="0F5AA360" w14:textId="77777777" w:rsidR="0086414C" w:rsidRPr="00A55FCF" w:rsidRDefault="00DC089C">
      <w:pPr>
        <w:spacing w:line="360" w:lineRule="auto"/>
        <w:jc w:val="both"/>
        <w:rPr>
          <w:rFonts w:ascii="Trebuchet MS" w:eastAsia="Trebuchet MS" w:hAnsi="Trebuchet MS" w:cs="Trebuchet MS"/>
          <w:sz w:val="28"/>
          <w:szCs w:val="28"/>
          <w:lang w:val="en-US"/>
        </w:rPr>
      </w:pPr>
      <w:r w:rsidRPr="00E55C55">
        <w:rPr>
          <w:noProof/>
          <w:sz w:val="10"/>
          <w:lang w:val="en-US" w:eastAsia="en-US"/>
        </w:rPr>
        <mc:AlternateContent>
          <mc:Choice Requires="wps">
            <w:drawing>
              <wp:anchor distT="0" distB="0" distL="0" distR="0" simplePos="0" relativeHeight="251645952" behindDoc="1" locked="0" layoutInCell="0" hidden="0" allowOverlap="1" wp14:anchorId="2161714F" wp14:editId="4A6C3500">
                <wp:simplePos x="0" y="0"/>
                <wp:positionH relativeFrom="margin">
                  <wp:posOffset>1878330</wp:posOffset>
                </wp:positionH>
                <wp:positionV relativeFrom="paragraph">
                  <wp:posOffset>121285</wp:posOffset>
                </wp:positionV>
                <wp:extent cx="1303020" cy="341630"/>
                <wp:effectExtent l="0" t="0" r="0" b="1270"/>
                <wp:wrapSquare wrapText="bothSides" distT="0" distB="0" distL="0" distR="0"/>
                <wp:docPr id="49" name="Rectangle 49"/>
                <wp:cNvGraphicFramePr/>
                <a:graphic xmlns:a="http://schemas.openxmlformats.org/drawingml/2006/main">
                  <a:graphicData uri="http://schemas.microsoft.com/office/word/2010/wordprocessingShape">
                    <wps:wsp>
                      <wps:cNvSpPr/>
                      <wps:spPr>
                        <a:xfrm>
                          <a:off x="0" y="0"/>
                          <a:ext cx="1303020" cy="341630"/>
                        </a:xfrm>
                        <a:prstGeom prst="rect">
                          <a:avLst/>
                        </a:prstGeom>
                        <a:solidFill>
                          <a:srgbClr val="FFFFFF"/>
                        </a:solidFill>
                        <a:ln>
                          <a:noFill/>
                        </a:ln>
                      </wps:spPr>
                      <wps:txbx>
                        <w:txbxContent>
                          <w:p w14:paraId="42F7A421" w14:textId="77777777" w:rsidR="00340F66" w:rsidRDefault="00340F66" w:rsidP="0086414C">
                            <w:pPr>
                              <w:textDirection w:val="btLr"/>
                            </w:pPr>
                            <w:r>
                              <w:rPr>
                                <w:rFonts w:ascii="Arial Narrow" w:eastAsia="Arial Narrow" w:hAnsi="Arial Narrow" w:cs="Arial Narrow"/>
                                <w:sz w:val="18"/>
                              </w:rPr>
                              <w:t xml:space="preserve"> eMS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2161714F" id="Rectangle 49" o:spid="_x0000_s1042" style="position:absolute;left:0;text-align:left;margin-left:147.9pt;margin-top:9.55pt;width:102.6pt;height:26.9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" o:allowincell="f" stroked="f">
                <v:textbox inset=".5mm,.3mm,.5mm,.3mm">
                  <w:txbxContent>
                    <w:p w14:paraId="42F7A421" w14:textId="77777777" w:rsidR="00340F66" w:rsidRDefault="00340F66" w:rsidP="0086414C">
                      <w:pPr>
                        <w:textDirection w:val="btLr"/>
                      </w:pPr>
                      <w:r>
                        <w:rPr>
                          <w:rFonts w:ascii="Arial Narrow" w:eastAsia="Arial Narrow" w:hAnsi="Arial Narrow" w:cs="Arial Narrow"/>
                          <w:sz w:val="18"/>
                        </w:rPr>
                        <w:t xml:space="preserve"> eMS Financial Project report </w:t>
                      </w:r>
                    </w:p>
                  </w:txbxContent>
                </v:textbox>
                <w10:wrap type="square" anchorx="margin"/>
              </v:rect>
            </w:pict>
          </mc:Fallback>
        </mc:AlternateContent>
      </w:r>
    </w:p>
    <w:bookmarkStart w:id="26" w:name="_2xcytpi" w:colFirst="0" w:colLast="0"/>
    <w:bookmarkEnd w:id="26"/>
    <w:p w14:paraId="233A4D21" w14:textId="77777777" w:rsidR="000576DF" w:rsidRPr="000E060C" w:rsidRDefault="00F913A3" w:rsidP="00E55C55">
      <w:pPr>
        <w:spacing w:line="360" w:lineRule="auto"/>
        <w:jc w:val="both"/>
        <w:rPr>
          <w:rFonts w:ascii="Trebuchet MS" w:eastAsia="Trebuchet MS" w:hAnsi="Trebuchet MS" w:cs="Trebuchet MS"/>
          <w:sz w:val="28"/>
          <w:szCs w:val="28"/>
          <w:lang w:val="en-US"/>
        </w:rPr>
      </w:pPr>
      <w:r w:rsidRPr="001E3D58">
        <w:rPr>
          <w:noProof/>
          <w:lang w:val="en-US" w:eastAsia="en-US"/>
        </w:rPr>
        <mc:AlternateContent>
          <mc:Choice Requires="wps">
            <w:drawing>
              <wp:anchor distT="0" distB="0" distL="114300" distR="114300" simplePos="0" relativeHeight="251661312" behindDoc="0" locked="0" layoutInCell="0" hidden="0" allowOverlap="1" wp14:anchorId="10EED6E8" wp14:editId="35B72A25">
                <wp:simplePos x="0" y="0"/>
                <wp:positionH relativeFrom="margin">
                  <wp:posOffset>-201295</wp:posOffset>
                </wp:positionH>
                <wp:positionV relativeFrom="paragraph">
                  <wp:posOffset>51435</wp:posOffset>
                </wp:positionV>
                <wp:extent cx="6518910" cy="1120140"/>
                <wp:effectExtent l="0" t="0" r="15240" b="22860"/>
                <wp:wrapNone/>
                <wp:docPr id="12" name="Rectangle 12"/>
                <wp:cNvGraphicFramePr/>
                <a:graphic xmlns:a="http://schemas.openxmlformats.org/drawingml/2006/main">
                  <a:graphicData uri="http://schemas.microsoft.com/office/word/2010/wordprocessingShape">
                    <wps:wsp>
                      <wps:cNvSpPr/>
                      <wps:spPr>
                        <a:xfrm>
                          <a:off x="0" y="0"/>
                          <a:ext cx="6518910" cy="1120140"/>
                        </a:xfrm>
                        <a:prstGeom prst="rect">
                          <a:avLst/>
                        </a:prstGeom>
                        <a:solidFill>
                          <a:srgbClr val="FFCC99"/>
                        </a:solidFill>
                        <a:ln w="9525" cap="flat" cmpd="sng">
                          <a:solidFill>
                            <a:srgbClr val="FFCC99"/>
                          </a:solidFill>
                          <a:prstDash val="solid"/>
                          <a:miter/>
                          <a:headEnd type="none" w="med" len="med"/>
                          <a:tailEnd type="none" w="med" len="med"/>
                        </a:ln>
                      </wps:spPr>
                      <wps:txbx>
                        <w:txbxContent>
                          <w:p w14:paraId="5AC1A8BF" w14:textId="77777777" w:rsidR="00340F66" w:rsidRDefault="00340F66">
                            <w:pPr>
                              <w:jc w:val="center"/>
                              <w:textDirection w:val="btLr"/>
                            </w:pPr>
                            <w:r>
                              <w:rPr>
                                <w:rFonts w:ascii="Trebuchet MS" w:eastAsia="Trebuchet MS" w:hAnsi="Trebuchet MS" w:cs="Trebuchet MS"/>
                                <w:b/>
                                <w:i/>
                                <w:sz w:val="22"/>
                              </w:rPr>
                              <w:t xml:space="preserve">Managing Authority </w:t>
                            </w:r>
                          </w:p>
                          <w:p w14:paraId="52737E01" w14:textId="77777777" w:rsidR="00340F66" w:rsidRDefault="00340F66" w:rsidP="00E660C4">
                            <w:pPr>
                              <w:spacing w:before="120"/>
                              <w:jc w:val="both"/>
                              <w:textDirection w:val="btLr"/>
                            </w:pPr>
                            <w:r>
                              <w:rPr>
                                <w:rFonts w:ascii="Trebuchet MS" w:eastAsia="Trebuchet MS" w:hAnsi="Trebuchet MS" w:cs="Trebuchet MS"/>
                                <w:sz w:val="22"/>
                              </w:rPr>
                              <w:t>Checks the requested reimbursement of expenditures and authorizes the payments.</w:t>
                            </w:r>
                          </w:p>
                          <w:p w14:paraId="33B5C54E" w14:textId="77777777" w:rsidR="00340F66" w:rsidRDefault="00340F66">
                            <w:pPr>
                              <w:jc w:val="both"/>
                              <w:textDirection w:val="btLr"/>
                            </w:pPr>
                            <w:r>
                              <w:rPr>
                                <w:rFonts w:ascii="Trebuchet MS" w:eastAsia="Trebuchet MS" w:hAnsi="Trebuchet MS" w:cs="Trebuchet MS"/>
                                <w:sz w:val="22"/>
                              </w:rPr>
                              <w:t>Makes related payments and sends to the MA-Certification Unit the Statements of expenditure.</w:t>
                            </w:r>
                          </w:p>
                        </w:txbxContent>
                      </wps:txbx>
                      <wps:bodyPr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0EED6E8" id="Rectangle 12" o:spid="_x0000_s1043" style="position:absolute;left:0;text-align:left;margin-left:-15.85pt;margin-top:4.05pt;width:513.3pt;height:88.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" o:allowincell="f" fillcolor="#fc9" strokecolor="#fc9">
                <v:textbox inset="2.53958mm,1.2694mm,2.53958mm,1.2694mm">
                  <w:txbxContent>
                    <w:p w14:paraId="5AC1A8BF" w14:textId="77777777" w:rsidR="00340F66" w:rsidRDefault="00340F66">
                      <w:pPr>
                        <w:jc w:val="center"/>
                        <w:textDirection w:val="btLr"/>
                      </w:pPr>
                      <w:r>
                        <w:rPr>
                          <w:rFonts w:ascii="Trebuchet MS" w:eastAsia="Trebuchet MS" w:hAnsi="Trebuchet MS" w:cs="Trebuchet MS"/>
                          <w:b/>
                          <w:i/>
                          <w:sz w:val="22"/>
                        </w:rPr>
                        <w:t xml:space="preserve">Managing Authority </w:t>
                      </w:r>
                    </w:p>
                    <w:p w14:paraId="52737E01" w14:textId="77777777" w:rsidR="00340F66" w:rsidRDefault="00340F66" w:rsidP="00E660C4">
                      <w:pPr>
                        <w:spacing w:before="120"/>
                        <w:jc w:val="both"/>
                        <w:textDirection w:val="btLr"/>
                      </w:pPr>
                      <w:r>
                        <w:rPr>
                          <w:rFonts w:ascii="Trebuchet MS" w:eastAsia="Trebuchet MS" w:hAnsi="Trebuchet MS" w:cs="Trebuchet MS"/>
                          <w:sz w:val="22"/>
                        </w:rPr>
                        <w:t>Checks the requested reimbursement of expenditures and authorizes the payments.</w:t>
                      </w:r>
                    </w:p>
                    <w:p w14:paraId="33B5C54E" w14:textId="77777777" w:rsidR="00340F66" w:rsidRDefault="00340F66">
                      <w:pPr>
                        <w:jc w:val="both"/>
                        <w:textDirection w:val="btLr"/>
                      </w:pPr>
                      <w:r>
                        <w:rPr>
                          <w:rFonts w:ascii="Trebuchet MS" w:eastAsia="Trebuchet MS" w:hAnsi="Trebuchet MS" w:cs="Trebuchet MS"/>
                          <w:sz w:val="22"/>
                        </w:rPr>
                        <w:t>Makes related payments and sends to the MA-Certification Unit the Statements of expenditure.</w:t>
                      </w:r>
                    </w:p>
                  </w:txbxContent>
                </v:textbox>
                <w10:wrap anchorx="margin"/>
              </v:rect>
            </w:pict>
          </mc:Fallback>
        </mc:AlternateContent>
      </w:r>
    </w:p>
    <w:p w14:paraId="0EADA7C2" w14:textId="77777777" w:rsidR="00F913A3" w:rsidRDefault="00F913A3">
      <w:pPr>
        <w:spacing w:line="360" w:lineRule="auto"/>
        <w:jc w:val="both"/>
        <w:rPr>
          <w:rFonts w:ascii="Trebuchet MS" w:eastAsia="Trebuchet MS" w:hAnsi="Trebuchet MS" w:cs="Trebuchet MS"/>
          <w:sz w:val="22"/>
          <w:szCs w:val="22"/>
          <w:lang w:val="en-US"/>
        </w:rPr>
      </w:pPr>
    </w:p>
    <w:p w14:paraId="37097CDE" w14:textId="77777777" w:rsidR="00F913A3" w:rsidRDefault="00F913A3">
      <w:pPr>
        <w:spacing w:line="360" w:lineRule="auto"/>
        <w:jc w:val="both"/>
        <w:rPr>
          <w:rFonts w:ascii="Trebuchet MS" w:eastAsia="Trebuchet MS" w:hAnsi="Trebuchet MS" w:cs="Trebuchet MS"/>
          <w:sz w:val="22"/>
          <w:szCs w:val="22"/>
          <w:lang w:val="en-US"/>
        </w:rPr>
      </w:pPr>
    </w:p>
    <w:p w14:paraId="02081DC1" w14:textId="77777777" w:rsidR="00F913A3" w:rsidRDefault="00F913A3">
      <w:pPr>
        <w:spacing w:line="360" w:lineRule="auto"/>
        <w:jc w:val="both"/>
        <w:rPr>
          <w:rFonts w:ascii="Trebuchet MS" w:eastAsia="Trebuchet MS" w:hAnsi="Trebuchet MS" w:cs="Trebuchet MS"/>
          <w:sz w:val="22"/>
          <w:szCs w:val="22"/>
          <w:lang w:val="en-US"/>
        </w:rPr>
      </w:pPr>
    </w:p>
    <w:p w14:paraId="0C6A2512" w14:textId="77777777" w:rsidR="00F913A3" w:rsidRDefault="00F913A3">
      <w:pPr>
        <w:spacing w:line="360" w:lineRule="auto"/>
        <w:jc w:val="both"/>
        <w:rPr>
          <w:rFonts w:ascii="Trebuchet MS" w:eastAsia="Trebuchet MS" w:hAnsi="Trebuchet MS" w:cs="Trebuchet MS"/>
          <w:sz w:val="22"/>
          <w:szCs w:val="22"/>
          <w:lang w:val="en-US"/>
        </w:rPr>
      </w:pPr>
    </w:p>
    <w:p w14:paraId="5F1CE09B" w14:textId="77777777" w:rsidR="00F913A3" w:rsidRDefault="00F913A3">
      <w:pPr>
        <w:spacing w:line="360" w:lineRule="auto"/>
        <w:jc w:val="both"/>
        <w:rPr>
          <w:rFonts w:ascii="Trebuchet MS" w:eastAsia="Trebuchet MS" w:hAnsi="Trebuchet MS" w:cs="Trebuchet MS"/>
          <w:sz w:val="22"/>
          <w:szCs w:val="22"/>
          <w:lang w:val="en-US"/>
        </w:rPr>
      </w:pPr>
    </w:p>
    <w:p w14:paraId="71E18C90" w14:textId="77777777" w:rsidR="00F913A3" w:rsidRDefault="00F913A3">
      <w:pPr>
        <w:spacing w:line="360" w:lineRule="auto"/>
        <w:jc w:val="both"/>
        <w:rPr>
          <w:rFonts w:ascii="Trebuchet MS" w:eastAsia="Trebuchet MS" w:hAnsi="Trebuchet MS" w:cs="Trebuchet MS"/>
          <w:sz w:val="22"/>
          <w:szCs w:val="22"/>
          <w:lang w:val="en-US"/>
        </w:rPr>
      </w:pPr>
    </w:p>
    <w:p w14:paraId="74DA614D" w14:textId="77777777" w:rsidR="00F913A3" w:rsidRDefault="00F913A3">
      <w:pPr>
        <w:spacing w:line="360" w:lineRule="auto"/>
        <w:jc w:val="both"/>
        <w:rPr>
          <w:rFonts w:ascii="Trebuchet MS" w:eastAsia="Trebuchet MS" w:hAnsi="Trebuchet MS" w:cs="Trebuchet MS"/>
          <w:sz w:val="22"/>
          <w:szCs w:val="22"/>
          <w:lang w:val="en-US"/>
        </w:rPr>
      </w:pPr>
    </w:p>
    <w:p w14:paraId="78D3C3E0" w14:textId="77777777" w:rsidR="00F913A3" w:rsidRDefault="00F913A3">
      <w:pPr>
        <w:spacing w:line="360" w:lineRule="auto"/>
        <w:jc w:val="both"/>
        <w:rPr>
          <w:rFonts w:ascii="Trebuchet MS" w:eastAsia="Trebuchet MS" w:hAnsi="Trebuchet MS" w:cs="Trebuchet MS"/>
          <w:sz w:val="22"/>
          <w:szCs w:val="22"/>
          <w:lang w:val="en-US"/>
        </w:rPr>
      </w:pPr>
    </w:p>
    <w:p w14:paraId="6F0E60C8" w14:textId="77777777" w:rsidR="0003514B" w:rsidRPr="00730E79" w:rsidRDefault="0003514B">
      <w:pPr>
        <w:spacing w:line="360" w:lineRule="auto"/>
        <w:jc w:val="both"/>
        <w:rPr>
          <w:rFonts w:ascii="Trebuchet MS" w:eastAsia="Trebuchet MS" w:hAnsi="Trebuchet MS" w:cs="Trebuchet MS"/>
          <w:sz w:val="22"/>
          <w:szCs w:val="22"/>
          <w:lang w:val="en-US"/>
        </w:rPr>
      </w:pPr>
    </w:p>
    <w:p w14:paraId="15A3D4F7" w14:textId="77777777" w:rsidR="007F59E2" w:rsidRPr="001F5190" w:rsidRDefault="007F59E2" w:rsidP="007F59E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Specific details on how to fill in and submit a project report may be found in eMS manuals (Interact Manual and ROBG_eMS_guidance_reporting). The latest approved version of the respective manuals are available </w:t>
      </w:r>
      <w:r w:rsidRPr="00287077">
        <w:rPr>
          <w:rFonts w:ascii="Trebuchet MS" w:eastAsia="Trebuchet MS" w:hAnsi="Trebuchet MS" w:cs="Trebuchet MS"/>
          <w:sz w:val="22"/>
          <w:szCs w:val="22"/>
          <w:lang w:val="en-US"/>
        </w:rPr>
        <w:t xml:space="preserve">on eMS homepage </w:t>
      </w:r>
      <w:hyperlink r:id="rId41" w:history="1">
        <w:r w:rsidRPr="001E3D58">
          <w:rPr>
            <w:rStyle w:val="Hyperlink"/>
            <w:rFonts w:ascii="Trebuchet MS" w:eastAsia="Trebuchet MS" w:hAnsi="Trebuchet MS" w:cs="Trebuchet MS"/>
            <w:sz w:val="22"/>
            <w:szCs w:val="22"/>
            <w:lang w:val="en-US"/>
          </w:rPr>
          <w:t>http://ems-robg.mdrap.ro/app/main?execution=e1s1</w:t>
        </w:r>
      </w:hyperlink>
      <w:r w:rsidRPr="001E3D58">
        <w:rPr>
          <w:rFonts w:ascii="Trebuchet MS" w:eastAsia="Trebuchet MS" w:hAnsi="Trebuchet MS" w:cs="Trebuchet MS"/>
          <w:sz w:val="22"/>
          <w:szCs w:val="22"/>
          <w:lang w:val="en-US"/>
        </w:rPr>
        <w:t>.</w:t>
      </w:r>
    </w:p>
    <w:p w14:paraId="492DC865" w14:textId="77777777" w:rsidR="007F59E2" w:rsidRPr="0076588F" w:rsidRDefault="007F59E2">
      <w:pPr>
        <w:spacing w:line="360" w:lineRule="auto"/>
        <w:jc w:val="both"/>
        <w:rPr>
          <w:rFonts w:ascii="Trebuchet MS" w:eastAsia="Trebuchet MS" w:hAnsi="Trebuchet MS" w:cs="Trebuchet MS"/>
          <w:sz w:val="22"/>
          <w:szCs w:val="22"/>
          <w:lang w:val="en-US"/>
        </w:rPr>
      </w:pPr>
    </w:p>
    <w:p w14:paraId="7C6D9B29" w14:textId="77777777" w:rsidR="0003514B" w:rsidRPr="00730E79" w:rsidRDefault="0003514B">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2 types of project reports can be submitted in the eMS</w:t>
      </w:r>
      <w:r w:rsidRPr="00B03F98">
        <w:rPr>
          <w:rFonts w:ascii="Trebuchet MS" w:eastAsia="Trebuchet MS" w:hAnsi="Trebuchet MS" w:cs="Trebuchet MS"/>
          <w:sz w:val="22"/>
          <w:szCs w:val="22"/>
          <w:lang w:val="en-US"/>
        </w:rPr>
        <w:t>:</w:t>
      </w:r>
    </w:p>
    <w:p w14:paraId="13E6773F" w14:textId="77777777" w:rsidR="0003514B" w:rsidRPr="00BC07B8" w:rsidRDefault="00A52558" w:rsidP="0003514B">
      <w:pPr>
        <w:tabs>
          <w:tab w:val="left" w:pos="9356"/>
        </w:tabs>
        <w:spacing w:before="120" w:line="360" w:lineRule="auto"/>
        <w:rPr>
          <w:rFonts w:ascii="Trebuchet MS" w:eastAsia="Trebuchet MS" w:hAnsi="Trebuchet MS" w:cs="Trebuchet MS"/>
          <w:sz w:val="22"/>
          <w:szCs w:val="22"/>
          <w:lang w:val="en-US"/>
        </w:rPr>
      </w:pPr>
      <w:r w:rsidRPr="00E55C55">
        <w:rPr>
          <w:rFonts w:ascii="Trebuchet MS" w:eastAsia="Trebuchet MS" w:hAnsi="Trebuchet MS" w:cs="Trebuchet MS"/>
          <w:b/>
          <w:sz w:val="22"/>
          <w:szCs w:val="22"/>
          <w:lang w:val="en-US"/>
        </w:rPr>
        <w:t>A</w:t>
      </w:r>
      <w:r w:rsidR="0003514B" w:rsidRPr="00E55C55">
        <w:rPr>
          <w:rFonts w:ascii="Trebuchet MS" w:eastAsia="Trebuchet MS" w:hAnsi="Trebuchet MS" w:cs="Trebuchet MS"/>
          <w:b/>
          <w:sz w:val="22"/>
          <w:szCs w:val="22"/>
          <w:lang w:val="en-US"/>
        </w:rPr>
        <w:t>.</w:t>
      </w:r>
      <w:r w:rsidR="0003514B" w:rsidRPr="00730E79">
        <w:rPr>
          <w:rFonts w:ascii="Trebuchet MS" w:eastAsia="Trebuchet MS" w:hAnsi="Trebuchet MS" w:cs="Trebuchet MS"/>
          <w:sz w:val="22"/>
          <w:szCs w:val="22"/>
          <w:lang w:val="en-US"/>
        </w:rPr>
        <w:t xml:space="preserve"> </w:t>
      </w:r>
      <w:r w:rsidR="008A411B">
        <w:rPr>
          <w:rFonts w:ascii="Trebuchet MS" w:eastAsia="Trebuchet MS" w:hAnsi="Trebuchet MS" w:cs="Trebuchet MS"/>
          <w:sz w:val="22"/>
          <w:szCs w:val="22"/>
          <w:lang w:val="en-US"/>
        </w:rPr>
        <w:t xml:space="preserve">Financial </w:t>
      </w:r>
      <w:r w:rsidR="0003514B" w:rsidRPr="00BC07B8">
        <w:rPr>
          <w:rFonts w:ascii="Trebuchet MS" w:eastAsia="Trebuchet MS" w:hAnsi="Trebuchet MS" w:cs="Trebuchet MS"/>
          <w:sz w:val="22"/>
          <w:szCs w:val="22"/>
          <w:lang w:val="en-US"/>
        </w:rPr>
        <w:t>Project Report (for reimbursement request)</w:t>
      </w:r>
    </w:p>
    <w:p w14:paraId="0B796F67" w14:textId="77777777" w:rsidR="0003514B" w:rsidRDefault="00A52558" w:rsidP="0003514B">
      <w:pPr>
        <w:tabs>
          <w:tab w:val="left" w:pos="9356"/>
        </w:tabs>
        <w:spacing w:before="120" w:line="360" w:lineRule="auto"/>
        <w:rPr>
          <w:rFonts w:ascii="Trebuchet MS" w:eastAsia="Trebuchet MS" w:hAnsi="Trebuchet MS" w:cs="Trebuchet MS"/>
          <w:sz w:val="22"/>
          <w:szCs w:val="22"/>
          <w:lang w:val="en-US"/>
        </w:rPr>
      </w:pPr>
      <w:r w:rsidRPr="00E55C55">
        <w:rPr>
          <w:rFonts w:ascii="Trebuchet MS" w:eastAsia="Trebuchet MS" w:hAnsi="Trebuchet MS" w:cs="Trebuchet MS"/>
          <w:b/>
          <w:sz w:val="22"/>
          <w:szCs w:val="22"/>
          <w:lang w:val="en-US"/>
        </w:rPr>
        <w:t>B</w:t>
      </w:r>
      <w:r w:rsidR="0003514B" w:rsidRPr="00E55C55">
        <w:rPr>
          <w:rFonts w:ascii="Trebuchet MS" w:eastAsia="Trebuchet MS" w:hAnsi="Trebuchet MS" w:cs="Trebuchet MS"/>
          <w:b/>
          <w:sz w:val="22"/>
          <w:szCs w:val="22"/>
          <w:lang w:val="en-US"/>
        </w:rPr>
        <w:t>.</w:t>
      </w:r>
      <w:r w:rsidR="0003514B" w:rsidRPr="001E3D58">
        <w:rPr>
          <w:rFonts w:ascii="Trebuchet MS" w:eastAsia="Trebuchet MS" w:hAnsi="Trebuchet MS" w:cs="Trebuchet MS"/>
          <w:sz w:val="22"/>
          <w:szCs w:val="22"/>
          <w:lang w:val="en-US"/>
        </w:rPr>
        <w:t xml:space="preserve"> </w:t>
      </w:r>
      <w:r w:rsidR="008A411B">
        <w:rPr>
          <w:rFonts w:ascii="Trebuchet MS" w:eastAsia="Trebuchet MS" w:hAnsi="Trebuchet MS" w:cs="Trebuchet MS"/>
          <w:sz w:val="22"/>
          <w:szCs w:val="22"/>
          <w:lang w:val="en-US"/>
        </w:rPr>
        <w:t xml:space="preserve">Technical </w:t>
      </w:r>
      <w:r w:rsidR="0003514B" w:rsidRPr="001F5190">
        <w:rPr>
          <w:rFonts w:ascii="Trebuchet MS" w:eastAsia="Trebuchet MS" w:hAnsi="Trebuchet MS" w:cs="Trebuchet MS"/>
          <w:sz w:val="22"/>
          <w:szCs w:val="22"/>
          <w:lang w:val="en-US"/>
        </w:rPr>
        <w:t>Project Report (for reporting physical progress</w:t>
      </w:r>
      <w:r w:rsidR="0003514B" w:rsidRPr="0076588F">
        <w:rPr>
          <w:rFonts w:ascii="Trebuchet MS" w:eastAsia="Trebuchet MS" w:hAnsi="Trebuchet MS" w:cs="Trebuchet MS"/>
          <w:sz w:val="22"/>
          <w:szCs w:val="22"/>
          <w:lang w:val="en-US"/>
        </w:rPr>
        <w:t>)</w:t>
      </w:r>
    </w:p>
    <w:p w14:paraId="4CB368C8" w14:textId="77777777" w:rsidR="00A52558" w:rsidRPr="0076588F" w:rsidRDefault="00A52558" w:rsidP="0003514B">
      <w:pPr>
        <w:tabs>
          <w:tab w:val="left" w:pos="9356"/>
        </w:tabs>
        <w:spacing w:before="120" w:line="360" w:lineRule="auto"/>
        <w:rPr>
          <w:rFonts w:ascii="Trebuchet MS" w:eastAsia="Trebuchet MS" w:hAnsi="Trebuchet MS" w:cs="Trebuchet MS"/>
          <w:sz w:val="22"/>
          <w:szCs w:val="22"/>
          <w:lang w:val="en-US"/>
        </w:rPr>
      </w:pPr>
    </w:p>
    <w:p w14:paraId="19C79A7F" w14:textId="77777777" w:rsidR="00231170" w:rsidRPr="00E55C55" w:rsidRDefault="00F075E0" w:rsidP="00E55C55">
      <w:pPr>
        <w:pStyle w:val="ListParagraph"/>
        <w:numPr>
          <w:ilvl w:val="0"/>
          <w:numId w:val="133"/>
        </w:numPr>
        <w:spacing w:line="360" w:lineRule="auto"/>
        <w:ind w:left="0" w:firstLine="0"/>
        <w:jc w:val="both"/>
        <w:rPr>
          <w:rFonts w:ascii="Trebuchet MS" w:eastAsia="Trebuchet MS" w:hAnsi="Trebuchet MS" w:cs="Trebuchet MS"/>
          <w:b/>
          <w:sz w:val="22"/>
          <w:szCs w:val="22"/>
          <w:lang w:val="en-US"/>
        </w:rPr>
      </w:pPr>
      <w:r w:rsidRPr="00BC07B8">
        <w:rPr>
          <w:rFonts w:ascii="Trebuchet MS" w:eastAsia="Trebuchet MS" w:hAnsi="Trebuchet MS" w:cs="Trebuchet MS"/>
          <w:sz w:val="22"/>
          <w:szCs w:val="22"/>
          <w:lang w:val="en-US"/>
        </w:rPr>
        <w:t xml:space="preserve">LB has the possibility to ask reimbursement </w:t>
      </w:r>
      <w:r w:rsidR="007F59E2" w:rsidRPr="00BC07B8">
        <w:rPr>
          <w:rFonts w:ascii="Trebuchet MS" w:eastAsia="Trebuchet MS" w:hAnsi="Trebuchet MS" w:cs="Trebuchet MS"/>
          <w:sz w:val="22"/>
          <w:szCs w:val="22"/>
          <w:lang w:val="en-US"/>
        </w:rPr>
        <w:t xml:space="preserve">of expenditures </w:t>
      </w:r>
      <w:r w:rsidRPr="00BC07B8">
        <w:rPr>
          <w:rFonts w:ascii="Trebuchet MS" w:eastAsia="Trebuchet MS" w:hAnsi="Trebuchet MS" w:cs="Trebuchet MS"/>
          <w:sz w:val="22"/>
          <w:szCs w:val="22"/>
          <w:lang w:val="en-US"/>
        </w:rPr>
        <w:t xml:space="preserve">to the MA via a </w:t>
      </w:r>
      <w:r w:rsidR="001A770A">
        <w:rPr>
          <w:rFonts w:ascii="Trebuchet MS" w:eastAsia="Trebuchet MS" w:hAnsi="Trebuchet MS" w:cs="Trebuchet MS"/>
          <w:sz w:val="22"/>
          <w:szCs w:val="22"/>
          <w:lang w:val="en-US"/>
        </w:rPr>
        <w:t>financial project report</w:t>
      </w:r>
      <w:r w:rsidRPr="00BC07B8">
        <w:rPr>
          <w:rFonts w:ascii="Trebuchet MS" w:eastAsia="Trebuchet MS" w:hAnsi="Trebuchet MS" w:cs="Trebuchet MS"/>
          <w:sz w:val="22"/>
          <w:szCs w:val="22"/>
          <w:lang w:val="en-US"/>
        </w:rPr>
        <w:t xml:space="preserve"> submitted in the electronic system at any given time</w:t>
      </w:r>
      <w:r w:rsidR="00C6406E">
        <w:rPr>
          <w:rFonts w:ascii="Trebuchet MS" w:eastAsia="Trebuchet MS" w:hAnsi="Trebuchet MS" w:cs="Trebuchet MS"/>
          <w:sz w:val="22"/>
          <w:szCs w:val="22"/>
          <w:lang w:val="en-US"/>
        </w:rPr>
        <w:t>,</w:t>
      </w:r>
      <w:r w:rsidRPr="00BC07B8">
        <w:rPr>
          <w:rFonts w:ascii="Trebuchet MS" w:eastAsia="Trebuchet MS" w:hAnsi="Trebuchet MS" w:cs="Trebuchet MS"/>
          <w:sz w:val="22"/>
          <w:szCs w:val="22"/>
          <w:lang w:val="en-US"/>
        </w:rPr>
        <w:t xml:space="preserve"> for one or more partners, provided that the expenditure claimed for reimbursement is not lower than 5,000 euro ERDF. </w:t>
      </w:r>
      <w:r w:rsidR="00231170" w:rsidRPr="00BC07B8">
        <w:rPr>
          <w:rFonts w:ascii="Trebuchet MS" w:eastAsia="Trebuchet MS" w:hAnsi="Trebuchet MS" w:cs="Trebuchet MS"/>
          <w:sz w:val="22"/>
          <w:szCs w:val="22"/>
          <w:lang w:val="en-US"/>
        </w:rPr>
        <w:t>These</w:t>
      </w:r>
      <w:r w:rsidR="008A411B">
        <w:rPr>
          <w:rFonts w:ascii="Trebuchet MS" w:eastAsia="Trebuchet MS" w:hAnsi="Trebuchet MS" w:cs="Trebuchet MS"/>
          <w:sz w:val="22"/>
          <w:szCs w:val="22"/>
          <w:lang w:val="en-US"/>
        </w:rPr>
        <w:t xml:space="preserve"> financial</w:t>
      </w:r>
      <w:r w:rsidR="00231170" w:rsidRPr="00BC07B8">
        <w:rPr>
          <w:rFonts w:ascii="Trebuchet MS" w:eastAsia="Trebuchet MS" w:hAnsi="Trebuchet MS" w:cs="Trebuchet MS"/>
          <w:sz w:val="22"/>
          <w:szCs w:val="22"/>
          <w:lang w:val="en-US"/>
        </w:rPr>
        <w:t xml:space="preserve"> project reports will be created by LB only by attaching the available FLC certificates. No other sections required by the </w:t>
      </w:r>
      <w:r w:rsidR="00DD7727" w:rsidRPr="00BC07B8">
        <w:rPr>
          <w:rFonts w:ascii="Trebuchet MS" w:eastAsia="Trebuchet MS" w:hAnsi="Trebuchet MS" w:cs="Trebuchet MS"/>
          <w:sz w:val="22"/>
          <w:szCs w:val="22"/>
          <w:lang w:val="en-US"/>
        </w:rPr>
        <w:t xml:space="preserve">project report </w:t>
      </w:r>
      <w:r w:rsidR="00231170" w:rsidRPr="00BC07B8">
        <w:rPr>
          <w:rFonts w:ascii="Trebuchet MS" w:eastAsia="Trebuchet MS" w:hAnsi="Trebuchet MS" w:cs="Trebuchet MS"/>
          <w:sz w:val="22"/>
          <w:szCs w:val="22"/>
          <w:lang w:val="en-US"/>
        </w:rPr>
        <w:t>template will be filled in.</w:t>
      </w:r>
    </w:p>
    <w:p w14:paraId="197ECBD0" w14:textId="77777777" w:rsidR="002B55DE" w:rsidRPr="00BC07B8" w:rsidRDefault="002B55DE" w:rsidP="007F59E2">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corresponding activities, related to the expenditure requested by each partner, will be described in the partner’s report.</w:t>
      </w:r>
    </w:p>
    <w:p w14:paraId="305D9D97" w14:textId="77777777" w:rsidR="00F075E0" w:rsidRPr="001E3D58" w:rsidRDefault="00F075E0">
      <w:pPr>
        <w:spacing w:line="360" w:lineRule="auto"/>
        <w:jc w:val="both"/>
        <w:rPr>
          <w:rFonts w:ascii="Trebuchet MS" w:eastAsia="Trebuchet MS" w:hAnsi="Trebuchet MS" w:cs="Trebuchet MS"/>
          <w:sz w:val="22"/>
          <w:szCs w:val="22"/>
          <w:lang w:val="en-US"/>
        </w:rPr>
      </w:pPr>
    </w:p>
    <w:p w14:paraId="12737815" w14:textId="2F2A38BB" w:rsidR="00791F15" w:rsidRPr="001E3D58" w:rsidRDefault="00791F15">
      <w:pPr>
        <w:spacing w:line="360" w:lineRule="auto"/>
        <w:jc w:val="both"/>
        <w:rPr>
          <w:rFonts w:ascii="Trebuchet MS" w:eastAsia="Trebuchet MS" w:hAnsi="Trebuchet MS" w:cs="Trebuchet MS"/>
          <w:sz w:val="22"/>
          <w:szCs w:val="22"/>
          <w:lang w:val="en-US"/>
        </w:rPr>
      </w:pPr>
    </w:p>
    <w:p w14:paraId="72D28961" w14:textId="77777777" w:rsidR="00396A95" w:rsidRPr="001E3D58" w:rsidRDefault="00396A95">
      <w:pPr>
        <w:spacing w:line="360" w:lineRule="auto"/>
        <w:jc w:val="both"/>
        <w:rPr>
          <w:rFonts w:ascii="Trebuchet MS" w:eastAsia="Trebuchet MS" w:hAnsi="Trebuchet MS" w:cs="Trebuchet MS"/>
          <w:sz w:val="22"/>
          <w:szCs w:val="22"/>
          <w:lang w:val="en-US"/>
        </w:rPr>
      </w:pPr>
    </w:p>
    <w:p w14:paraId="11ED4095"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NB:</w:t>
      </w:r>
      <w:r w:rsidRPr="001E3D58">
        <w:rPr>
          <w:rFonts w:ascii="Trebuchet MS" w:eastAsia="Trebuchet MS" w:hAnsi="Trebuchet MS" w:cs="Trebuchet MS"/>
          <w:sz w:val="22"/>
          <w:szCs w:val="22"/>
          <w:lang w:val="en-US"/>
        </w:rPr>
        <w:t xml:space="preserve"> </w:t>
      </w:r>
    </w:p>
    <w:p w14:paraId="55D34ECC"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Please bear in mind that</w:t>
      </w:r>
      <w:r w:rsidRPr="001E3D58">
        <w:rPr>
          <w:rFonts w:ascii="Trebuchet MS" w:eastAsia="Trebuchet MS" w:hAnsi="Trebuchet MS" w:cs="Trebuchet MS"/>
          <w:b/>
          <w:sz w:val="22"/>
          <w:szCs w:val="22"/>
          <w:lang w:val="en-US"/>
        </w:rPr>
        <w:t xml:space="preserve"> the preparation costs may be required only in the project report 0.1</w:t>
      </w:r>
      <w:r w:rsidR="005A3E5D">
        <w:rPr>
          <w:rFonts w:ascii="Trebuchet MS" w:eastAsia="Trebuchet MS" w:hAnsi="Trebuchet MS" w:cs="Trebuchet MS"/>
          <w:b/>
          <w:sz w:val="22"/>
          <w:szCs w:val="22"/>
          <w:lang w:val="en-US"/>
        </w:rPr>
        <w:t xml:space="preserve"> (irrespective of amount)</w:t>
      </w:r>
      <w:r w:rsidRPr="001E3D58">
        <w:rPr>
          <w:rFonts w:ascii="Trebuchet MS" w:eastAsia="Trebuchet MS" w:hAnsi="Trebuchet MS" w:cs="Trebuchet MS"/>
          <w:b/>
          <w:sz w:val="22"/>
          <w:szCs w:val="22"/>
          <w:lang w:val="en-US"/>
        </w:rPr>
        <w:t xml:space="preserve">. </w:t>
      </w:r>
    </w:p>
    <w:p w14:paraId="2682CA91"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The preparation costs are eligible if </w:t>
      </w:r>
      <w:r w:rsidRPr="001E3D58">
        <w:rPr>
          <w:rFonts w:ascii="Trebuchet MS" w:eastAsia="Trebuchet MS" w:hAnsi="Trebuchet MS" w:cs="Trebuchet MS"/>
          <w:sz w:val="22"/>
          <w:szCs w:val="22"/>
          <w:lang w:val="en-US"/>
        </w:rPr>
        <w:t>they are</w:t>
      </w:r>
      <w:r w:rsidRPr="001E3D58">
        <w:rPr>
          <w:rFonts w:ascii="Trebuchet MS" w:eastAsia="Trebuchet MS" w:hAnsi="Trebuchet MS" w:cs="Trebuchet MS"/>
          <w:b/>
          <w:sz w:val="22"/>
          <w:szCs w:val="22"/>
          <w:lang w:val="en-US"/>
        </w:rPr>
        <w:t xml:space="preserve"> incurred between 1.01.2014 and the submission of the Application Form. </w:t>
      </w:r>
      <w:r w:rsidRPr="001E3D58">
        <w:rPr>
          <w:rFonts w:ascii="Trebuchet MS" w:eastAsia="Trebuchet MS" w:hAnsi="Trebuchet MS" w:cs="Trebuchet MS"/>
          <w:sz w:val="22"/>
          <w:szCs w:val="22"/>
          <w:lang w:val="en-US"/>
        </w:rPr>
        <w:t>For more information,</w:t>
      </w:r>
      <w:r w:rsidRPr="001E3D58">
        <w:rPr>
          <w:rFonts w:ascii="Trebuchet MS" w:eastAsia="Trebuchet MS" w:hAnsi="Trebuchet MS" w:cs="Trebuchet MS"/>
          <w:b/>
          <w:sz w:val="22"/>
          <w:szCs w:val="22"/>
          <w:lang w:val="en-US"/>
        </w:rPr>
        <w:t xml:space="preserve"> please refer to the Applicant’s Guide.</w:t>
      </w:r>
    </w:p>
    <w:p w14:paraId="02A1EA15"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w:t>
      </w:r>
      <w:r w:rsidRPr="001E3D58">
        <w:rPr>
          <w:rFonts w:ascii="Trebuchet MS" w:eastAsia="Trebuchet MS" w:hAnsi="Trebuchet MS" w:cs="Trebuchet MS"/>
          <w:b/>
          <w:sz w:val="22"/>
          <w:szCs w:val="22"/>
          <w:lang w:val="en-US"/>
        </w:rPr>
        <w:t xml:space="preserve"> the preparation costs are not requested for reimbursement in project report 0.1 they become non-eligible expenditure.</w:t>
      </w:r>
    </w:p>
    <w:p w14:paraId="189DCD19" w14:textId="77777777" w:rsidR="00396A95" w:rsidRPr="001E3D58" w:rsidRDefault="00396A95">
      <w:pPr>
        <w:spacing w:line="360" w:lineRule="auto"/>
        <w:jc w:val="both"/>
        <w:rPr>
          <w:rFonts w:ascii="Trebuchet MS" w:eastAsia="Trebuchet MS" w:hAnsi="Trebuchet MS" w:cs="Trebuchet MS"/>
          <w:sz w:val="22"/>
          <w:szCs w:val="22"/>
          <w:lang w:val="en-US"/>
        </w:rPr>
      </w:pPr>
    </w:p>
    <w:p w14:paraId="78D1E4AA"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NB:</w:t>
      </w:r>
    </w:p>
    <w:p w14:paraId="273E4186"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remember that in case the </w:t>
      </w:r>
      <w:r w:rsidRPr="001E3D58">
        <w:rPr>
          <w:rFonts w:ascii="Trebuchet MS" w:eastAsia="Trebuchet MS" w:hAnsi="Trebuchet MS" w:cs="Trebuchet MS"/>
          <w:b/>
          <w:sz w:val="22"/>
          <w:szCs w:val="22"/>
          <w:lang w:val="en-US"/>
        </w:rPr>
        <w:t xml:space="preserve">total amounts requested </w:t>
      </w:r>
      <w:r w:rsidRPr="001E3D58">
        <w:rPr>
          <w:rFonts w:ascii="Trebuchet MS" w:eastAsia="Trebuchet MS" w:hAnsi="Trebuchet MS" w:cs="Trebuchet MS"/>
          <w:sz w:val="22"/>
          <w:szCs w:val="22"/>
          <w:lang w:val="en-US"/>
        </w:rPr>
        <w:t>for first level control verification</w:t>
      </w:r>
      <w:r w:rsidRPr="001E3D58">
        <w:rPr>
          <w:rFonts w:ascii="Trebuchet MS" w:eastAsia="Trebuchet MS" w:hAnsi="Trebuchet MS" w:cs="Trebuchet MS"/>
          <w:b/>
          <w:sz w:val="22"/>
          <w:szCs w:val="22"/>
          <w:lang w:val="en-US"/>
        </w:rPr>
        <w:t xml:space="preserve"> are </w:t>
      </w:r>
      <w:r w:rsidRPr="001E3D58">
        <w:rPr>
          <w:rFonts w:ascii="Trebuchet MS" w:eastAsia="Trebuchet MS" w:hAnsi="Trebuchet MS" w:cs="Trebuchet MS"/>
          <w:b/>
          <w:sz w:val="22"/>
          <w:szCs w:val="22"/>
          <w:lang w:val="en-US"/>
        </w:rPr>
        <w:lastRenderedPageBreak/>
        <w:t xml:space="preserve">lower </w:t>
      </w:r>
      <w:r w:rsidRPr="001E3D58">
        <w:rPr>
          <w:rFonts w:ascii="Trebuchet MS" w:eastAsia="Trebuchet MS" w:hAnsi="Trebuchet MS" w:cs="Trebuchet MS"/>
          <w:sz w:val="22"/>
          <w:szCs w:val="22"/>
          <w:lang w:val="en-US"/>
        </w:rPr>
        <w:t>compared to</w:t>
      </w:r>
      <w:r w:rsidRPr="001E3D58">
        <w:rPr>
          <w:rFonts w:ascii="Trebuchet MS" w:eastAsia="Trebuchet MS" w:hAnsi="Trebuchet MS" w:cs="Trebuchet MS"/>
          <w:b/>
          <w:sz w:val="22"/>
          <w:szCs w:val="22"/>
          <w:lang w:val="en-US"/>
        </w:rPr>
        <w:t xml:space="preserve"> the total amounts forecasted for the half of the implementation period at the level of each beneficiary</w:t>
      </w:r>
      <w:r w:rsidRPr="001E3D58">
        <w:rPr>
          <w:rFonts w:ascii="Trebuchet MS" w:eastAsia="Trebuchet MS" w:hAnsi="Trebuchet MS" w:cs="Trebuchet MS"/>
          <w:sz w:val="22"/>
          <w:szCs w:val="22"/>
          <w:lang w:val="en-US"/>
        </w:rPr>
        <w:t xml:space="preserve">, the </w:t>
      </w:r>
      <w:r w:rsidRPr="001E3D58">
        <w:rPr>
          <w:rFonts w:ascii="Trebuchet MS" w:eastAsia="Trebuchet MS" w:hAnsi="Trebuchet MS" w:cs="Trebuchet MS"/>
          <w:b/>
          <w:sz w:val="22"/>
          <w:szCs w:val="22"/>
          <w:lang w:val="en-US"/>
        </w:rPr>
        <w:t>MA is entitled to de-commit project funds</w:t>
      </w:r>
      <w:r w:rsidRPr="001E3D58">
        <w:rPr>
          <w:rFonts w:ascii="Trebuchet MS" w:eastAsia="Trebuchet MS" w:hAnsi="Trebuchet MS" w:cs="Trebuchet MS"/>
          <w:sz w:val="22"/>
          <w:szCs w:val="22"/>
          <w:lang w:val="en-US"/>
        </w:rPr>
        <w:t xml:space="preserve"> by reducing the original project budget and the corresponding ERDF contribution, according to the </w:t>
      </w:r>
      <w:r w:rsidRPr="001E3D58">
        <w:rPr>
          <w:rFonts w:ascii="Trebuchet MS" w:eastAsia="Trebuchet MS" w:hAnsi="Trebuchet MS" w:cs="Trebuchet MS"/>
          <w:b/>
          <w:sz w:val="22"/>
          <w:szCs w:val="22"/>
          <w:lang w:val="en-US"/>
        </w:rPr>
        <w:t>subsidy contract provisions</w:t>
      </w:r>
      <w:r w:rsidRPr="001E3D58">
        <w:rPr>
          <w:rFonts w:ascii="Trebuchet MS" w:eastAsia="Trebuchet MS" w:hAnsi="Trebuchet MS" w:cs="Trebuchet MS"/>
          <w:sz w:val="22"/>
          <w:szCs w:val="22"/>
          <w:lang w:val="en-US"/>
        </w:rPr>
        <w:t>, respectively:</w:t>
      </w:r>
    </w:p>
    <w:p w14:paraId="1A647D96"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10% budget reduction</w:t>
      </w:r>
      <w:r w:rsidRPr="001E3D58">
        <w:rPr>
          <w:rFonts w:ascii="Trebuchet MS" w:eastAsia="Trebuchet MS" w:hAnsi="Trebuchet MS" w:cs="Trebuchet MS"/>
          <w:sz w:val="22"/>
          <w:szCs w:val="22"/>
          <w:lang w:val="en-US"/>
        </w:rPr>
        <w:t xml:space="preserve"> for the partners with amounts requested for FLC </w:t>
      </w:r>
      <w:r w:rsidRPr="001E3D58">
        <w:rPr>
          <w:rFonts w:ascii="Trebuchet MS" w:eastAsia="Trebuchet MS" w:hAnsi="Trebuchet MS" w:cs="Trebuchet MS"/>
          <w:b/>
          <w:sz w:val="22"/>
          <w:szCs w:val="22"/>
          <w:lang w:val="en-US"/>
        </w:rPr>
        <w:t>less than 75%</w:t>
      </w:r>
      <w:r w:rsidRPr="001E3D58">
        <w:rPr>
          <w:rFonts w:ascii="Trebuchet MS" w:eastAsia="Trebuchet MS" w:hAnsi="Trebuchet MS" w:cs="Trebuchet MS"/>
          <w:sz w:val="22"/>
          <w:szCs w:val="22"/>
          <w:lang w:val="en-US"/>
        </w:rPr>
        <w:t xml:space="preserve"> compared to the forecasted amounts;</w:t>
      </w:r>
    </w:p>
    <w:p w14:paraId="1C32970C" w14:textId="77777777" w:rsidR="00A52558"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25% budget reduction</w:t>
      </w:r>
      <w:r w:rsidRPr="001E3D58">
        <w:rPr>
          <w:rFonts w:ascii="Trebuchet MS" w:eastAsia="Trebuchet MS" w:hAnsi="Trebuchet MS" w:cs="Trebuchet MS"/>
          <w:sz w:val="22"/>
          <w:szCs w:val="22"/>
          <w:lang w:val="en-US"/>
        </w:rPr>
        <w:t xml:space="preserve"> for the partners with amounts requested for FLC </w:t>
      </w:r>
      <w:r w:rsidRPr="001E3D58">
        <w:rPr>
          <w:rFonts w:ascii="Trebuchet MS" w:eastAsia="Trebuchet MS" w:hAnsi="Trebuchet MS" w:cs="Trebuchet MS"/>
          <w:b/>
          <w:sz w:val="22"/>
          <w:szCs w:val="22"/>
          <w:lang w:val="en-US"/>
        </w:rPr>
        <w:t>less than 50%</w:t>
      </w:r>
      <w:r w:rsidRPr="001E3D58">
        <w:rPr>
          <w:rFonts w:ascii="Trebuchet MS" w:eastAsia="Trebuchet MS" w:hAnsi="Trebuchet MS" w:cs="Trebuchet MS"/>
          <w:sz w:val="22"/>
          <w:szCs w:val="22"/>
          <w:lang w:val="en-US"/>
        </w:rPr>
        <w:t xml:space="preserve"> compared to the forecasted amounts.</w:t>
      </w:r>
    </w:p>
    <w:p w14:paraId="5BD959A3" w14:textId="77777777" w:rsidR="00A52558" w:rsidRDefault="00A52558" w:rsidP="00993E9A">
      <w:pPr>
        <w:rPr>
          <w:rFonts w:ascii="Trebuchet MS" w:eastAsia="Trebuchet MS" w:hAnsi="Trebuchet MS" w:cs="Trebuchet MS"/>
          <w:sz w:val="22"/>
          <w:szCs w:val="22"/>
          <w:lang w:val="en-US"/>
        </w:rPr>
      </w:pPr>
    </w:p>
    <w:p w14:paraId="3C50977C" w14:textId="77777777" w:rsidR="00A52558" w:rsidRPr="00993E9A" w:rsidRDefault="00A52558" w:rsidP="00993E9A">
      <w:pPr>
        <w:rPr>
          <w:rFonts w:ascii="Trebuchet MS" w:eastAsia="Trebuchet MS" w:hAnsi="Trebuchet MS" w:cs="Trebuchet MS"/>
          <w:sz w:val="22"/>
          <w:szCs w:val="22"/>
          <w:lang w:val="en-US"/>
        </w:rPr>
      </w:pPr>
    </w:p>
    <w:p w14:paraId="7AD03EA5" w14:textId="77777777" w:rsidR="00A52558" w:rsidRPr="00993E9A" w:rsidRDefault="00791F15" w:rsidP="00993E9A">
      <w:pPr>
        <w:pStyle w:val="ListParagraph"/>
        <w:numPr>
          <w:ilvl w:val="0"/>
          <w:numId w:val="133"/>
        </w:numPr>
        <w:spacing w:line="360" w:lineRule="auto"/>
        <w:ind w:left="0" w:firstLine="0"/>
        <w:jc w:val="both"/>
        <w:rPr>
          <w:rFonts w:ascii="Trebuchet MS" w:eastAsia="Trebuchet MS" w:hAnsi="Trebuchet MS"/>
          <w:b/>
          <w:sz w:val="22"/>
          <w:szCs w:val="22"/>
          <w:lang w:val="en-US"/>
        </w:rPr>
      </w:pPr>
      <w:r w:rsidRPr="00993E9A">
        <w:rPr>
          <w:rFonts w:ascii="Trebuchet MS" w:eastAsia="Trebuchet MS" w:hAnsi="Trebuchet MS"/>
          <w:sz w:val="22"/>
          <w:szCs w:val="22"/>
          <w:lang w:val="en-US"/>
        </w:rPr>
        <w:t xml:space="preserve">LB </w:t>
      </w:r>
      <w:r w:rsidR="003962B3" w:rsidRPr="00993E9A">
        <w:rPr>
          <w:rFonts w:ascii="Trebuchet MS" w:eastAsia="Trebuchet MS" w:hAnsi="Trebuchet MS"/>
          <w:sz w:val="22"/>
          <w:szCs w:val="22"/>
          <w:lang w:val="en-US"/>
        </w:rPr>
        <w:t xml:space="preserve">must create and </w:t>
      </w:r>
      <w:r w:rsidRPr="00993E9A">
        <w:rPr>
          <w:rFonts w:ascii="Trebuchet MS" w:eastAsia="Trebuchet MS" w:hAnsi="Trebuchet MS"/>
          <w:sz w:val="22"/>
          <w:szCs w:val="22"/>
          <w:lang w:val="en-US"/>
        </w:rPr>
        <w:t xml:space="preserve">submit to JS </w:t>
      </w:r>
      <w:r w:rsidR="001A770A" w:rsidRPr="00993E9A">
        <w:rPr>
          <w:rFonts w:ascii="Trebuchet MS" w:eastAsia="Trebuchet MS" w:hAnsi="Trebuchet MS"/>
          <w:sz w:val="22"/>
          <w:szCs w:val="22"/>
          <w:lang w:val="en-US"/>
        </w:rPr>
        <w:t xml:space="preserve">Technical </w:t>
      </w:r>
      <w:r w:rsidRPr="00993E9A">
        <w:rPr>
          <w:rFonts w:ascii="Trebuchet MS" w:eastAsia="Trebuchet MS" w:hAnsi="Trebuchet MS"/>
          <w:sz w:val="22"/>
          <w:szCs w:val="22"/>
          <w:lang w:val="en-US"/>
        </w:rPr>
        <w:t xml:space="preserve">Project Reports </w:t>
      </w:r>
      <w:r w:rsidR="003962B3" w:rsidRPr="00993E9A">
        <w:rPr>
          <w:rFonts w:ascii="Trebuchet MS" w:eastAsia="Trebuchet MS" w:hAnsi="Trebuchet MS"/>
          <w:sz w:val="22"/>
          <w:szCs w:val="22"/>
          <w:lang w:val="en-US"/>
        </w:rPr>
        <w:t>via eMS system,</w:t>
      </w:r>
      <w:r w:rsidR="00A52558">
        <w:rPr>
          <w:rFonts w:ascii="Trebuchet MS" w:eastAsia="Trebuchet MS" w:hAnsi="Trebuchet MS"/>
          <w:sz w:val="22"/>
          <w:szCs w:val="22"/>
          <w:lang w:val="en-US"/>
        </w:rPr>
        <w:t xml:space="preserve"> to report on the achievement of the phisycal progress of the activities, project indicators and results,</w:t>
      </w:r>
      <w:r w:rsidR="003962B3" w:rsidRPr="00993E9A">
        <w:rPr>
          <w:rFonts w:ascii="Trebuchet MS" w:eastAsia="Trebuchet MS" w:hAnsi="Trebuchet MS"/>
          <w:sz w:val="22"/>
          <w:szCs w:val="22"/>
          <w:lang w:val="en-US"/>
        </w:rPr>
        <w:t xml:space="preserve"> </w:t>
      </w:r>
      <w:r w:rsidR="00A52558" w:rsidRPr="00886248">
        <w:rPr>
          <w:rFonts w:ascii="Trebuchet MS" w:eastAsia="Trebuchet MS" w:hAnsi="Trebuchet MS"/>
          <w:sz w:val="22"/>
          <w:szCs w:val="22"/>
          <w:lang w:val="en-US"/>
        </w:rPr>
        <w:t xml:space="preserve">at the latest every 6 months, according to the established schedule for reporting the consolidated progress of activities at project level (set within the MA Instruction no. 5/28.12.2017, Annex 1, avilable at: </w:t>
      </w:r>
      <w:hyperlink r:id="rId42" w:history="1">
        <w:r w:rsidR="00A52558" w:rsidRPr="00886248">
          <w:rPr>
            <w:rStyle w:val="Hyperlink"/>
            <w:rFonts w:ascii="Trebuchet MS" w:eastAsia="Trebuchet MS" w:hAnsi="Trebuchet MS" w:cs="Trebuchet MS"/>
            <w:sz w:val="22"/>
            <w:szCs w:val="22"/>
            <w:lang w:val="en-US"/>
          </w:rPr>
          <w:t>http://interregrobg.eu/en/325-new-instruction-no-5-28-12-2017-issued-by-the-managing-authority-of-the-interreg-v-a-romania-bulgaria-programme-an-updated-e-ms-reporting-manual-available-for-beneficiaries.html</w:t>
        </w:r>
      </w:hyperlink>
      <w:r w:rsidR="00A52558" w:rsidRPr="00886248">
        <w:rPr>
          <w:rFonts w:ascii="Trebuchet MS" w:eastAsia="Trebuchet MS" w:hAnsi="Trebuchet MS"/>
          <w:sz w:val="22"/>
          <w:szCs w:val="22"/>
          <w:lang w:val="en-US"/>
        </w:rPr>
        <w:t>)</w:t>
      </w:r>
      <w:r w:rsidR="00A52558">
        <w:rPr>
          <w:rFonts w:ascii="Trebuchet MS" w:eastAsia="Trebuchet MS" w:hAnsi="Trebuchet MS"/>
          <w:sz w:val="22"/>
          <w:szCs w:val="22"/>
          <w:lang w:val="en-US"/>
        </w:rPr>
        <w:t>.</w:t>
      </w:r>
    </w:p>
    <w:p w14:paraId="22002E8A" w14:textId="77777777" w:rsidR="003962B3" w:rsidRPr="00E55C55" w:rsidRDefault="003962B3" w:rsidP="00993E9A">
      <w:pPr>
        <w:spacing w:line="360" w:lineRule="auto"/>
        <w:jc w:val="both"/>
        <w:rPr>
          <w:rFonts w:ascii="Trebuchet MS" w:eastAsia="Trebuchet MS" w:hAnsi="Trebuchet MS"/>
          <w:b/>
          <w:sz w:val="22"/>
          <w:szCs w:val="22"/>
          <w:lang w:val="en-US"/>
        </w:rPr>
      </w:pPr>
      <w:r w:rsidRPr="00993E9A">
        <w:rPr>
          <w:rFonts w:ascii="Trebuchet MS" w:eastAsia="Trebuchet MS" w:hAnsi="Trebuchet MS"/>
          <w:sz w:val="22"/>
          <w:szCs w:val="22"/>
          <w:lang w:val="en-US"/>
        </w:rPr>
        <w:t>In this regard, the partners have to submit Partner reports with only information regarding the progress of activities (with 0 expenditure requested) directly to the L</w:t>
      </w:r>
      <w:r w:rsidR="00A220E1" w:rsidRPr="00993E9A">
        <w:rPr>
          <w:rFonts w:ascii="Trebuchet MS" w:eastAsia="Trebuchet MS" w:hAnsi="Trebuchet MS"/>
          <w:sz w:val="22"/>
          <w:szCs w:val="22"/>
          <w:lang w:val="en-US"/>
        </w:rPr>
        <w:t>B</w:t>
      </w:r>
      <w:r w:rsidRPr="00993E9A">
        <w:rPr>
          <w:rFonts w:ascii="Trebuchet MS" w:eastAsia="Trebuchet MS" w:hAnsi="Trebuchet MS"/>
          <w:sz w:val="22"/>
          <w:szCs w:val="22"/>
          <w:lang w:val="en-US"/>
        </w:rPr>
        <w:t>. Each partner should create and submit to the L</w:t>
      </w:r>
      <w:r w:rsidR="005D5CA1" w:rsidRPr="00993E9A">
        <w:rPr>
          <w:rFonts w:ascii="Trebuchet MS" w:eastAsia="Trebuchet MS" w:hAnsi="Trebuchet MS"/>
          <w:sz w:val="22"/>
          <w:szCs w:val="22"/>
          <w:lang w:val="en-US"/>
        </w:rPr>
        <w:t>B</w:t>
      </w:r>
      <w:r w:rsidRPr="00993E9A">
        <w:rPr>
          <w:rFonts w:ascii="Trebuchet MS" w:eastAsia="Trebuchet MS" w:hAnsi="Trebuchet MS"/>
          <w:sz w:val="22"/>
          <w:szCs w:val="22"/>
          <w:lang w:val="en-US"/>
        </w:rPr>
        <w:t xml:space="preserve"> such report</w:t>
      </w:r>
      <w:r w:rsidR="00A52558">
        <w:rPr>
          <w:rFonts w:ascii="Trebuchet MS" w:eastAsia="Trebuchet MS" w:hAnsi="Trebuchet MS"/>
          <w:sz w:val="22"/>
          <w:szCs w:val="22"/>
          <w:lang w:val="en-US"/>
        </w:rPr>
        <w:t>.</w:t>
      </w:r>
      <w:r w:rsidRPr="00993E9A">
        <w:rPr>
          <w:rFonts w:ascii="Trebuchet MS" w:eastAsia="Trebuchet MS" w:hAnsi="Trebuchet MS"/>
          <w:sz w:val="22"/>
          <w:szCs w:val="22"/>
          <w:lang w:val="en-US"/>
        </w:rPr>
        <w:t xml:space="preserve"> If there is no sufficient activity to report on, the partner fills-out all other parts of the report (e.g. problems and deviations, activities if any, forecast for the next report) and submits the partner report directly to the L</w:t>
      </w:r>
      <w:r w:rsidR="008855FA" w:rsidRPr="00993E9A">
        <w:rPr>
          <w:rFonts w:ascii="Trebuchet MS" w:eastAsia="Trebuchet MS" w:hAnsi="Trebuchet MS"/>
          <w:sz w:val="22"/>
          <w:szCs w:val="22"/>
          <w:lang w:val="en-US"/>
        </w:rPr>
        <w:t>B</w:t>
      </w:r>
      <w:r w:rsidRPr="00993E9A">
        <w:rPr>
          <w:rFonts w:ascii="Trebuchet MS" w:eastAsia="Trebuchet MS" w:hAnsi="Trebuchet MS"/>
          <w:sz w:val="22"/>
          <w:szCs w:val="22"/>
          <w:lang w:val="en-US"/>
        </w:rPr>
        <w:t xml:space="preserve">. </w:t>
      </w:r>
    </w:p>
    <w:p w14:paraId="7C061B80" w14:textId="77777777" w:rsidR="00802C33" w:rsidRPr="001E3D58" w:rsidRDefault="00802C33" w:rsidP="00802C33">
      <w:pPr>
        <w:spacing w:before="120" w:line="360" w:lineRule="auto"/>
        <w:jc w:val="both"/>
        <w:rPr>
          <w:rFonts w:ascii="Trebuchet MS" w:eastAsia="Trebuchet MS" w:hAnsi="Trebuchet MS" w:cs="Trebuchet MS"/>
          <w:sz w:val="22"/>
          <w:szCs w:val="22"/>
          <w:lang w:val="en-US"/>
        </w:rPr>
      </w:pPr>
      <w:r w:rsidRPr="00287077">
        <w:rPr>
          <w:rFonts w:ascii="Trebuchet MS" w:eastAsia="Trebuchet MS" w:hAnsi="Trebuchet MS" w:cs="Trebuchet MS"/>
          <w:sz w:val="22"/>
          <w:szCs w:val="22"/>
          <w:lang w:val="en-US"/>
        </w:rPr>
        <w:t xml:space="preserve">The </w:t>
      </w:r>
      <w:r w:rsidR="001A770A">
        <w:rPr>
          <w:rFonts w:ascii="Trebuchet MS" w:eastAsia="Trebuchet MS" w:hAnsi="Trebuchet MS" w:cs="Trebuchet MS"/>
          <w:sz w:val="22"/>
          <w:szCs w:val="22"/>
          <w:lang w:val="en-US"/>
        </w:rPr>
        <w:t xml:space="preserve">technical </w:t>
      </w:r>
      <w:r w:rsidR="00E34482" w:rsidRPr="000E060C">
        <w:rPr>
          <w:rFonts w:ascii="Trebuchet MS" w:eastAsia="Trebuchet MS" w:hAnsi="Trebuchet MS" w:cs="Trebuchet MS"/>
          <w:sz w:val="22"/>
          <w:szCs w:val="22"/>
          <w:lang w:val="en-US"/>
        </w:rPr>
        <w:t>project</w:t>
      </w:r>
      <w:r w:rsidRPr="000E060C">
        <w:rPr>
          <w:rFonts w:ascii="Trebuchet MS" w:eastAsia="Trebuchet MS" w:hAnsi="Trebuchet MS" w:cs="Trebuchet MS"/>
          <w:sz w:val="22"/>
          <w:szCs w:val="22"/>
          <w:lang w:val="en-US"/>
        </w:rPr>
        <w:t xml:space="preserve"> report</w:t>
      </w:r>
      <w:r w:rsidR="00396A95" w:rsidRPr="00754C23">
        <w:rPr>
          <w:rFonts w:ascii="Trebuchet MS" w:eastAsia="Trebuchet MS" w:hAnsi="Trebuchet MS" w:cs="Trebuchet MS"/>
          <w:sz w:val="22"/>
          <w:szCs w:val="22"/>
          <w:lang w:val="en-US"/>
        </w:rPr>
        <w:t xml:space="preserve"> </w:t>
      </w:r>
      <w:r w:rsidRPr="00A55FCF">
        <w:rPr>
          <w:rFonts w:ascii="Trebuchet MS" w:eastAsia="Trebuchet MS" w:hAnsi="Trebuchet MS" w:cs="Trebuchet MS"/>
          <w:sz w:val="22"/>
          <w:szCs w:val="22"/>
          <w:lang w:val="en-US"/>
        </w:rPr>
        <w:t xml:space="preserve">a core tool for reporting the progress made </w:t>
      </w:r>
      <w:r w:rsidRPr="001E3D58">
        <w:rPr>
          <w:rFonts w:ascii="Trebuchet MS" w:eastAsia="Trebuchet MS" w:hAnsi="Trebuchet MS" w:cs="Trebuchet MS"/>
          <w:sz w:val="22"/>
          <w:szCs w:val="22"/>
          <w:lang w:val="en-US"/>
        </w:rPr>
        <w:t xml:space="preserve">on project implementation (describing the details such as: what was realized, where, by whom, what objectives/results/outputs have been achieved/reached, what resources have been used, what problems have been encountered, whether the project is expected to be completed on time etc.) to the programme. The basic principle of reporting and monitoring is to check the activities, results, and outputs reported against what was originally planned in the application form. Beyond this minimum requirement, the aim is also to get as much qualitative information as possible on the lessons learnt and results achieved within the reporting period. Projects beneficiaries are encouraged to be as precise and detailed as possible in the information they report. </w:t>
      </w:r>
    </w:p>
    <w:p w14:paraId="115A069F" w14:textId="77777777" w:rsidR="00802C33" w:rsidRPr="001E3D58" w:rsidRDefault="00802C33" w:rsidP="00802C33">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Projects beneficiaries should therefore not consider the </w:t>
      </w:r>
      <w:r w:rsidR="00C074A3" w:rsidRPr="001E3D58">
        <w:rPr>
          <w:rFonts w:ascii="Trebuchet MS" w:eastAsia="Trebuchet MS" w:hAnsi="Trebuchet MS" w:cs="Trebuchet MS"/>
          <w:sz w:val="22"/>
          <w:szCs w:val="22"/>
          <w:lang w:val="en-US"/>
        </w:rPr>
        <w:t xml:space="preserve">partner </w:t>
      </w:r>
      <w:r w:rsidRPr="001E3D58">
        <w:rPr>
          <w:rFonts w:ascii="Trebuchet MS" w:eastAsia="Trebuchet MS" w:hAnsi="Trebuchet MS" w:cs="Trebuchet MS"/>
          <w:sz w:val="22"/>
          <w:szCs w:val="22"/>
          <w:lang w:val="en-US"/>
        </w:rPr>
        <w:t>report</w:t>
      </w:r>
      <w:r w:rsidR="00C074A3" w:rsidRPr="001E3D58">
        <w:rPr>
          <w:rFonts w:ascii="Trebuchet MS" w:eastAsia="Trebuchet MS" w:hAnsi="Trebuchet MS" w:cs="Trebuchet MS"/>
          <w:sz w:val="22"/>
          <w:szCs w:val="22"/>
          <w:lang w:val="en-US"/>
        </w:rPr>
        <w:t>s</w:t>
      </w:r>
      <w:r w:rsidRPr="001E3D58">
        <w:rPr>
          <w:rFonts w:ascii="Trebuchet MS" w:eastAsia="Trebuchet MS" w:hAnsi="Trebuchet MS" w:cs="Trebuchet MS"/>
          <w:sz w:val="22"/>
          <w:szCs w:val="22"/>
          <w:lang w:val="en-US"/>
        </w:rPr>
        <w:t xml:space="preserve"> only as an administrative and compulsory task</w:t>
      </w:r>
      <w:r w:rsidR="00C074A3" w:rsidRPr="001E3D58">
        <w:rPr>
          <w:rFonts w:ascii="Trebuchet MS" w:eastAsia="Trebuchet MS" w:hAnsi="Trebuchet MS" w:cs="Trebuchet MS"/>
          <w:sz w:val="22"/>
          <w:szCs w:val="22"/>
          <w:lang w:val="en-US"/>
        </w:rPr>
        <w:t xml:space="preserve"> or a tool for requesting reimbursement of the made expenditures</w:t>
      </w:r>
      <w:r w:rsidRPr="001E3D58">
        <w:rPr>
          <w:rFonts w:ascii="Trebuchet MS" w:eastAsia="Trebuchet MS" w:hAnsi="Trebuchet MS" w:cs="Trebuchet MS"/>
          <w:sz w:val="22"/>
          <w:szCs w:val="22"/>
          <w:lang w:val="en-US"/>
        </w:rPr>
        <w:t>, but it should be used as a means to share the stories about the project’s results and successes with the Joint Secretariat and the Managing Authority.</w:t>
      </w:r>
    </w:p>
    <w:p w14:paraId="45BCC4D3" w14:textId="77777777" w:rsidR="00802C33" w:rsidRPr="001E3D58" w:rsidRDefault="00802C33" w:rsidP="00802C33">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Through the </w:t>
      </w:r>
      <w:r w:rsidR="001A770A">
        <w:rPr>
          <w:rFonts w:ascii="Trebuchet MS" w:eastAsia="Trebuchet MS" w:hAnsi="Trebuchet MS" w:cs="Trebuchet MS"/>
          <w:sz w:val="22"/>
          <w:szCs w:val="22"/>
          <w:lang w:val="en-US"/>
        </w:rPr>
        <w:t xml:space="preserve">technical </w:t>
      </w:r>
      <w:r w:rsidR="00396A95"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the programme learns about projects’ progress to</w:t>
      </w:r>
      <w:r w:rsidR="000B56D1" w:rsidRPr="001E3D58">
        <w:rPr>
          <w:rFonts w:ascii="Trebuchet MS" w:eastAsia="Trebuchet MS" w:hAnsi="Trebuchet MS" w:cs="Trebuchet MS"/>
          <w:sz w:val="22"/>
          <w:szCs w:val="22"/>
          <w:lang w:val="en-US"/>
        </w:rPr>
        <w:t xml:space="preserve">wards their aim and objectives </w:t>
      </w:r>
      <w:r w:rsidRPr="001E3D58">
        <w:rPr>
          <w:rFonts w:ascii="Trebuchet MS" w:eastAsia="Trebuchet MS" w:hAnsi="Trebuchet MS" w:cs="Trebuchet MS"/>
          <w:sz w:val="22"/>
          <w:szCs w:val="22"/>
          <w:lang w:val="en-US"/>
        </w:rPr>
        <w:t>and also acknowledges progress towards the programme’s own aim and objectives. The achievements of a project are of equal interest to both project and programme, since the success of the latter depends on the success of its projects.</w:t>
      </w:r>
    </w:p>
    <w:p w14:paraId="75D79BEE" w14:textId="77777777" w:rsidR="000576DF" w:rsidRPr="001E3D58" w:rsidRDefault="00802C33" w:rsidP="000B56D1">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beneficiaries shall pay special attention on reporting the progress of the implementation, not only related with the expenditure and </w:t>
      </w:r>
      <w:r w:rsidR="00993E9A">
        <w:rPr>
          <w:rFonts w:ascii="Trebuchet MS" w:eastAsia="Trebuchet MS" w:hAnsi="Trebuchet MS" w:cs="Trebuchet MS"/>
          <w:sz w:val="22"/>
          <w:szCs w:val="22"/>
          <w:lang w:val="en-US"/>
        </w:rPr>
        <w:t xml:space="preserve">to </w:t>
      </w:r>
      <w:r w:rsidRPr="001E3D58">
        <w:rPr>
          <w:rFonts w:ascii="Trebuchet MS" w:eastAsia="Trebuchet MS" w:hAnsi="Trebuchet MS" w:cs="Trebuchet MS"/>
          <w:sz w:val="22"/>
          <w:szCs w:val="22"/>
          <w:lang w:val="en-US"/>
        </w:rPr>
        <w:t>ensure that their part of the reported activities/ expected results/indicators</w:t>
      </w:r>
      <w:r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sz w:val="22"/>
          <w:szCs w:val="22"/>
          <w:lang w:val="en-US"/>
        </w:rPr>
        <w:t xml:space="preserve">are in compliance with the approved application form and financing contract. </w:t>
      </w:r>
      <w:r w:rsidR="00993E9A">
        <w:rPr>
          <w:rFonts w:ascii="Trebuchet MS" w:eastAsia="Trebuchet MS" w:hAnsi="Trebuchet MS" w:cs="Trebuchet MS"/>
          <w:sz w:val="22"/>
          <w:szCs w:val="22"/>
          <w:lang w:val="en-US"/>
        </w:rPr>
        <w:t>O</w:t>
      </w:r>
      <w:r w:rsidR="00993E9A" w:rsidRPr="001E3D58">
        <w:rPr>
          <w:rFonts w:ascii="Trebuchet MS" w:eastAsia="Trebuchet MS" w:hAnsi="Trebuchet MS" w:cs="Trebuchet MS"/>
          <w:sz w:val="22"/>
          <w:szCs w:val="22"/>
          <w:lang w:val="en-US"/>
        </w:rPr>
        <w:t>f course</w:t>
      </w:r>
      <w:r w:rsidR="00993E9A">
        <w:rPr>
          <w:rFonts w:ascii="Trebuchet MS" w:eastAsia="Trebuchet MS" w:hAnsi="Trebuchet MS" w:cs="Trebuchet MS"/>
          <w:sz w:val="22"/>
          <w:szCs w:val="22"/>
          <w:lang w:val="en-US"/>
        </w:rPr>
        <w:t>,</w:t>
      </w:r>
      <w:r w:rsidR="00993E9A" w:rsidRPr="001E3D58">
        <w:rPr>
          <w:rFonts w:ascii="Trebuchet MS" w:eastAsia="Trebuchet MS" w:hAnsi="Trebuchet MS" w:cs="Trebuchet MS"/>
          <w:sz w:val="22"/>
          <w:szCs w:val="22"/>
          <w:lang w:val="en-US"/>
        </w:rPr>
        <w:t xml:space="preserve"> </w:t>
      </w:r>
      <w:r w:rsidR="00993E9A">
        <w:rPr>
          <w:rFonts w:ascii="Trebuchet MS" w:eastAsia="Trebuchet MS" w:hAnsi="Trebuchet MS" w:cs="Trebuchet MS"/>
          <w:sz w:val="22"/>
          <w:szCs w:val="22"/>
          <w:lang w:val="en-US"/>
        </w:rPr>
        <w:t>t</w:t>
      </w:r>
      <w:r w:rsidRPr="001E3D58">
        <w:rPr>
          <w:rFonts w:ascii="Trebuchet MS" w:eastAsia="Trebuchet MS" w:hAnsi="Trebuchet MS" w:cs="Trebuchet MS"/>
          <w:sz w:val="22"/>
          <w:szCs w:val="22"/>
          <w:lang w:val="en-US"/>
        </w:rPr>
        <w:t>his also applies to the lead beneficiary, because the lead beneficiary is at the same time a partner/beneficiary in the project. On the basis of the partner reports, the lead beneficiary comp</w:t>
      </w:r>
      <w:r w:rsidR="009A1B57" w:rsidRPr="001E3D58">
        <w:rPr>
          <w:rFonts w:ascii="Trebuchet MS" w:eastAsia="Trebuchet MS" w:hAnsi="Trebuchet MS" w:cs="Trebuchet MS"/>
          <w:sz w:val="22"/>
          <w:szCs w:val="22"/>
          <w:lang w:val="en-US"/>
        </w:rPr>
        <w:t>ile</w:t>
      </w:r>
      <w:r w:rsidRPr="001E3D58">
        <w:rPr>
          <w:rFonts w:ascii="Trebuchet MS" w:eastAsia="Trebuchet MS" w:hAnsi="Trebuchet MS" w:cs="Trebuchet MS"/>
          <w:sz w:val="22"/>
          <w:szCs w:val="22"/>
          <w:lang w:val="en-US"/>
        </w:rPr>
        <w:t xml:space="preserve"> the project report for the whole partnership and submits it to the Joint Secretariat, via eMS system. The lead beneficiary confirms that the beneficiaries’ information has been accurately reflected in the project reports and that the activities, results and indicators (outputs and results) are in compliance with the approved application form and financing contract. </w:t>
      </w:r>
    </w:p>
    <w:p w14:paraId="6B85EC06" w14:textId="77777777" w:rsidR="00ED4B71" w:rsidRDefault="00123C52">
      <w:pPr>
        <w:spacing w:before="24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the </w:t>
      </w:r>
      <w:r w:rsidR="001A770A">
        <w:rPr>
          <w:rFonts w:ascii="Trebuchet MS" w:eastAsia="Trebuchet MS" w:hAnsi="Trebuchet MS" w:cs="Trebuchet MS"/>
          <w:sz w:val="22"/>
          <w:szCs w:val="22"/>
          <w:lang w:val="en-US"/>
        </w:rPr>
        <w:t xml:space="preserve">technical </w:t>
      </w:r>
      <w:r w:rsidR="00C074A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has been filled in, the </w:t>
      </w:r>
      <w:r w:rsidRPr="001E3D58">
        <w:rPr>
          <w:rFonts w:ascii="Trebuchet MS" w:eastAsia="Trebuchet MS" w:hAnsi="Trebuchet MS" w:cs="Trebuchet MS"/>
          <w:b/>
          <w:sz w:val="22"/>
          <w:szCs w:val="22"/>
          <w:lang w:val="en-US"/>
        </w:rPr>
        <w:t>Lead Beneficiary</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 xml:space="preserve">submits it to the Joint Secretariat </w:t>
      </w:r>
      <w:r w:rsidRPr="001E3D58">
        <w:rPr>
          <w:rFonts w:ascii="Trebuchet MS" w:eastAsia="Trebuchet MS" w:hAnsi="Trebuchet MS" w:cs="Trebuchet MS"/>
          <w:sz w:val="22"/>
          <w:szCs w:val="22"/>
          <w:lang w:val="en-US"/>
        </w:rPr>
        <w:t xml:space="preserve">according to the </w:t>
      </w:r>
      <w:r w:rsidR="009A1B57" w:rsidRPr="001E3D58">
        <w:rPr>
          <w:rFonts w:ascii="Trebuchet MS" w:eastAsia="Trebuchet MS" w:hAnsi="Trebuchet MS" w:cs="Trebuchet MS"/>
          <w:b/>
          <w:sz w:val="22"/>
          <w:szCs w:val="22"/>
          <w:lang w:val="en-US"/>
        </w:rPr>
        <w:t xml:space="preserve">deadlines </w:t>
      </w:r>
      <w:r w:rsidR="00C074A3" w:rsidRPr="001E3D58">
        <w:rPr>
          <w:rFonts w:ascii="Trebuchet MS" w:eastAsia="Trebuchet MS" w:hAnsi="Trebuchet MS" w:cs="Trebuchet MS"/>
          <w:sz w:val="22"/>
          <w:szCs w:val="22"/>
          <w:lang w:val="en-US"/>
        </w:rPr>
        <w:t xml:space="preserve">as </w:t>
      </w:r>
      <w:r w:rsidR="009A1B57" w:rsidRPr="001E3D58">
        <w:rPr>
          <w:rFonts w:ascii="Trebuchet MS" w:eastAsia="Trebuchet MS" w:hAnsi="Trebuchet MS" w:cs="Trebuchet MS"/>
          <w:sz w:val="22"/>
          <w:szCs w:val="22"/>
          <w:lang w:val="en-US"/>
        </w:rPr>
        <w:t xml:space="preserve">they are </w:t>
      </w:r>
      <w:r w:rsidR="00F90369" w:rsidRPr="001E3D58">
        <w:rPr>
          <w:rFonts w:ascii="Trebuchet MS" w:eastAsia="Trebuchet MS" w:hAnsi="Trebuchet MS" w:cs="Trebuchet MS"/>
          <w:sz w:val="22"/>
          <w:szCs w:val="22"/>
          <w:lang w:val="en-US"/>
        </w:rPr>
        <w:t>set within the MA Instruction no. 5/28.12.2017, Annex 1.</w:t>
      </w:r>
    </w:p>
    <w:p w14:paraId="0BBC980C"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JS verification of the </w:t>
      </w:r>
      <w:r w:rsidR="00972420" w:rsidRPr="001E3D58">
        <w:rPr>
          <w:rFonts w:ascii="Trebuchet MS" w:eastAsia="Trebuchet MS" w:hAnsi="Trebuchet MS" w:cs="Trebuchet MS"/>
          <w:b/>
          <w:sz w:val="22"/>
          <w:szCs w:val="22"/>
          <w:u w:val="single"/>
          <w:lang w:val="en-US"/>
        </w:rPr>
        <w:t>project report</w:t>
      </w:r>
      <w:r w:rsidR="00F90369" w:rsidRPr="001E3D58">
        <w:rPr>
          <w:rFonts w:ascii="Trebuchet MS" w:eastAsia="Trebuchet MS" w:hAnsi="Trebuchet MS" w:cs="Trebuchet MS"/>
          <w:b/>
          <w:sz w:val="22"/>
          <w:szCs w:val="22"/>
          <w:u w:val="single"/>
          <w:lang w:val="en-US"/>
        </w:rPr>
        <w:t>s</w:t>
      </w:r>
      <w:r w:rsidRPr="001E3D58">
        <w:rPr>
          <w:rFonts w:ascii="Trebuchet MS" w:eastAsia="Trebuchet MS" w:hAnsi="Trebuchet MS" w:cs="Trebuchet MS"/>
          <w:b/>
          <w:sz w:val="22"/>
          <w:szCs w:val="22"/>
          <w:u w:val="single"/>
          <w:lang w:val="en-US"/>
        </w:rPr>
        <w:t xml:space="preserve"> </w:t>
      </w:r>
    </w:p>
    <w:p w14:paraId="5D21AD32" w14:textId="3EF9CBB0" w:rsidR="000576DF" w:rsidRPr="00BB2CEC" w:rsidRDefault="00123C52">
      <w:pPr>
        <w:spacing w:before="24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w:t>
      </w:r>
      <w:r w:rsidRPr="0076588F">
        <w:rPr>
          <w:rFonts w:ascii="Trebuchet MS" w:eastAsia="Trebuchet MS" w:hAnsi="Trebuchet MS" w:cs="Trebuchet MS"/>
          <w:b/>
          <w:sz w:val="22"/>
          <w:szCs w:val="22"/>
          <w:lang w:val="en-US"/>
        </w:rPr>
        <w:t>JS</w:t>
      </w:r>
      <w:r w:rsidRPr="00B03F98">
        <w:rPr>
          <w:rFonts w:ascii="Trebuchet MS" w:eastAsia="Trebuchet MS" w:hAnsi="Trebuchet MS" w:cs="Trebuchet MS"/>
          <w:sz w:val="22"/>
          <w:szCs w:val="22"/>
          <w:lang w:val="en-US"/>
        </w:rPr>
        <w:t xml:space="preserve"> performs a </w:t>
      </w:r>
      <w:r w:rsidRPr="00730E79">
        <w:rPr>
          <w:rFonts w:ascii="Trebuchet MS" w:eastAsia="Trebuchet MS" w:hAnsi="Trebuchet MS" w:cs="Trebuchet MS"/>
          <w:b/>
          <w:sz w:val="22"/>
          <w:szCs w:val="22"/>
          <w:lang w:val="en-US"/>
        </w:rPr>
        <w:t>verification</w:t>
      </w:r>
      <w:r w:rsidRPr="00730E79">
        <w:rPr>
          <w:rFonts w:ascii="Trebuchet MS" w:eastAsia="Trebuchet MS" w:hAnsi="Trebuchet MS" w:cs="Trebuchet MS"/>
          <w:sz w:val="22"/>
          <w:szCs w:val="22"/>
          <w:lang w:val="en-US"/>
        </w:rPr>
        <w:t xml:space="preserve"> at the level of each </w:t>
      </w:r>
      <w:r w:rsidR="00972420" w:rsidRPr="00287077">
        <w:rPr>
          <w:rFonts w:ascii="Trebuchet MS" w:eastAsia="Trebuchet MS" w:hAnsi="Trebuchet MS" w:cs="Trebuchet MS"/>
          <w:b/>
          <w:sz w:val="22"/>
          <w:szCs w:val="22"/>
          <w:lang w:val="en-US"/>
        </w:rPr>
        <w:t>project report</w:t>
      </w:r>
      <w:r w:rsidRPr="00287077">
        <w:rPr>
          <w:rFonts w:ascii="Trebuchet MS" w:eastAsia="Trebuchet MS" w:hAnsi="Trebuchet MS" w:cs="Trebuchet MS"/>
          <w:sz w:val="22"/>
          <w:szCs w:val="22"/>
          <w:lang w:val="en-US"/>
        </w:rPr>
        <w:t xml:space="preserve"> within </w:t>
      </w:r>
      <w:r w:rsidRPr="000E060C">
        <w:rPr>
          <w:rFonts w:ascii="Trebuchet MS" w:eastAsia="Trebuchet MS" w:hAnsi="Trebuchet MS" w:cs="Trebuchet MS"/>
          <w:b/>
          <w:sz w:val="22"/>
          <w:szCs w:val="22"/>
          <w:lang w:val="en-US"/>
        </w:rPr>
        <w:t>20 working days</w:t>
      </w:r>
      <w:r w:rsidRPr="000E060C">
        <w:rPr>
          <w:rFonts w:ascii="Trebuchet MS" w:eastAsia="Trebuchet MS" w:hAnsi="Trebuchet MS" w:cs="Trebuchet MS"/>
          <w:sz w:val="22"/>
          <w:szCs w:val="22"/>
          <w:lang w:val="en-US"/>
        </w:rPr>
        <w:t>. This deadline may be suspended in case</w:t>
      </w:r>
      <w:r w:rsidR="00972420" w:rsidRPr="000E060C">
        <w:rPr>
          <w:rFonts w:ascii="Trebuchet MS" w:eastAsia="Trebuchet MS" w:hAnsi="Trebuchet MS" w:cs="Trebuchet MS"/>
          <w:sz w:val="22"/>
          <w:szCs w:val="22"/>
          <w:lang w:val="en-US"/>
        </w:rPr>
        <w:t xml:space="preserve"> the project report/partner reports are reverted or</w:t>
      </w:r>
      <w:r w:rsidRPr="00754C23">
        <w:rPr>
          <w:rFonts w:ascii="Trebuchet MS" w:eastAsia="Trebuchet MS" w:hAnsi="Trebuchet MS" w:cs="Trebuchet MS"/>
          <w:sz w:val="22"/>
          <w:szCs w:val="22"/>
          <w:lang w:val="en-US"/>
        </w:rPr>
        <w:t xml:space="preserve"> requests for clarification are submitted to the beneficiaries or to the first level controllers, who </w:t>
      </w:r>
      <w:r w:rsidR="000175A4" w:rsidRPr="00A55FCF">
        <w:rPr>
          <w:rFonts w:ascii="Trebuchet MS" w:eastAsia="Trebuchet MS" w:hAnsi="Trebuchet MS" w:cs="Trebuchet MS"/>
          <w:sz w:val="22"/>
          <w:szCs w:val="22"/>
          <w:lang w:val="en-US"/>
        </w:rPr>
        <w:t xml:space="preserve">must </w:t>
      </w:r>
      <w:r w:rsidRPr="00A55FCF">
        <w:rPr>
          <w:rFonts w:ascii="Trebuchet MS" w:eastAsia="Trebuchet MS" w:hAnsi="Trebuchet MS" w:cs="Trebuchet MS"/>
          <w:sz w:val="22"/>
          <w:szCs w:val="22"/>
          <w:lang w:val="en-US"/>
        </w:rPr>
        <w:t>submit their answer/supporting documents within maximum 5 working days.</w:t>
      </w:r>
      <w:r w:rsidR="00E94F1A" w:rsidRPr="00BB2CEC">
        <w:rPr>
          <w:rFonts w:ascii="Trebuchet MS" w:eastAsia="Trebuchet MS" w:hAnsi="Trebuchet MS" w:cs="Trebuchet MS"/>
          <w:sz w:val="22"/>
          <w:szCs w:val="22"/>
          <w:lang w:val="en-US"/>
        </w:rPr>
        <w:t xml:space="preserve"> The suspension operates un</w:t>
      </w:r>
      <w:r w:rsidR="00BB2CEC">
        <w:rPr>
          <w:rFonts w:ascii="Trebuchet MS" w:eastAsia="Trebuchet MS" w:hAnsi="Trebuchet MS" w:cs="Trebuchet MS"/>
          <w:sz w:val="22"/>
          <w:szCs w:val="22"/>
          <w:lang w:val="en-US"/>
        </w:rPr>
        <w:t xml:space="preserve">til all requests are clarified </w:t>
      </w:r>
      <w:r w:rsidR="00E94F1A" w:rsidRPr="00BB2CEC">
        <w:rPr>
          <w:rFonts w:ascii="Trebuchet MS" w:eastAsia="Trebuchet MS" w:hAnsi="Trebuchet MS" w:cs="Trebuchet MS"/>
          <w:sz w:val="22"/>
          <w:szCs w:val="22"/>
          <w:lang w:val="en-US"/>
        </w:rPr>
        <w:t>/ all answers are sent to JS by the LB or FLC.</w:t>
      </w:r>
      <w:r w:rsidR="00BB2CEC" w:rsidRPr="00BB2CEC">
        <w:rPr>
          <w:rFonts w:ascii="Trebuchet MS" w:eastAsia="Trebuchet MS" w:hAnsi="Trebuchet MS" w:cs="Trebuchet MS"/>
          <w:sz w:val="22"/>
          <w:szCs w:val="22"/>
          <w:lang w:val="en-US"/>
        </w:rPr>
        <w:t xml:space="preserve"> </w:t>
      </w:r>
    </w:p>
    <w:p w14:paraId="6FFE30C7" w14:textId="77777777" w:rsidR="000576DF" w:rsidRPr="001E3D58" w:rsidRDefault="00F903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verification of the </w:t>
      </w:r>
      <w:r w:rsidR="001A770A">
        <w:rPr>
          <w:rFonts w:ascii="Trebuchet MS" w:eastAsia="Trebuchet MS" w:hAnsi="Trebuchet MS" w:cs="Trebuchet MS"/>
          <w:sz w:val="22"/>
          <w:szCs w:val="22"/>
          <w:lang w:val="en-US"/>
        </w:rPr>
        <w:t xml:space="preserve">technical </w:t>
      </w:r>
      <w:r w:rsidR="009A3CFE" w:rsidRPr="001E3D58">
        <w:rPr>
          <w:rFonts w:ascii="Trebuchet MS" w:eastAsia="Trebuchet MS" w:hAnsi="Trebuchet MS" w:cs="Trebuchet MS"/>
          <w:sz w:val="22"/>
          <w:szCs w:val="22"/>
          <w:lang w:val="en-US"/>
        </w:rPr>
        <w:t xml:space="preserve">project report </w:t>
      </w:r>
      <w:r w:rsidR="00123C52" w:rsidRPr="001E3D58">
        <w:rPr>
          <w:rFonts w:ascii="Trebuchet MS" w:eastAsia="Trebuchet MS" w:hAnsi="Trebuchet MS" w:cs="Trebuchet MS"/>
          <w:sz w:val="22"/>
          <w:szCs w:val="22"/>
          <w:lang w:val="en-US"/>
        </w:rPr>
        <w:t xml:space="preserve">JS </w:t>
      </w:r>
      <w:r w:rsidR="009A3CFE" w:rsidRPr="001E3D58">
        <w:rPr>
          <w:rFonts w:ascii="Trebuchet MS" w:eastAsia="Trebuchet MS" w:hAnsi="Trebuchet MS" w:cs="Trebuchet MS"/>
          <w:sz w:val="22"/>
          <w:szCs w:val="22"/>
          <w:lang w:val="en-US"/>
        </w:rPr>
        <w:t xml:space="preserve">will </w:t>
      </w:r>
      <w:r w:rsidR="00123C52" w:rsidRPr="001E3D58">
        <w:rPr>
          <w:rFonts w:ascii="Trebuchet MS" w:eastAsia="Trebuchet MS" w:hAnsi="Trebuchet MS" w:cs="Trebuchet MS"/>
          <w:sz w:val="22"/>
          <w:szCs w:val="22"/>
          <w:lang w:val="en-US"/>
        </w:rPr>
        <w:t xml:space="preserve">perform on-the-spot visits to the headquarters and/or project implementation location </w:t>
      </w:r>
      <w:r w:rsidR="004653B0">
        <w:rPr>
          <w:rFonts w:ascii="Trebuchet MS" w:eastAsia="Trebuchet MS" w:hAnsi="Trebuchet MS" w:cs="Trebuchet MS"/>
          <w:sz w:val="22"/>
          <w:szCs w:val="22"/>
          <w:lang w:val="en-US"/>
        </w:rPr>
        <w:t>to any/all</w:t>
      </w:r>
      <w:r w:rsidR="00123C52" w:rsidRPr="001E3D58">
        <w:rPr>
          <w:rFonts w:ascii="Trebuchet MS" w:eastAsia="Trebuchet MS" w:hAnsi="Trebuchet MS" w:cs="Trebuchet MS"/>
          <w:sz w:val="22"/>
          <w:szCs w:val="22"/>
          <w:lang w:val="en-US"/>
        </w:rPr>
        <w:t xml:space="preserve"> of the beneficiaries </w:t>
      </w:r>
      <w:r w:rsidR="00C074A3" w:rsidRPr="001E3D58">
        <w:rPr>
          <w:rFonts w:ascii="Trebuchet MS" w:eastAsia="Trebuchet MS" w:hAnsi="Trebuchet MS" w:cs="Trebuchet MS"/>
          <w:sz w:val="22"/>
          <w:szCs w:val="22"/>
          <w:lang w:val="en-US"/>
        </w:rPr>
        <w:t xml:space="preserve">in order to check the achievement of the project purpose and objectives according to the financing terms and </w:t>
      </w:r>
      <w:r w:rsidR="00C074A3" w:rsidRPr="001E3D58">
        <w:rPr>
          <w:rFonts w:ascii="Trebuchet MS" w:eastAsia="Trebuchet MS" w:hAnsi="Trebuchet MS" w:cs="Trebuchet MS"/>
          <w:sz w:val="22"/>
          <w:szCs w:val="22"/>
          <w:lang w:val="en-US"/>
        </w:rPr>
        <w:lastRenderedPageBreak/>
        <w:t>conditions</w:t>
      </w:r>
      <w:r w:rsidR="00123C52" w:rsidRPr="001E3D58">
        <w:rPr>
          <w:rFonts w:ascii="Trebuchet MS" w:eastAsia="Trebuchet MS" w:hAnsi="Trebuchet MS" w:cs="Trebuchet MS"/>
          <w:sz w:val="22"/>
          <w:szCs w:val="22"/>
          <w:lang w:val="en-US"/>
        </w:rPr>
        <w:t xml:space="preserve">. In this case, the deadline for the verification of the </w:t>
      </w:r>
      <w:r w:rsidR="000175A4" w:rsidRPr="001E3D58">
        <w:rPr>
          <w:rFonts w:ascii="Trebuchet MS" w:eastAsia="Trebuchet MS" w:hAnsi="Trebuchet MS" w:cs="Trebuchet MS"/>
          <w:sz w:val="22"/>
          <w:szCs w:val="22"/>
          <w:lang w:val="en-US"/>
        </w:rPr>
        <w:t>project report</w:t>
      </w:r>
      <w:r w:rsidR="00123C52" w:rsidRPr="001E3D58">
        <w:rPr>
          <w:rFonts w:ascii="Trebuchet MS" w:eastAsia="Trebuchet MS" w:hAnsi="Trebuchet MS" w:cs="Trebuchet MS"/>
          <w:sz w:val="22"/>
          <w:szCs w:val="22"/>
          <w:lang w:val="en-US"/>
        </w:rPr>
        <w:t xml:space="preserve"> performed by the JS is suspended </w:t>
      </w:r>
    </w:p>
    <w:p w14:paraId="05A2256D" w14:textId="77777777" w:rsidR="00C074A3" w:rsidRPr="001E3D58" w:rsidRDefault="00C074A3" w:rsidP="00C074A3">
      <w:pPr>
        <w:spacing w:before="24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Responsibilities of the Lead beneficiary and other beneficiaries during on-the-spot visits are:</w:t>
      </w:r>
    </w:p>
    <w:p w14:paraId="38828610" w14:textId="77777777" w:rsidR="00563E2B" w:rsidRPr="001E3D58" w:rsidRDefault="00563E2B" w:rsidP="00563E2B">
      <w:pPr>
        <w:pStyle w:val="ListParagraph"/>
        <w:numPr>
          <w:ilvl w:val="0"/>
          <w:numId w:val="121"/>
        </w:num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Provides access to all the documents related to the project implementation.</w:t>
      </w:r>
    </w:p>
    <w:p w14:paraId="025DE7E3" w14:textId="77777777" w:rsidR="00C074A3" w:rsidRPr="001E3D58" w:rsidRDefault="00C074A3" w:rsidP="00563E2B">
      <w:pPr>
        <w:pStyle w:val="ListParagraph"/>
        <w:numPr>
          <w:ilvl w:val="0"/>
          <w:numId w:val="121"/>
        </w:num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Cooperate with the JS/MA/NA representatives during on-the-spot visits. </w:t>
      </w:r>
    </w:p>
    <w:p w14:paraId="67959B4C" w14:textId="77777777" w:rsidR="00C074A3" w:rsidRPr="001E3D58" w:rsidRDefault="00C074A3" w:rsidP="00C074A3">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Notification of the lead beneficiary/other beneficiaries concerning on-the-spot visits is usually done with at least 5 working days in advance.</w:t>
      </w:r>
    </w:p>
    <w:p w14:paraId="7173966A" w14:textId="77777777" w:rsidR="00C074A3" w:rsidRPr="001E3D58" w:rsidRDefault="00C074A3" w:rsidP="00C074A3">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14:paraId="7A5E4F40" w14:textId="77777777" w:rsidR="00C074A3" w:rsidRPr="001E3D58" w:rsidRDefault="00C074A3" w:rsidP="00C074A3">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14:paraId="0F133613" w14:textId="77777777" w:rsidR="000576DF" w:rsidRPr="001E3D58" w:rsidRDefault="00123C52" w:rsidP="00556BAC">
      <w:pPr>
        <w:spacing w:before="240" w:line="360" w:lineRule="auto"/>
        <w:jc w:val="both"/>
        <w:rPr>
          <w:sz w:val="22"/>
          <w:szCs w:val="22"/>
          <w:lang w:val="en-US"/>
        </w:rPr>
      </w:pPr>
      <w:r w:rsidRPr="001E3D58">
        <w:rPr>
          <w:rFonts w:ascii="Trebuchet MS" w:eastAsia="Trebuchet MS" w:hAnsi="Trebuchet MS" w:cs="Trebuchet MS"/>
          <w:sz w:val="22"/>
          <w:szCs w:val="22"/>
          <w:lang w:val="en-US"/>
        </w:rPr>
        <w:t xml:space="preserve">Following the verifications performed, the JS submits the </w:t>
      </w:r>
      <w:r w:rsidR="000175A4" w:rsidRPr="001E3D58">
        <w:rPr>
          <w:rFonts w:ascii="Trebuchet MS" w:eastAsia="Trebuchet MS" w:hAnsi="Trebuchet MS" w:cs="Trebuchet MS"/>
          <w:sz w:val="22"/>
          <w:szCs w:val="22"/>
          <w:lang w:val="en-US"/>
        </w:rPr>
        <w:t>project reports</w:t>
      </w:r>
      <w:r w:rsidRPr="001E3D58">
        <w:rPr>
          <w:rFonts w:ascii="Trebuchet MS" w:eastAsia="Trebuchet MS" w:hAnsi="Trebuchet MS" w:cs="Trebuchet MS"/>
          <w:sz w:val="22"/>
          <w:szCs w:val="22"/>
          <w:lang w:val="en-US"/>
        </w:rPr>
        <w:t xml:space="preserve"> to the Managing Authority (MA), via the electronic system</w:t>
      </w:r>
      <w:r w:rsidR="00C33DCC"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p>
    <w:p w14:paraId="6F0E3910" w14:textId="77777777" w:rsidR="000576DF" w:rsidRPr="001E3D58" w:rsidRDefault="00123C52">
      <w:pPr>
        <w:spacing w:before="240"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MA authorization of payments</w:t>
      </w:r>
    </w:p>
    <w:p w14:paraId="0FB00391" w14:textId="7688BE8B"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MA verifies the </w:t>
      </w:r>
      <w:r w:rsidR="004653B0">
        <w:rPr>
          <w:rFonts w:ascii="Trebuchet MS" w:eastAsia="Trebuchet MS" w:hAnsi="Trebuchet MS" w:cs="Trebuchet MS"/>
          <w:sz w:val="22"/>
          <w:szCs w:val="22"/>
          <w:lang w:val="en-US"/>
        </w:rPr>
        <w:t>Financial project reports</w:t>
      </w:r>
      <w:r w:rsidR="00B245C3"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ubmitted by the Joint Secretariat in maximum 30 days from receipt (this deadline may be suspended in case additional clarifications/documents are needed). Following the verification of the </w:t>
      </w:r>
      <w:r w:rsidR="004653B0">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the </w:t>
      </w:r>
      <w:r w:rsidR="00C33DCC" w:rsidRPr="001E3D58">
        <w:rPr>
          <w:rFonts w:ascii="Trebuchet MS" w:eastAsia="Trebuchet MS" w:hAnsi="Trebuchet MS" w:cs="Trebuchet MS"/>
          <w:sz w:val="22"/>
          <w:szCs w:val="22"/>
          <w:lang w:val="en-US"/>
        </w:rPr>
        <w:t xml:space="preserve">Projects </w:t>
      </w:r>
      <w:r w:rsidR="00035698" w:rsidRPr="001E3D58">
        <w:rPr>
          <w:rFonts w:ascii="Trebuchet MS" w:eastAsia="Trebuchet MS" w:hAnsi="Trebuchet MS" w:cs="Trebuchet MS"/>
          <w:sz w:val="22"/>
          <w:szCs w:val="22"/>
          <w:lang w:val="en-US"/>
        </w:rPr>
        <w:t>Authorization</w:t>
      </w:r>
      <w:r w:rsidRPr="001E3D58">
        <w:rPr>
          <w:rFonts w:ascii="Trebuchet MS" w:eastAsia="Trebuchet MS" w:hAnsi="Trebuchet MS" w:cs="Trebuchet MS"/>
          <w:sz w:val="22"/>
          <w:szCs w:val="22"/>
          <w:lang w:val="en-US"/>
        </w:rPr>
        <w:t xml:space="preserve"> Unit issues the authorizing notes with the amounts authorized for payment and submits them to the </w:t>
      </w:r>
      <w:r w:rsidR="00C33DCC" w:rsidRPr="001E3D58">
        <w:rPr>
          <w:rFonts w:ascii="Trebuchet MS" w:eastAsia="Trebuchet MS" w:hAnsi="Trebuchet MS" w:cs="Trebuchet MS"/>
          <w:sz w:val="22"/>
          <w:szCs w:val="22"/>
          <w:lang w:val="en-US"/>
        </w:rPr>
        <w:t xml:space="preserve">Unit </w:t>
      </w:r>
      <w:r w:rsidRPr="001E3D58">
        <w:rPr>
          <w:rFonts w:ascii="Trebuchet MS" w:eastAsia="Trebuchet MS" w:hAnsi="Trebuchet MS" w:cs="Trebuchet MS"/>
          <w:sz w:val="22"/>
          <w:szCs w:val="22"/>
          <w:lang w:val="en-US"/>
        </w:rPr>
        <w:t xml:space="preserve">for Payment and Accounting. </w:t>
      </w:r>
    </w:p>
    <w:p w14:paraId="6E8582C0" w14:textId="77777777" w:rsidR="000576DF" w:rsidRPr="001E3D58" w:rsidRDefault="004653B0">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payment is done</w:t>
      </w:r>
      <w:r w:rsidR="00123C52" w:rsidRPr="001E3D58">
        <w:rPr>
          <w:rFonts w:ascii="Trebuchet MS" w:eastAsia="Trebuchet MS" w:hAnsi="Trebuchet MS" w:cs="Trebuchet MS"/>
          <w:sz w:val="22"/>
          <w:szCs w:val="22"/>
          <w:lang w:val="en-US"/>
        </w:rPr>
        <w:t xml:space="preserve">, the </w:t>
      </w:r>
      <w:r w:rsidR="00C33DCC" w:rsidRPr="001E3D58">
        <w:rPr>
          <w:rFonts w:ascii="Trebuchet MS" w:eastAsia="Trebuchet MS" w:hAnsi="Trebuchet MS" w:cs="Trebuchet MS"/>
          <w:sz w:val="22"/>
          <w:szCs w:val="22"/>
          <w:lang w:val="en-US"/>
        </w:rPr>
        <w:t xml:space="preserve">Projects </w:t>
      </w:r>
      <w:r w:rsidR="00123C52" w:rsidRPr="001E3D58">
        <w:rPr>
          <w:rFonts w:ascii="Trebuchet MS" w:eastAsia="Trebuchet MS" w:hAnsi="Trebuchet MS" w:cs="Trebuchet MS"/>
          <w:sz w:val="22"/>
          <w:szCs w:val="22"/>
          <w:lang w:val="en-US"/>
        </w:rPr>
        <w:t xml:space="preserve">Authorization Unit notifies the Lead Beneficiary on the ERDF amounts which have been authorized and paid, as well as the corresponding co-financing amounts (national and private) split </w:t>
      </w:r>
      <w:r>
        <w:rPr>
          <w:rFonts w:ascii="Trebuchet MS" w:eastAsia="Trebuchet MS" w:hAnsi="Trebuchet MS" w:cs="Trebuchet MS"/>
          <w:sz w:val="22"/>
          <w:szCs w:val="22"/>
          <w:lang w:val="en-US"/>
        </w:rPr>
        <w:t>for</w:t>
      </w:r>
      <w:r w:rsidR="00123C52" w:rsidRPr="001E3D58">
        <w:rPr>
          <w:rFonts w:ascii="Trebuchet MS" w:eastAsia="Trebuchet MS" w:hAnsi="Trebuchet MS" w:cs="Trebuchet MS"/>
          <w:sz w:val="22"/>
          <w:szCs w:val="22"/>
          <w:lang w:val="en-US"/>
        </w:rPr>
        <w:t xml:space="preserve"> each beneficiary included in the respective </w:t>
      </w:r>
      <w:r w:rsidR="00B245C3" w:rsidRPr="001E3D58">
        <w:rPr>
          <w:rFonts w:ascii="Trebuchet MS" w:eastAsia="Trebuchet MS" w:hAnsi="Trebuchet MS" w:cs="Trebuchet MS"/>
          <w:sz w:val="22"/>
          <w:szCs w:val="22"/>
          <w:lang w:val="en-US"/>
        </w:rPr>
        <w:t>project report</w:t>
      </w:r>
      <w:r w:rsidR="00123C52" w:rsidRPr="001E3D58">
        <w:rPr>
          <w:rFonts w:ascii="Trebuchet MS" w:eastAsia="Trebuchet MS" w:hAnsi="Trebuchet MS" w:cs="Trebuchet MS"/>
          <w:sz w:val="22"/>
          <w:szCs w:val="22"/>
          <w:lang w:val="en-US"/>
        </w:rPr>
        <w:t>.</w:t>
      </w:r>
    </w:p>
    <w:p w14:paraId="12F5FEFB"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NB: </w:t>
      </w:r>
    </w:p>
    <w:p w14:paraId="0243A726"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national co-financing amounts</w:t>
      </w:r>
      <w:r w:rsidRPr="001E3D58">
        <w:rPr>
          <w:rFonts w:ascii="Trebuchet MS" w:eastAsia="Trebuchet MS" w:hAnsi="Trebuchet MS" w:cs="Trebuchet MS"/>
          <w:sz w:val="22"/>
          <w:szCs w:val="22"/>
          <w:lang w:val="en-US"/>
        </w:rPr>
        <w:t xml:space="preserve"> included in the </w:t>
      </w:r>
      <w:r w:rsidR="00B245C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and accepted for payment </w:t>
      </w:r>
      <w:r w:rsidRPr="001E3D58">
        <w:rPr>
          <w:rFonts w:ascii="Trebuchet MS" w:eastAsia="Trebuchet MS" w:hAnsi="Trebuchet MS" w:cs="Trebuchet MS"/>
          <w:b/>
          <w:sz w:val="22"/>
          <w:szCs w:val="22"/>
          <w:lang w:val="en-US"/>
        </w:rPr>
        <w:t xml:space="preserve">are deducted </w:t>
      </w:r>
      <w:r w:rsidR="004653B0">
        <w:rPr>
          <w:rFonts w:ascii="Trebuchet MS" w:eastAsia="Trebuchet MS" w:hAnsi="Trebuchet MS" w:cs="Trebuchet MS"/>
          <w:b/>
          <w:sz w:val="22"/>
          <w:szCs w:val="22"/>
          <w:lang w:val="en-US"/>
        </w:rPr>
        <w:t xml:space="preserve">entirely from the source they were granted, </w:t>
      </w:r>
      <w:r w:rsidRPr="001E3D58">
        <w:rPr>
          <w:rFonts w:ascii="Trebuchet MS" w:eastAsia="Trebuchet MS" w:hAnsi="Trebuchet MS" w:cs="Trebuchet MS"/>
          <w:b/>
          <w:sz w:val="22"/>
          <w:szCs w:val="22"/>
          <w:lang w:val="en-US"/>
        </w:rPr>
        <w:t>until the advance payment is recovered</w:t>
      </w:r>
      <w:r w:rsidR="004653B0">
        <w:rPr>
          <w:rFonts w:ascii="Trebuchet MS" w:eastAsia="Trebuchet MS" w:hAnsi="Trebuchet MS" w:cs="Trebuchet MS"/>
          <w:b/>
          <w:sz w:val="22"/>
          <w:szCs w:val="22"/>
          <w:lang w:val="en-US"/>
        </w:rPr>
        <w:t xml:space="preserve"> </w:t>
      </w:r>
      <w:r w:rsidR="004653B0">
        <w:rPr>
          <w:rFonts w:ascii="Trebuchet MS" w:eastAsia="Trebuchet MS" w:hAnsi="Trebuchet MS" w:cs="Trebuchet MS"/>
          <w:b/>
          <w:sz w:val="22"/>
          <w:szCs w:val="22"/>
          <w:lang w:val="en-US"/>
        </w:rPr>
        <w:lastRenderedPageBreak/>
        <w:t>in full</w:t>
      </w:r>
      <w:r w:rsidRPr="001E3D58">
        <w:rPr>
          <w:rFonts w:ascii="Trebuchet MS" w:eastAsia="Trebuchet MS" w:hAnsi="Trebuchet MS" w:cs="Trebuchet MS"/>
          <w:sz w:val="22"/>
          <w:szCs w:val="22"/>
          <w:lang w:val="en-US"/>
        </w:rPr>
        <w:t xml:space="preserve">. The advance payment should be recovered before the final </w:t>
      </w:r>
      <w:r w:rsidR="00B245C3" w:rsidRPr="001E3D58">
        <w:rPr>
          <w:rFonts w:ascii="Trebuchet MS" w:eastAsia="Trebuchet MS" w:hAnsi="Trebuchet MS" w:cs="Trebuchet MS"/>
          <w:sz w:val="22"/>
          <w:szCs w:val="22"/>
          <w:lang w:val="en-US"/>
        </w:rPr>
        <w:t>project report (including request for reimbursement)</w:t>
      </w:r>
      <w:r w:rsidRPr="001E3D58">
        <w:rPr>
          <w:rFonts w:ascii="Trebuchet MS" w:eastAsia="Trebuchet MS" w:hAnsi="Trebuchet MS" w:cs="Trebuchet MS"/>
          <w:sz w:val="22"/>
          <w:szCs w:val="22"/>
          <w:lang w:val="en-US"/>
        </w:rPr>
        <w:t xml:space="preserve"> is submitted. </w:t>
      </w:r>
    </w:p>
    <w:p w14:paraId="7870069D"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that the advance payment has not been recovered before</w:t>
      </w:r>
      <w:r w:rsidR="004653B0">
        <w:rPr>
          <w:rFonts w:ascii="Trebuchet MS" w:eastAsia="Trebuchet MS" w:hAnsi="Trebuchet MS" w:cs="Trebuchet MS"/>
          <w:sz w:val="22"/>
          <w:szCs w:val="22"/>
          <w:lang w:val="en-US"/>
        </w:rPr>
        <w:t xml:space="preserve">/in </w:t>
      </w:r>
      <w:r w:rsidRPr="001E3D58">
        <w:rPr>
          <w:rFonts w:ascii="Trebuchet MS" w:eastAsia="Trebuchet MS" w:hAnsi="Trebuchet MS" w:cs="Trebuchet MS"/>
          <w:sz w:val="22"/>
          <w:szCs w:val="22"/>
          <w:lang w:val="en-US"/>
        </w:rPr>
        <w:t xml:space="preserve"> the final </w:t>
      </w:r>
      <w:r w:rsidR="00B245C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or if the contract is terminated, the amounts to be recovered will be repaid by the respective beneficiary within 30 days as of receiving the notification from the Ministry of Regional Development and Public Works (for Bulgarian beneficiaries), respectively within 15 days as of receiving the notification from the Ministry of Regional Development</w:t>
      </w:r>
      <w:r w:rsidR="00DA758C" w:rsidRPr="001E3D58">
        <w:rPr>
          <w:rFonts w:ascii="Trebuchet MS" w:eastAsia="Trebuchet MS" w:hAnsi="Trebuchet MS" w:cs="Trebuchet MS"/>
          <w:sz w:val="22"/>
          <w:szCs w:val="22"/>
          <w:lang w:val="en-US"/>
        </w:rPr>
        <w:t xml:space="preserve"> and </w:t>
      </w:r>
      <w:r w:rsidRPr="001E3D58">
        <w:rPr>
          <w:rFonts w:ascii="Trebuchet MS" w:eastAsia="Trebuchet MS" w:hAnsi="Trebuchet MS" w:cs="Trebuchet MS"/>
          <w:sz w:val="22"/>
          <w:szCs w:val="22"/>
          <w:lang w:val="en-US"/>
        </w:rPr>
        <w:t>Public Administration in Romania</w:t>
      </w:r>
      <w:r w:rsidR="000B0327"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(for Romanian beneficiaries). In case of Romanian beneficiaries, if the amounts are not repaid in 15 days from notification, the Ministry of Regional Development</w:t>
      </w:r>
      <w:r w:rsidR="00DA758C" w:rsidRPr="001E3D58">
        <w:rPr>
          <w:rFonts w:ascii="Trebuchet MS" w:eastAsia="Trebuchet MS" w:hAnsi="Trebuchet MS" w:cs="Trebuchet MS"/>
          <w:sz w:val="22"/>
          <w:szCs w:val="22"/>
          <w:lang w:val="en-US"/>
        </w:rPr>
        <w:t xml:space="preserve"> and </w:t>
      </w:r>
      <w:r w:rsidRPr="001E3D58">
        <w:rPr>
          <w:rFonts w:ascii="Trebuchet MS" w:eastAsia="Trebuchet MS" w:hAnsi="Trebuchet MS" w:cs="Trebuchet MS"/>
          <w:sz w:val="22"/>
          <w:szCs w:val="22"/>
          <w:lang w:val="en-US"/>
        </w:rPr>
        <w:t xml:space="preserve"> Public Administration</w:t>
      </w:r>
      <w:r w:rsidR="001A4F7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in Romania shall issue a decision to recover the advance. The partner must repay the amounts mentioned in the recovering decision in maximum 30 days from the date of communicating the decision.</w:t>
      </w:r>
    </w:p>
    <w:p w14:paraId="7CBA9C83"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Payment of the </w:t>
      </w:r>
      <w:r w:rsidR="001A770A">
        <w:rPr>
          <w:rFonts w:ascii="Trebuchet MS" w:eastAsia="Trebuchet MS" w:hAnsi="Trebuchet MS" w:cs="Trebuchet MS"/>
          <w:b/>
          <w:sz w:val="22"/>
          <w:szCs w:val="22"/>
          <w:u w:val="single"/>
          <w:lang w:val="en-US"/>
        </w:rPr>
        <w:t xml:space="preserve">financial project report </w:t>
      </w:r>
      <w:r w:rsidRPr="001E3D58">
        <w:rPr>
          <w:rFonts w:ascii="Trebuchet MS" w:eastAsia="Trebuchet MS" w:hAnsi="Trebuchet MS" w:cs="Trebuchet MS"/>
          <w:b/>
          <w:sz w:val="22"/>
          <w:szCs w:val="22"/>
          <w:u w:val="single"/>
          <w:lang w:val="en-US"/>
        </w:rPr>
        <w:t>by the Managing Authority</w:t>
      </w:r>
    </w:p>
    <w:p w14:paraId="1E133884" w14:textId="77777777" w:rsidR="000576DF" w:rsidRPr="001E3D58" w:rsidRDefault="00123C52">
      <w:pPr>
        <w:keepNext/>
        <w:spacing w:before="240" w:line="360" w:lineRule="auto"/>
        <w:ind w:left="786"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Payment and Accounting</w:t>
      </w:r>
      <w:r w:rsidR="004653B0" w:rsidRPr="004653B0">
        <w:rPr>
          <w:rFonts w:ascii="Trebuchet MS" w:eastAsia="Trebuchet MS" w:hAnsi="Trebuchet MS" w:cs="Trebuchet MS"/>
          <w:sz w:val="22"/>
          <w:szCs w:val="22"/>
          <w:lang w:val="en-US"/>
        </w:rPr>
        <w:t xml:space="preserve"> </w:t>
      </w:r>
      <w:r w:rsidR="004653B0" w:rsidRPr="001E3D58">
        <w:rPr>
          <w:rFonts w:ascii="Trebuchet MS" w:eastAsia="Trebuchet MS" w:hAnsi="Trebuchet MS" w:cs="Trebuchet MS"/>
          <w:sz w:val="22"/>
          <w:szCs w:val="22"/>
          <w:lang w:val="en-US"/>
        </w:rPr>
        <w:t>Unit</w:t>
      </w:r>
      <w:r w:rsidRPr="001E3D58">
        <w:rPr>
          <w:rFonts w:ascii="Trebuchet MS" w:eastAsia="Trebuchet MS" w:hAnsi="Trebuchet MS" w:cs="Trebuchet MS"/>
          <w:sz w:val="22"/>
          <w:szCs w:val="22"/>
          <w:lang w:val="en-US"/>
        </w:rPr>
        <w:t xml:space="preserve">, after receiving the amounts authorized for payment </w:t>
      </w:r>
      <w:r w:rsidRPr="001E3D58">
        <w:rPr>
          <w:rFonts w:ascii="Trebuchet MS" w:eastAsia="Trebuchet MS" w:hAnsi="Trebuchet MS" w:cs="Trebuchet MS"/>
          <w:i/>
          <w:sz w:val="22"/>
          <w:szCs w:val="22"/>
          <w:lang w:val="en-US"/>
        </w:rPr>
        <w:t>(see above)</w:t>
      </w:r>
      <w:r w:rsidRPr="001E3D58">
        <w:rPr>
          <w:rFonts w:ascii="Trebuchet MS" w:eastAsia="Trebuchet MS" w:hAnsi="Trebuchet MS" w:cs="Trebuchet MS"/>
          <w:sz w:val="22"/>
          <w:szCs w:val="22"/>
          <w:lang w:val="en-US"/>
        </w:rPr>
        <w:t xml:space="preserve"> makes the arrangements concerning the </w:t>
      </w:r>
      <w:r w:rsidRPr="001E3D58">
        <w:rPr>
          <w:rFonts w:ascii="Trebuchet MS" w:eastAsia="Trebuchet MS" w:hAnsi="Trebuchet MS" w:cs="Trebuchet MS"/>
          <w:b/>
          <w:sz w:val="22"/>
          <w:szCs w:val="22"/>
          <w:lang w:val="en-US"/>
        </w:rPr>
        <w:t>payment</w:t>
      </w:r>
      <w:r w:rsidRPr="001E3D58">
        <w:rPr>
          <w:rFonts w:ascii="Trebuchet MS" w:eastAsia="Trebuchet MS" w:hAnsi="Trebuchet MS" w:cs="Trebuchet MS"/>
          <w:sz w:val="22"/>
          <w:szCs w:val="22"/>
          <w:lang w:val="en-US"/>
        </w:rPr>
        <w:t xml:space="preserve"> of the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within maximum 5 working days</w:t>
      </w:r>
      <w:r w:rsidRPr="001E3D58">
        <w:rPr>
          <w:rFonts w:ascii="Trebuchet MS" w:eastAsia="Trebuchet MS" w:hAnsi="Trebuchet MS" w:cs="Trebuchet MS"/>
          <w:sz w:val="22"/>
          <w:szCs w:val="22"/>
          <w:lang w:val="en-US"/>
        </w:rPr>
        <w:t xml:space="preserve">. </w:t>
      </w:r>
    </w:p>
    <w:p w14:paraId="626BDB38" w14:textId="77777777" w:rsidR="000576DF" w:rsidRPr="001E3D58" w:rsidRDefault="00123C52">
      <w:pPr>
        <w:numPr>
          <w:ilvl w:val="0"/>
          <w:numId w:val="58"/>
        </w:numPr>
        <w:spacing w:after="200" w:line="360" w:lineRule="auto"/>
        <w:ind w:hanging="360"/>
        <w:jc w:val="both"/>
        <w:rPr>
          <w:sz w:val="22"/>
          <w:szCs w:val="22"/>
          <w:lang w:val="en-US"/>
        </w:rPr>
      </w:pPr>
      <w:r w:rsidRPr="001E3D58">
        <w:rPr>
          <w:rFonts w:ascii="Trebuchet MS" w:eastAsia="Trebuchet MS" w:hAnsi="Trebuchet MS" w:cs="Trebuchet MS"/>
          <w:sz w:val="22"/>
          <w:szCs w:val="22"/>
          <w:lang w:val="en-US"/>
        </w:rPr>
        <w:t>The Ministry of Regional Development</w:t>
      </w:r>
      <w:r w:rsidR="00584DC8" w:rsidRPr="001E3D58">
        <w:rPr>
          <w:rFonts w:ascii="Trebuchet MS" w:eastAsia="Trebuchet MS" w:hAnsi="Trebuchet MS" w:cs="Trebuchet MS"/>
          <w:sz w:val="22"/>
          <w:szCs w:val="22"/>
          <w:lang w:val="en-US"/>
        </w:rPr>
        <w:t xml:space="preserve"> and </w:t>
      </w:r>
      <w:r w:rsidR="008258F8"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Public Administration </w:t>
      </w:r>
      <w:r w:rsidR="004653B0">
        <w:rPr>
          <w:rFonts w:ascii="Trebuchet MS" w:eastAsia="Trebuchet MS" w:hAnsi="Trebuchet MS" w:cs="Trebuchet MS"/>
          <w:b/>
          <w:sz w:val="22"/>
          <w:szCs w:val="22"/>
          <w:lang w:val="en-US"/>
        </w:rPr>
        <w:t>transfers to</w:t>
      </w:r>
      <w:r w:rsidR="004653B0"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b/>
          <w:sz w:val="22"/>
          <w:szCs w:val="22"/>
          <w:lang w:val="en-US"/>
        </w:rPr>
        <w:t>the Lead Beneficiary</w:t>
      </w:r>
      <w:r w:rsidR="004653B0">
        <w:rPr>
          <w:rFonts w:ascii="Trebuchet MS" w:eastAsia="Trebuchet MS" w:hAnsi="Trebuchet MS" w:cs="Trebuchet MS"/>
          <w:b/>
          <w:sz w:val="22"/>
          <w:szCs w:val="22"/>
          <w:lang w:val="en-US"/>
        </w:rPr>
        <w:t>,</w:t>
      </w:r>
      <w:r w:rsidRPr="001E3D58">
        <w:rPr>
          <w:rFonts w:ascii="Trebuchet MS" w:eastAsia="Trebuchet MS" w:hAnsi="Trebuchet MS" w:cs="Trebuchet MS"/>
          <w:sz w:val="22"/>
          <w:szCs w:val="22"/>
          <w:lang w:val="en-US"/>
        </w:rPr>
        <w:t xml:space="preserve"> </w:t>
      </w:r>
      <w:r w:rsidR="00C33DCC" w:rsidRPr="001E3D58">
        <w:rPr>
          <w:rFonts w:ascii="Trebuchet MS" w:eastAsia="Trebuchet MS" w:hAnsi="Trebuchet MS" w:cs="Trebuchet MS"/>
          <w:sz w:val="22"/>
          <w:szCs w:val="22"/>
          <w:lang w:val="en-US"/>
        </w:rPr>
        <w:t>in Euro</w:t>
      </w:r>
      <w:r w:rsidR="004653B0">
        <w:rPr>
          <w:rFonts w:ascii="Trebuchet MS" w:eastAsia="Trebuchet MS" w:hAnsi="Trebuchet MS" w:cs="Trebuchet MS"/>
          <w:sz w:val="22"/>
          <w:szCs w:val="22"/>
          <w:lang w:val="en-US"/>
        </w:rPr>
        <w:t>,</w:t>
      </w:r>
      <w:r w:rsidR="00C33DCC"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ERDF</w:t>
      </w:r>
      <w:r w:rsidRPr="001E3D58">
        <w:rPr>
          <w:rFonts w:ascii="Trebuchet MS" w:eastAsia="Trebuchet MS" w:hAnsi="Trebuchet MS" w:cs="Trebuchet MS"/>
          <w:sz w:val="22"/>
          <w:szCs w:val="22"/>
          <w:lang w:val="en-US"/>
        </w:rPr>
        <w:t xml:space="preserve"> amount </w:t>
      </w:r>
      <w:r w:rsidR="004653B0" w:rsidRPr="001E3D58">
        <w:rPr>
          <w:rFonts w:ascii="Trebuchet MS" w:eastAsia="Trebuchet MS" w:hAnsi="Trebuchet MS" w:cs="Trebuchet MS"/>
          <w:b/>
          <w:sz w:val="22"/>
          <w:szCs w:val="22"/>
          <w:lang w:val="en-US"/>
        </w:rPr>
        <w:t>authorized for payment</w:t>
      </w:r>
      <w:r w:rsidR="004653B0"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included in the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w:t>
      </w:r>
    </w:p>
    <w:p w14:paraId="5EC5E72E" w14:textId="77777777" w:rsidR="000576DF" w:rsidRPr="001E3D58" w:rsidRDefault="00123C52">
      <w:pPr>
        <w:numPr>
          <w:ilvl w:val="0"/>
          <w:numId w:val="58"/>
        </w:numPr>
        <w:spacing w:before="120" w:after="200" w:line="360" w:lineRule="auto"/>
        <w:ind w:hanging="360"/>
        <w:jc w:val="both"/>
        <w:rPr>
          <w:b/>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national co-financing amounts</w:t>
      </w:r>
      <w:r w:rsidRPr="001E3D58">
        <w:rPr>
          <w:rFonts w:ascii="Trebuchet MS" w:eastAsia="Trebuchet MS" w:hAnsi="Trebuchet MS" w:cs="Trebuchet MS"/>
          <w:sz w:val="22"/>
          <w:szCs w:val="22"/>
          <w:lang w:val="en-US"/>
        </w:rPr>
        <w:t xml:space="preserve"> included in the </w:t>
      </w:r>
      <w:r w:rsidR="001A4F7F"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and accepted for payment are deducted until the recovery of the entire advance payment is made. After complete recovery of the advance payment, the </w:t>
      </w:r>
      <w:r w:rsidRPr="001E3D58">
        <w:rPr>
          <w:rFonts w:ascii="Trebuchet MS" w:eastAsia="Trebuchet MS" w:hAnsi="Trebuchet MS" w:cs="Trebuchet MS"/>
          <w:b/>
          <w:sz w:val="22"/>
          <w:szCs w:val="22"/>
          <w:lang w:val="en-US"/>
        </w:rPr>
        <w:t>national co-financing amounts are paid directly to:</w:t>
      </w:r>
    </w:p>
    <w:p w14:paraId="6942C8DE" w14:textId="77777777" w:rsidR="000576DF" w:rsidRPr="001E3D58" w:rsidRDefault="00123C52">
      <w:pPr>
        <w:numPr>
          <w:ilvl w:val="0"/>
          <w:numId w:val="93"/>
        </w:numPr>
        <w:spacing w:before="120" w:after="120" w:line="360" w:lineRule="auto"/>
        <w:ind w:hanging="360"/>
        <w:jc w:val="both"/>
        <w:rPr>
          <w:sz w:val="22"/>
          <w:szCs w:val="22"/>
          <w:lang w:val="en-US"/>
        </w:rPr>
      </w:pPr>
      <w:r w:rsidRPr="001E3D58">
        <w:rPr>
          <w:rFonts w:ascii="Trebuchet MS" w:eastAsia="Trebuchet MS" w:hAnsi="Trebuchet MS" w:cs="Trebuchet MS"/>
          <w:b/>
          <w:sz w:val="22"/>
          <w:szCs w:val="22"/>
          <w:lang w:val="en-US"/>
        </w:rPr>
        <w:t>the Romanian beneficiaries</w:t>
      </w:r>
      <w:r w:rsidRPr="001E3D58">
        <w:rPr>
          <w:rFonts w:ascii="Trebuchet MS" w:eastAsia="Trebuchet MS" w:hAnsi="Trebuchet MS" w:cs="Trebuchet MS"/>
          <w:sz w:val="22"/>
          <w:szCs w:val="22"/>
          <w:lang w:val="en-US"/>
        </w:rPr>
        <w:t xml:space="preserve"> by the Ministry of Regional Development</w:t>
      </w:r>
      <w:r w:rsidR="005B5D65"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r w:rsidR="00584DC8" w:rsidRPr="001E3D58">
        <w:rPr>
          <w:rFonts w:ascii="Trebuchet MS" w:eastAsia="Trebuchet MS" w:hAnsi="Trebuchet MS" w:cs="Trebuchet MS"/>
          <w:sz w:val="22"/>
          <w:szCs w:val="22"/>
          <w:lang w:val="en-US"/>
        </w:rPr>
        <w:t xml:space="preserve">and </w:t>
      </w:r>
      <w:r w:rsidRPr="001E3D58">
        <w:rPr>
          <w:rFonts w:ascii="Trebuchet MS" w:eastAsia="Trebuchet MS" w:hAnsi="Trebuchet MS" w:cs="Trebuchet MS"/>
          <w:sz w:val="22"/>
          <w:szCs w:val="22"/>
          <w:lang w:val="en-US"/>
        </w:rPr>
        <w:t>Public Administration,</w:t>
      </w:r>
    </w:p>
    <w:p w14:paraId="4220E1D6" w14:textId="77777777" w:rsidR="000576DF" w:rsidRPr="001E3D58" w:rsidRDefault="00123C52">
      <w:pPr>
        <w:numPr>
          <w:ilvl w:val="0"/>
          <w:numId w:val="93"/>
        </w:numPr>
        <w:spacing w:before="120" w:after="120" w:line="360" w:lineRule="auto"/>
        <w:ind w:hanging="360"/>
        <w:jc w:val="both"/>
        <w:rPr>
          <w:b/>
          <w:sz w:val="22"/>
          <w:szCs w:val="22"/>
          <w:u w:val="single"/>
          <w:lang w:val="en-US"/>
        </w:rPr>
      </w:pPr>
      <w:r w:rsidRPr="001E3D58">
        <w:rPr>
          <w:rFonts w:ascii="Trebuchet MS" w:eastAsia="Trebuchet MS" w:hAnsi="Trebuchet MS" w:cs="Trebuchet MS"/>
          <w:b/>
          <w:sz w:val="22"/>
          <w:szCs w:val="22"/>
          <w:lang w:val="en-US"/>
        </w:rPr>
        <w:t>the Bulgarian beneficiaries</w:t>
      </w:r>
      <w:r w:rsidRPr="001E3D58">
        <w:rPr>
          <w:rFonts w:ascii="Trebuchet MS" w:eastAsia="Trebuchet MS" w:hAnsi="Trebuchet MS" w:cs="Trebuchet MS"/>
          <w:sz w:val="22"/>
          <w:szCs w:val="22"/>
          <w:lang w:val="en-US"/>
        </w:rPr>
        <w:t xml:space="preserve"> by the Ministry of Regional Development and Public Works from Republic of Bulgaria</w:t>
      </w:r>
      <w:r w:rsidR="004653B0">
        <w:rPr>
          <w:rFonts w:ascii="Trebuchet MS" w:eastAsia="Trebuchet MS" w:hAnsi="Trebuchet MS" w:cs="Trebuchet MS"/>
          <w:sz w:val="22"/>
          <w:szCs w:val="22"/>
          <w:lang w:val="en-US"/>
        </w:rPr>
        <w:t>, based on the amounts authorized by the MA and communicated to the NA</w:t>
      </w:r>
      <w:r w:rsidRPr="001E3D58">
        <w:rPr>
          <w:rFonts w:ascii="Trebuchet MS" w:eastAsia="Trebuchet MS" w:hAnsi="Trebuchet MS" w:cs="Trebuchet MS"/>
          <w:sz w:val="22"/>
          <w:szCs w:val="22"/>
          <w:lang w:val="en-US"/>
        </w:rPr>
        <w:t>.</w:t>
      </w:r>
    </w:p>
    <w:p w14:paraId="0284ABE2"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Expenditure reimbursement</w:t>
      </w:r>
    </w:p>
    <w:p w14:paraId="36C2A81C"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lastRenderedPageBreak/>
        <w:t xml:space="preserve">The </w:t>
      </w:r>
      <w:r w:rsidRPr="001E3D58">
        <w:rPr>
          <w:rFonts w:ascii="Trebuchet MS" w:eastAsia="Trebuchet MS" w:hAnsi="Trebuchet MS" w:cs="Trebuchet MS"/>
          <w:b/>
          <w:sz w:val="22"/>
          <w:szCs w:val="22"/>
          <w:lang w:val="en-US"/>
        </w:rPr>
        <w:t>Lead Beneficiary</w:t>
      </w:r>
      <w:r w:rsidRPr="001E3D58">
        <w:rPr>
          <w:rFonts w:ascii="Trebuchet MS" w:eastAsia="Trebuchet MS" w:hAnsi="Trebuchet MS" w:cs="Trebuchet MS"/>
          <w:sz w:val="22"/>
          <w:szCs w:val="22"/>
          <w:lang w:val="en-US"/>
        </w:rPr>
        <w:t xml:space="preserve"> sends the corresponding ERDF amounts to the other beneficiaries </w:t>
      </w:r>
      <w:r w:rsidR="004653B0">
        <w:rPr>
          <w:rFonts w:ascii="Trebuchet MS" w:eastAsia="Trebuchet MS" w:hAnsi="Trebuchet MS" w:cs="Trebuchet MS"/>
          <w:sz w:val="22"/>
          <w:szCs w:val="22"/>
          <w:lang w:val="en-US"/>
        </w:rPr>
        <w:t xml:space="preserve">included in the </w:t>
      </w:r>
      <w:r w:rsidR="004653B0" w:rsidRPr="001E3D58">
        <w:rPr>
          <w:rFonts w:ascii="Trebuchet MS" w:eastAsia="Trebuchet MS" w:hAnsi="Trebuchet MS" w:cs="Trebuchet MS"/>
          <w:sz w:val="22"/>
          <w:szCs w:val="22"/>
          <w:lang w:val="en-US"/>
        </w:rPr>
        <w:t xml:space="preserve">respective </w:t>
      </w:r>
      <w:r w:rsidR="004653B0">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in </w:t>
      </w:r>
      <w:r w:rsidRPr="001E3D58">
        <w:rPr>
          <w:rFonts w:ascii="Trebuchet MS" w:eastAsia="Trebuchet MS" w:hAnsi="Trebuchet MS" w:cs="Trebuchet MS"/>
          <w:b/>
          <w:sz w:val="22"/>
          <w:szCs w:val="22"/>
          <w:lang w:val="en-US"/>
        </w:rPr>
        <w:t xml:space="preserve">maximum 5 working days </w:t>
      </w:r>
      <w:r w:rsidRPr="001E3D58">
        <w:rPr>
          <w:rFonts w:ascii="Trebuchet MS" w:eastAsia="Trebuchet MS" w:hAnsi="Trebuchet MS" w:cs="Trebuchet MS"/>
          <w:sz w:val="22"/>
          <w:szCs w:val="22"/>
          <w:lang w:val="en-US"/>
        </w:rPr>
        <w:t xml:space="preserve">as of cashing in the amounts from the MA and will make no deduction, retention or further specific charge from the ERDF amounts it receives. The Lead Beneficiary will make proof to the MA of the respective transfer by attaching copies of the relevant payment order and bank statement to the next </w:t>
      </w:r>
      <w:r w:rsidR="00B245C3" w:rsidRPr="001E3D58">
        <w:rPr>
          <w:rFonts w:ascii="Trebuchet MS" w:eastAsia="Trebuchet MS" w:hAnsi="Trebuchet MS" w:cs="Trebuchet MS"/>
          <w:sz w:val="22"/>
          <w:szCs w:val="22"/>
          <w:lang w:val="en-US"/>
        </w:rPr>
        <w:t xml:space="preserve">Project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w:t>
      </w:r>
    </w:p>
    <w:p w14:paraId="64B81E0D"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NB: </w:t>
      </w:r>
    </w:p>
    <w:p w14:paraId="0665CE70"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sz w:val="22"/>
          <w:szCs w:val="22"/>
          <w:lang w:val="en-US"/>
        </w:rPr>
        <w:t>Please bear in mind that the transnational bank charges and the bank charges for opening and administering the account</w:t>
      </w:r>
      <w:r w:rsidR="00672854">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s</w:t>
      </w:r>
      <w:r w:rsidR="00672854">
        <w:rPr>
          <w:rFonts w:ascii="Trebuchet MS" w:eastAsia="Trebuchet MS" w:hAnsi="Trebuchet MS" w:cs="Trebuchet MS"/>
          <w:sz w:val="22"/>
          <w:szCs w:val="22"/>
          <w:lang w:val="en-US"/>
        </w:rPr>
        <w:t>) especially opened for</w:t>
      </w:r>
      <w:r w:rsidRPr="001E3D58">
        <w:rPr>
          <w:rFonts w:ascii="Trebuchet MS" w:eastAsia="Trebuchet MS" w:hAnsi="Trebuchet MS" w:cs="Trebuchet MS"/>
          <w:sz w:val="22"/>
          <w:szCs w:val="22"/>
          <w:lang w:val="en-US"/>
        </w:rPr>
        <w:t xml:space="preserve"> an operation are eligible costs, while the charges for national financial transactions are non-eligible costs.</w:t>
      </w:r>
    </w:p>
    <w:p w14:paraId="0AAD5FE1" w14:textId="77777777" w:rsidR="000576DF" w:rsidRPr="001E3D58" w:rsidRDefault="000576DF">
      <w:pPr>
        <w:spacing w:line="360" w:lineRule="auto"/>
        <w:rPr>
          <w:rFonts w:ascii="Trebuchet MS" w:eastAsia="Trebuchet MS" w:hAnsi="Trebuchet MS" w:cs="Trebuchet MS"/>
          <w:b/>
          <w:sz w:val="22"/>
          <w:szCs w:val="22"/>
          <w:u w:val="single"/>
          <w:lang w:val="en-US"/>
        </w:rPr>
      </w:pPr>
    </w:p>
    <w:p w14:paraId="3843EF44"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NB: </w:t>
      </w:r>
    </w:p>
    <w:p w14:paraId="213EC3D8"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 xml:space="preserve">ERDF amounts </w:t>
      </w:r>
      <w:r w:rsidRPr="001E3D58">
        <w:rPr>
          <w:rFonts w:ascii="Trebuchet MS" w:eastAsia="Trebuchet MS" w:hAnsi="Trebuchet MS" w:cs="Trebuchet MS"/>
          <w:sz w:val="22"/>
          <w:szCs w:val="22"/>
          <w:lang w:val="en-US"/>
        </w:rPr>
        <w:t xml:space="preserve">authorized in a </w:t>
      </w:r>
      <w:r w:rsidR="00B245C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is </w:t>
      </w:r>
      <w:r w:rsidRPr="001E3D58">
        <w:rPr>
          <w:rFonts w:ascii="Trebuchet MS" w:eastAsia="Trebuchet MS" w:hAnsi="Trebuchet MS" w:cs="Trebuchet MS"/>
          <w:b/>
          <w:sz w:val="22"/>
          <w:szCs w:val="22"/>
          <w:lang w:val="en-US"/>
        </w:rPr>
        <w:t>paid to the Lead Beneficiary</w:t>
      </w:r>
      <w:r w:rsidRPr="001E3D58">
        <w:rPr>
          <w:rFonts w:ascii="Trebuchet MS" w:eastAsia="Trebuchet MS" w:hAnsi="Trebuchet MS" w:cs="Trebuchet MS"/>
          <w:sz w:val="22"/>
          <w:szCs w:val="22"/>
          <w:lang w:val="en-US"/>
        </w:rPr>
        <w:t>, who has the obligation, as per the subsidy contract, to send the corresponding ERDF amounts to the other beneficiaries.</w:t>
      </w:r>
    </w:p>
    <w:p w14:paraId="7FEBFB86"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co-financing amounts</w:t>
      </w:r>
      <w:r w:rsidRPr="001E3D58">
        <w:rPr>
          <w:rFonts w:ascii="Trebuchet MS" w:eastAsia="Trebuchet MS" w:hAnsi="Trebuchet MS" w:cs="Trebuchet MS"/>
          <w:sz w:val="22"/>
          <w:szCs w:val="22"/>
          <w:lang w:val="en-US"/>
        </w:rPr>
        <w:t xml:space="preserve"> authorized for payment are directly </w:t>
      </w:r>
      <w:r w:rsidRPr="001E3D58">
        <w:rPr>
          <w:rFonts w:ascii="Trebuchet MS" w:eastAsia="Trebuchet MS" w:hAnsi="Trebuchet MS" w:cs="Trebuchet MS"/>
          <w:b/>
          <w:sz w:val="22"/>
          <w:szCs w:val="22"/>
          <w:lang w:val="en-US"/>
        </w:rPr>
        <w:t>paid to the project beneficiaries</w:t>
      </w:r>
      <w:r w:rsidRPr="001E3D58">
        <w:rPr>
          <w:rFonts w:ascii="Trebuchet MS" w:eastAsia="Trebuchet MS" w:hAnsi="Trebuchet MS" w:cs="Trebuchet MS"/>
          <w:sz w:val="22"/>
          <w:szCs w:val="22"/>
          <w:lang w:val="en-US"/>
        </w:rPr>
        <w:t>, after the recovery of the entire amount granted as advance</w:t>
      </w:r>
      <w:r w:rsidRPr="001E3D58">
        <w:rPr>
          <w:rFonts w:ascii="Trebuchet MS" w:eastAsia="Trebuchet MS" w:hAnsi="Trebuchet MS" w:cs="Trebuchet MS"/>
          <w:b/>
          <w:sz w:val="22"/>
          <w:szCs w:val="22"/>
          <w:lang w:val="en-US"/>
        </w:rPr>
        <w:t>.</w:t>
      </w:r>
    </w:p>
    <w:p w14:paraId="1B1D3D84"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Payment of the final </w:t>
      </w:r>
      <w:r w:rsidR="00672854">
        <w:rPr>
          <w:rFonts w:ascii="Trebuchet MS" w:eastAsia="Trebuchet MS" w:hAnsi="Trebuchet MS" w:cs="Trebuchet MS"/>
          <w:b/>
          <w:sz w:val="22"/>
          <w:szCs w:val="22"/>
          <w:u w:val="single"/>
          <w:lang w:val="en-US"/>
        </w:rPr>
        <w:t>financial project reports</w:t>
      </w:r>
    </w:p>
    <w:p w14:paraId="4BCDB1EA" w14:textId="77777777" w:rsidR="00672854" w:rsidRDefault="0067285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the payment of the final project report please see Chapter </w:t>
      </w:r>
      <w:r w:rsidR="003458DB">
        <w:rPr>
          <w:rFonts w:ascii="Trebuchet MS" w:eastAsia="Trebuchet MS" w:hAnsi="Trebuchet MS" w:cs="Trebuchet MS"/>
          <w:sz w:val="22"/>
          <w:szCs w:val="22"/>
          <w:lang w:val="en-US"/>
        </w:rPr>
        <w:t>20</w:t>
      </w:r>
      <w:r>
        <w:rPr>
          <w:rFonts w:ascii="Trebuchet MS" w:eastAsia="Trebuchet MS" w:hAnsi="Trebuchet MS" w:cs="Trebuchet MS"/>
          <w:sz w:val="22"/>
          <w:szCs w:val="22"/>
          <w:lang w:val="en-US"/>
        </w:rPr>
        <w:t>.</w:t>
      </w:r>
    </w:p>
    <w:p w14:paraId="2D2F4A5B" w14:textId="77777777" w:rsidR="000576DF" w:rsidRPr="001E3D58" w:rsidRDefault="000576DF">
      <w:pPr>
        <w:spacing w:before="240" w:line="360" w:lineRule="auto"/>
        <w:jc w:val="both"/>
        <w:rPr>
          <w:rFonts w:ascii="Trebuchet MS" w:eastAsia="Trebuchet MS" w:hAnsi="Trebuchet MS" w:cs="Trebuchet MS"/>
          <w:b/>
          <w:sz w:val="22"/>
          <w:szCs w:val="22"/>
          <w:u w:val="single"/>
          <w:lang w:val="en-US"/>
        </w:rPr>
      </w:pPr>
    </w:p>
    <w:p w14:paraId="0A445190" w14:textId="77777777" w:rsidR="009D564A" w:rsidRDefault="009D564A">
      <w:pPr>
        <w:rPr>
          <w:rFonts w:ascii="Trebuchet MS" w:eastAsia="Trebuchet MS" w:hAnsi="Trebuchet MS" w:cs="Trebuchet MS"/>
          <w:b/>
          <w:sz w:val="28"/>
          <w:szCs w:val="28"/>
          <w:lang w:val="en-US"/>
        </w:rPr>
      </w:pPr>
      <w:bookmarkStart w:id="27" w:name="_1ci93xb" w:colFirst="0" w:colLast="0"/>
      <w:bookmarkEnd w:id="27"/>
      <w:r>
        <w:rPr>
          <w:rFonts w:ascii="Trebuchet MS" w:eastAsia="Trebuchet MS" w:hAnsi="Trebuchet MS" w:cs="Trebuchet MS"/>
          <w:sz w:val="28"/>
          <w:szCs w:val="28"/>
          <w:lang w:val="en-US"/>
        </w:rPr>
        <w:br w:type="page"/>
      </w:r>
    </w:p>
    <w:p w14:paraId="79F9C63E"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1</w:t>
      </w:r>
      <w:r w:rsidR="00B022DA">
        <w:rPr>
          <w:rFonts w:ascii="Trebuchet MS" w:eastAsia="Trebuchet MS" w:hAnsi="Trebuchet MS" w:cs="Trebuchet MS"/>
          <w:sz w:val="28"/>
          <w:szCs w:val="28"/>
          <w:lang w:val="en-US"/>
        </w:rPr>
        <w:t>6</w:t>
      </w:r>
      <w:r w:rsidRPr="001E3D58">
        <w:rPr>
          <w:rFonts w:ascii="Trebuchet MS" w:eastAsia="Trebuchet MS" w:hAnsi="Trebuchet MS" w:cs="Trebuchet MS"/>
          <w:sz w:val="28"/>
          <w:szCs w:val="28"/>
          <w:lang w:val="en-US"/>
        </w:rPr>
        <w:t>. Notifications/contract addenda</w:t>
      </w:r>
    </w:p>
    <w:p w14:paraId="7E373CEB"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 </w:t>
      </w:r>
      <w:r w:rsidRPr="001E3D58">
        <w:rPr>
          <w:rFonts w:ascii="Trebuchet MS" w:eastAsia="Trebuchet MS" w:hAnsi="Trebuchet MS" w:cs="Trebuchet MS"/>
          <w:b/>
          <w:i/>
          <w:sz w:val="22"/>
          <w:szCs w:val="22"/>
          <w:u w:val="single"/>
          <w:lang w:val="en-US"/>
        </w:rPr>
        <w:t>Modifications of the contract at the initiative of the LB/partners</w:t>
      </w:r>
    </w:p>
    <w:p w14:paraId="2829021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the implementation of a project changes may appear which require the modification of the project. Nevertheless, considering that the initial Application Form has been evaluated and selected by the Monitoring Committee it is strongly advised that partners limit the number of changes of a project. </w:t>
      </w:r>
    </w:p>
    <w:p w14:paraId="484172BC" w14:textId="7702CC89" w:rsidR="00672381"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chapter </w:t>
      </w:r>
      <w:r w:rsidR="003C22E7">
        <w:rPr>
          <w:rFonts w:ascii="Trebuchet MS" w:eastAsia="Trebuchet MS" w:hAnsi="Trebuchet MS" w:cs="Trebuchet MS"/>
          <w:sz w:val="22"/>
          <w:szCs w:val="22"/>
          <w:lang w:val="en-US"/>
        </w:rPr>
        <w:t xml:space="preserve">will </w:t>
      </w:r>
      <w:r w:rsidRPr="001E3D58">
        <w:rPr>
          <w:rFonts w:ascii="Trebuchet MS" w:eastAsia="Trebuchet MS" w:hAnsi="Trebuchet MS" w:cs="Trebuchet MS"/>
          <w:sz w:val="22"/>
          <w:szCs w:val="22"/>
          <w:lang w:val="en-US"/>
        </w:rPr>
        <w:t>describe the necessary steps the LB/partners need to follow</w:t>
      </w:r>
      <w:r w:rsidR="003C22E7">
        <w:rPr>
          <w:rFonts w:ascii="Trebuchet MS" w:eastAsia="Trebuchet MS" w:hAnsi="Trebuchet MS" w:cs="Trebuchet MS"/>
          <w:sz w:val="22"/>
          <w:szCs w:val="22"/>
          <w:lang w:val="en-US"/>
        </w:rPr>
        <w:t xml:space="preserve"> and </w:t>
      </w:r>
      <w:r w:rsidR="003C22E7" w:rsidRPr="001E3D58">
        <w:rPr>
          <w:rFonts w:ascii="Trebuchet MS" w:eastAsia="Trebuchet MS" w:hAnsi="Trebuchet MS" w:cs="Trebuchet MS"/>
          <w:sz w:val="22"/>
          <w:szCs w:val="22"/>
          <w:lang w:val="en-US"/>
        </w:rPr>
        <w:t>shall give examples of the types of changes that may occur dur</w:t>
      </w:r>
      <w:r w:rsidR="003C22E7">
        <w:rPr>
          <w:rFonts w:ascii="Trebuchet MS" w:eastAsia="Trebuchet MS" w:hAnsi="Trebuchet MS" w:cs="Trebuchet MS"/>
          <w:sz w:val="22"/>
          <w:szCs w:val="22"/>
          <w:lang w:val="en-US"/>
        </w:rPr>
        <w:t>ing the lifetime of a project</w:t>
      </w:r>
      <w:r w:rsidRPr="001E3D58">
        <w:rPr>
          <w:rFonts w:ascii="Trebuchet MS" w:eastAsia="Trebuchet MS" w:hAnsi="Trebuchet MS" w:cs="Trebuchet MS"/>
          <w:sz w:val="22"/>
          <w:szCs w:val="22"/>
          <w:lang w:val="en-US"/>
        </w:rPr>
        <w:t xml:space="preserve">. </w:t>
      </w:r>
    </w:p>
    <w:p w14:paraId="11DB7C5A" w14:textId="77777777" w:rsidR="006A72CC" w:rsidRPr="008361FA" w:rsidRDefault="006A72CC">
      <w:pPr>
        <w:spacing w:before="120" w:line="360" w:lineRule="auto"/>
        <w:jc w:val="both"/>
        <w:rPr>
          <w:rFonts w:ascii="Trebuchet MS" w:eastAsia="Trebuchet MS" w:hAnsi="Trebuchet MS" w:cs="Trebuchet MS"/>
          <w:b/>
          <w:sz w:val="22"/>
          <w:szCs w:val="22"/>
          <w:lang w:val="en-US"/>
        </w:rPr>
      </w:pPr>
      <w:r w:rsidRPr="008361FA">
        <w:rPr>
          <w:rFonts w:ascii="Trebuchet MS" w:eastAsia="Trebuchet MS" w:hAnsi="Trebuchet MS" w:cs="Trebuchet MS"/>
          <w:b/>
          <w:sz w:val="22"/>
          <w:szCs w:val="22"/>
          <w:lang w:val="en-US"/>
        </w:rPr>
        <w:t xml:space="preserve">Steps to be followed. </w:t>
      </w:r>
    </w:p>
    <w:p w14:paraId="6CDBDB88" w14:textId="59547A6B" w:rsidR="0077091A" w:rsidRPr="008361FA" w:rsidRDefault="00814AF1" w:rsidP="0077091A">
      <w:pPr>
        <w:widowControl/>
        <w:spacing w:after="160" w:line="259" w:lineRule="auto"/>
        <w:jc w:val="both"/>
        <w:rPr>
          <w:rFonts w:ascii="Trebuchet MS" w:eastAsia="Calibri" w:hAnsi="Trebuchet MS"/>
          <w:color w:val="auto"/>
          <w:sz w:val="22"/>
          <w:szCs w:val="22"/>
          <w:lang w:val="en-US" w:eastAsia="en-US"/>
        </w:rPr>
      </w:pPr>
      <w:r>
        <w:rPr>
          <w:rFonts w:ascii="Trebuchet MS" w:eastAsia="Trebuchet MS" w:hAnsi="Trebuchet MS" w:cs="Trebuchet MS"/>
          <w:sz w:val="22"/>
          <w:szCs w:val="22"/>
          <w:lang w:val="en-US"/>
        </w:rPr>
        <w:t xml:space="preserve">Step 1. </w:t>
      </w:r>
      <w:r w:rsidR="0077091A" w:rsidRPr="008361FA">
        <w:rPr>
          <w:rFonts w:ascii="Trebuchet MS" w:eastAsia="Calibri" w:hAnsi="Trebuchet MS"/>
          <w:color w:val="auto"/>
          <w:sz w:val="22"/>
          <w:szCs w:val="22"/>
          <w:lang w:val="en-US" w:eastAsia="en-US"/>
        </w:rPr>
        <w:t>The LB will initiate the modification request in the eMS system, as foresee</w:t>
      </w:r>
      <w:r w:rsidR="00540F13">
        <w:rPr>
          <w:rFonts w:ascii="Trebuchet MS" w:eastAsia="Calibri" w:hAnsi="Trebuchet MS"/>
          <w:color w:val="auto"/>
          <w:sz w:val="22"/>
          <w:szCs w:val="22"/>
          <w:lang w:val="en-US" w:eastAsia="en-US"/>
        </w:rPr>
        <w:t>n</w:t>
      </w:r>
      <w:r w:rsidR="0077091A" w:rsidRPr="008361FA">
        <w:rPr>
          <w:rFonts w:ascii="Trebuchet MS" w:eastAsia="Calibri" w:hAnsi="Trebuchet MS"/>
          <w:color w:val="auto"/>
          <w:sz w:val="22"/>
          <w:szCs w:val="22"/>
          <w:lang w:val="en-US" w:eastAsia="en-US"/>
        </w:rPr>
        <w:t xml:space="preserve"> within the eMS guidance </w:t>
      </w:r>
      <w:r w:rsidR="00B9093F">
        <w:rPr>
          <w:rFonts w:ascii="Trebuchet MS" w:eastAsia="Calibri" w:hAnsi="Trebuchet MS"/>
          <w:color w:val="auto"/>
          <w:sz w:val="22"/>
          <w:szCs w:val="22"/>
          <w:lang w:val="en-US" w:eastAsia="en-US"/>
        </w:rPr>
        <w:t>(</w:t>
      </w:r>
      <w:r w:rsidR="0077091A" w:rsidRPr="008361FA">
        <w:rPr>
          <w:rFonts w:ascii="Trebuchet MS" w:eastAsia="Calibri" w:hAnsi="Trebuchet MS"/>
          <w:color w:val="auto"/>
          <w:sz w:val="22"/>
          <w:szCs w:val="22"/>
          <w:lang w:val="en-US" w:eastAsia="en-US"/>
        </w:rPr>
        <w:t>submitting an e-mail in the eMS system to the designated JS officers</w:t>
      </w:r>
      <w:r w:rsidR="00B9093F">
        <w:rPr>
          <w:rFonts w:ascii="Trebuchet MS" w:eastAsia="Calibri" w:hAnsi="Trebuchet MS"/>
          <w:color w:val="auto"/>
          <w:sz w:val="22"/>
          <w:szCs w:val="22"/>
          <w:lang w:val="en-US" w:eastAsia="en-US"/>
        </w:rPr>
        <w:t>)</w:t>
      </w:r>
      <w:r w:rsidR="006A72CC">
        <w:rPr>
          <w:rFonts w:ascii="Trebuchet MS" w:eastAsia="Calibri" w:hAnsi="Trebuchet MS"/>
          <w:color w:val="auto"/>
          <w:sz w:val="22"/>
          <w:szCs w:val="22"/>
          <w:lang w:val="en-US" w:eastAsia="en-US"/>
        </w:rPr>
        <w:t xml:space="preserve"> by</w:t>
      </w:r>
      <w:r w:rsidR="0077091A" w:rsidRPr="008361FA">
        <w:rPr>
          <w:rFonts w:ascii="Trebuchet MS" w:eastAsia="Calibri" w:hAnsi="Trebuchet MS"/>
          <w:color w:val="auto"/>
          <w:sz w:val="22"/>
          <w:szCs w:val="22"/>
          <w:lang w:val="en-US" w:eastAsia="en-US"/>
        </w:rPr>
        <w:t xml:space="preserve"> filling in, as detailed as possible</w:t>
      </w:r>
      <w:r w:rsidR="006A72CC">
        <w:rPr>
          <w:rFonts w:ascii="Trebuchet MS" w:eastAsia="Calibri" w:hAnsi="Trebuchet MS"/>
          <w:color w:val="auto"/>
          <w:sz w:val="22"/>
          <w:szCs w:val="22"/>
          <w:lang w:val="en-US" w:eastAsia="en-US"/>
        </w:rPr>
        <w:t>,</w:t>
      </w:r>
      <w:r w:rsidR="0077091A" w:rsidRPr="008361FA">
        <w:rPr>
          <w:rFonts w:ascii="Trebuchet MS" w:eastAsia="Calibri" w:hAnsi="Trebuchet MS"/>
          <w:color w:val="auto"/>
          <w:sz w:val="22"/>
          <w:szCs w:val="22"/>
          <w:lang w:val="en-US" w:eastAsia="en-US"/>
        </w:rPr>
        <w:t xml:space="preserve"> the section “m</w:t>
      </w:r>
      <w:r w:rsidR="007D4BF8" w:rsidRPr="008361FA">
        <w:rPr>
          <w:rFonts w:ascii="Trebuchet MS" w:eastAsia="Calibri" w:hAnsi="Trebuchet MS"/>
          <w:color w:val="auto"/>
          <w:sz w:val="22"/>
          <w:szCs w:val="22"/>
          <w:lang w:val="en-US" w:eastAsia="en-US"/>
        </w:rPr>
        <w:t>e</w:t>
      </w:r>
      <w:r w:rsidR="0077091A" w:rsidRPr="008361FA">
        <w:rPr>
          <w:rFonts w:ascii="Trebuchet MS" w:eastAsia="Calibri" w:hAnsi="Trebuchet MS"/>
          <w:color w:val="auto"/>
          <w:sz w:val="22"/>
          <w:szCs w:val="22"/>
          <w:lang w:val="en-US" w:eastAsia="en-US"/>
        </w:rPr>
        <w:t>ssage text” describing the modification request</w:t>
      </w:r>
      <w:r w:rsidR="00B9093F">
        <w:rPr>
          <w:rFonts w:ascii="Trebuchet MS" w:eastAsia="Calibri" w:hAnsi="Trebuchet MS"/>
          <w:color w:val="auto"/>
          <w:sz w:val="22"/>
          <w:szCs w:val="22"/>
          <w:lang w:val="en-US" w:eastAsia="en-US"/>
        </w:rPr>
        <w:t>.</w:t>
      </w:r>
    </w:p>
    <w:p w14:paraId="4981D556" w14:textId="18E933AA" w:rsidR="0077091A" w:rsidRPr="008361FA" w:rsidRDefault="00B9093F" w:rsidP="0077091A">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Further on, </w:t>
      </w:r>
      <w:r w:rsidR="0077091A" w:rsidRPr="008361FA">
        <w:rPr>
          <w:rFonts w:ascii="Trebuchet MS" w:eastAsia="Calibri" w:hAnsi="Trebuchet MS"/>
          <w:color w:val="auto"/>
          <w:sz w:val="22"/>
          <w:szCs w:val="22"/>
          <w:lang w:val="en-US" w:eastAsia="en-US"/>
        </w:rPr>
        <w:t xml:space="preserve">JS </w:t>
      </w:r>
      <w:r w:rsidR="006A72CC">
        <w:rPr>
          <w:rFonts w:ascii="Trebuchet MS" w:eastAsia="Calibri" w:hAnsi="Trebuchet MS"/>
          <w:color w:val="auto"/>
          <w:sz w:val="22"/>
          <w:szCs w:val="22"/>
          <w:lang w:val="en-US" w:eastAsia="en-US"/>
        </w:rPr>
        <w:t>may</w:t>
      </w:r>
      <w:r w:rsidR="0077091A" w:rsidRPr="008361FA">
        <w:rPr>
          <w:rFonts w:ascii="Trebuchet MS" w:eastAsia="Calibri" w:hAnsi="Trebuchet MS"/>
          <w:color w:val="auto"/>
          <w:sz w:val="22"/>
          <w:szCs w:val="22"/>
          <w:lang w:val="en-US" w:eastAsia="en-US"/>
        </w:rPr>
        <w:t>:</w:t>
      </w:r>
    </w:p>
    <w:p w14:paraId="14E2117F" w14:textId="6AC9834D" w:rsidR="0077091A" w:rsidRPr="008361FA" w:rsidRDefault="0077091A" w:rsidP="0077091A">
      <w:pPr>
        <w:widowControl/>
        <w:numPr>
          <w:ilvl w:val="0"/>
          <w:numId w:val="134"/>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accept the request to open the respective sections of the application form </w:t>
      </w:r>
      <w:r w:rsidR="004F34BB">
        <w:rPr>
          <w:rFonts w:ascii="Trebuchet MS" w:eastAsia="Calibri" w:hAnsi="Trebuchet MS"/>
          <w:color w:val="auto"/>
          <w:sz w:val="22"/>
          <w:szCs w:val="22"/>
          <w:lang w:val="en-US" w:eastAsia="en-US"/>
        </w:rPr>
        <w:t>which</w:t>
      </w:r>
      <w:r w:rsidRPr="008361FA">
        <w:rPr>
          <w:rFonts w:ascii="Trebuchet MS" w:eastAsia="Calibri" w:hAnsi="Trebuchet MS"/>
          <w:color w:val="auto"/>
          <w:sz w:val="22"/>
          <w:szCs w:val="22"/>
          <w:lang w:val="en-US" w:eastAsia="en-US"/>
        </w:rPr>
        <w:t xml:space="preserve"> need to be modified</w:t>
      </w:r>
    </w:p>
    <w:p w14:paraId="3FC5F307" w14:textId="4FBF1051" w:rsidR="0077091A" w:rsidRDefault="0077091A" w:rsidP="00FF15F0">
      <w:pPr>
        <w:widowControl/>
        <w:numPr>
          <w:ilvl w:val="0"/>
          <w:numId w:val="134"/>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refuse the </w:t>
      </w:r>
      <w:r w:rsidR="00FF15F0" w:rsidRPr="00FF15F0">
        <w:rPr>
          <w:rFonts w:ascii="Trebuchet MS" w:eastAsia="Calibri" w:hAnsi="Trebuchet MS"/>
          <w:color w:val="auto"/>
          <w:sz w:val="22"/>
          <w:szCs w:val="22"/>
          <w:lang w:val="en-US" w:eastAsia="en-US"/>
        </w:rPr>
        <w:t xml:space="preserve">request to open the respective sections of the application form </w:t>
      </w:r>
      <w:r w:rsidR="004F34BB">
        <w:rPr>
          <w:rFonts w:ascii="Trebuchet MS" w:eastAsia="Calibri" w:hAnsi="Trebuchet MS"/>
          <w:color w:val="auto"/>
          <w:sz w:val="22"/>
          <w:szCs w:val="22"/>
          <w:lang w:val="en-US" w:eastAsia="en-US"/>
        </w:rPr>
        <w:t>which need</w:t>
      </w:r>
      <w:r w:rsidR="00FF15F0" w:rsidRPr="00FF15F0">
        <w:rPr>
          <w:rFonts w:ascii="Trebuchet MS" w:eastAsia="Calibri" w:hAnsi="Trebuchet MS"/>
          <w:color w:val="auto"/>
          <w:sz w:val="22"/>
          <w:szCs w:val="22"/>
          <w:lang w:val="en-US" w:eastAsia="en-US"/>
        </w:rPr>
        <w:t xml:space="preserve"> to be modified</w:t>
      </w:r>
      <w:r w:rsidR="00FF15F0" w:rsidRPr="00FE6A4B">
        <w:rPr>
          <w:rFonts w:ascii="Trebuchet MS" w:eastAsia="Calibri" w:hAnsi="Trebuchet MS"/>
          <w:color w:val="auto"/>
          <w:sz w:val="22"/>
          <w:szCs w:val="22"/>
          <w:lang w:val="en-US" w:eastAsia="en-US"/>
        </w:rPr>
        <w:t xml:space="preserve"> </w:t>
      </w:r>
      <w:r w:rsidRPr="008361FA">
        <w:rPr>
          <w:rFonts w:ascii="Trebuchet MS" w:eastAsia="Calibri" w:hAnsi="Trebuchet MS"/>
          <w:color w:val="auto"/>
          <w:sz w:val="22"/>
          <w:szCs w:val="22"/>
          <w:lang w:val="en-US" w:eastAsia="en-US"/>
        </w:rPr>
        <w:t xml:space="preserve">, if the case, </w:t>
      </w:r>
    </w:p>
    <w:p w14:paraId="75DCB55B" w14:textId="77777777" w:rsidR="00814AF1" w:rsidRDefault="00814AF1" w:rsidP="008361FA">
      <w:pPr>
        <w:widowControl/>
        <w:spacing w:after="160" w:line="259" w:lineRule="auto"/>
        <w:ind w:left="720"/>
        <w:contextualSpacing/>
        <w:jc w:val="both"/>
        <w:rPr>
          <w:rFonts w:ascii="Trebuchet MS" w:eastAsia="Calibri" w:hAnsi="Trebuchet MS"/>
          <w:color w:val="auto"/>
          <w:sz w:val="22"/>
          <w:szCs w:val="22"/>
          <w:lang w:val="en-US" w:eastAsia="en-US"/>
        </w:rPr>
      </w:pPr>
    </w:p>
    <w:p w14:paraId="2F2664A3" w14:textId="6EEF8F5D" w:rsidR="00814AF1" w:rsidRPr="00FF15F0" w:rsidRDefault="00814AF1" w:rsidP="008361FA">
      <w:pPr>
        <w:widowControl/>
        <w:spacing w:after="160" w:line="259" w:lineRule="auto"/>
        <w:contextualSpacing/>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Step 2. </w:t>
      </w:r>
    </w:p>
    <w:p w14:paraId="28092EBC" w14:textId="77777777" w:rsidR="00B9093F" w:rsidRPr="008361FA" w:rsidRDefault="00B9093F" w:rsidP="008361FA">
      <w:pPr>
        <w:widowControl/>
        <w:spacing w:after="160" w:line="259" w:lineRule="auto"/>
        <w:ind w:left="720"/>
        <w:contextualSpacing/>
        <w:jc w:val="both"/>
        <w:rPr>
          <w:rFonts w:ascii="Trebuchet MS" w:eastAsia="Calibri" w:hAnsi="Trebuchet MS"/>
          <w:color w:val="auto"/>
          <w:sz w:val="22"/>
          <w:szCs w:val="22"/>
          <w:lang w:val="en-US" w:eastAsia="en-US"/>
        </w:rPr>
      </w:pPr>
    </w:p>
    <w:p w14:paraId="035297F3" w14:textId="4419808C" w:rsidR="0077091A" w:rsidRPr="008361FA" w:rsidRDefault="004F34BB" w:rsidP="0077091A">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After the </w:t>
      </w:r>
      <w:r w:rsidR="00B9093F">
        <w:rPr>
          <w:rFonts w:ascii="Trebuchet MS" w:eastAsia="Calibri" w:hAnsi="Trebuchet MS"/>
          <w:color w:val="auto"/>
          <w:sz w:val="22"/>
          <w:szCs w:val="22"/>
          <w:lang w:val="en-US" w:eastAsia="en-US"/>
        </w:rPr>
        <w:t>the first step is</w:t>
      </w:r>
      <w:r w:rsidR="0077091A" w:rsidRPr="008361FA">
        <w:rPr>
          <w:rFonts w:ascii="Trebuchet MS" w:eastAsia="Calibri" w:hAnsi="Trebuchet MS"/>
          <w:color w:val="auto"/>
          <w:sz w:val="22"/>
          <w:szCs w:val="22"/>
          <w:lang w:val="en-US" w:eastAsia="en-US"/>
        </w:rPr>
        <w:t xml:space="preserve"> </w:t>
      </w:r>
      <w:r>
        <w:rPr>
          <w:rFonts w:ascii="Trebuchet MS" w:eastAsia="Calibri" w:hAnsi="Trebuchet MS"/>
          <w:color w:val="auto"/>
          <w:sz w:val="22"/>
          <w:szCs w:val="22"/>
          <w:lang w:val="en-US" w:eastAsia="en-US"/>
        </w:rPr>
        <w:t>completed, the</w:t>
      </w:r>
      <w:r w:rsidR="0077091A" w:rsidRPr="008361FA">
        <w:rPr>
          <w:rFonts w:ascii="Trebuchet MS" w:eastAsia="Calibri" w:hAnsi="Trebuchet MS"/>
          <w:color w:val="auto"/>
          <w:sz w:val="22"/>
          <w:szCs w:val="22"/>
          <w:lang w:val="en-US" w:eastAsia="en-US"/>
        </w:rPr>
        <w:t xml:space="preserve"> LB:</w:t>
      </w:r>
    </w:p>
    <w:p w14:paraId="129BFADB" w14:textId="21655FCA" w:rsidR="0077091A" w:rsidRPr="008361FA" w:rsidRDefault="0077091A" w:rsidP="0077091A">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makes the respective modification</w:t>
      </w:r>
      <w:r w:rsidR="00B9093F">
        <w:rPr>
          <w:rFonts w:ascii="Trebuchet MS" w:eastAsia="Calibri" w:hAnsi="Trebuchet MS"/>
          <w:color w:val="auto"/>
          <w:sz w:val="22"/>
          <w:szCs w:val="22"/>
          <w:lang w:val="en-US" w:eastAsia="en-US"/>
        </w:rPr>
        <w:t xml:space="preserve"> in the application form</w:t>
      </w:r>
      <w:r w:rsidRPr="008361FA">
        <w:rPr>
          <w:rFonts w:ascii="Trebuchet MS" w:eastAsia="Calibri" w:hAnsi="Trebuchet MS"/>
          <w:color w:val="auto"/>
          <w:sz w:val="22"/>
          <w:szCs w:val="22"/>
          <w:lang w:val="en-US" w:eastAsia="en-US"/>
        </w:rPr>
        <w:t xml:space="preserve">, </w:t>
      </w:r>
    </w:p>
    <w:p w14:paraId="04F3522C" w14:textId="77777777" w:rsidR="0077091A" w:rsidRPr="008361FA" w:rsidRDefault="0077091A" w:rsidP="0077091A">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attaches the following documents:</w:t>
      </w:r>
    </w:p>
    <w:p w14:paraId="05A4055B" w14:textId="42FB191B" w:rsidR="0077091A" w:rsidRDefault="00C01A18" w:rsidP="008361FA">
      <w:pPr>
        <w:widowControl/>
        <w:spacing w:after="160" w:line="259" w:lineRule="auto"/>
        <w:ind w:firstLine="720"/>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a.1 </w:t>
      </w:r>
      <w:r w:rsidR="0077091A" w:rsidRPr="008361FA">
        <w:rPr>
          <w:rFonts w:ascii="Trebuchet MS" w:eastAsia="Calibri" w:hAnsi="Trebuchet MS"/>
          <w:color w:val="auto"/>
          <w:sz w:val="22"/>
          <w:szCs w:val="22"/>
          <w:lang w:val="en-US" w:eastAsia="en-US"/>
        </w:rPr>
        <w:t xml:space="preserve">drafts of the addenda, </w:t>
      </w:r>
      <w:r w:rsidR="004F34BB">
        <w:rPr>
          <w:rFonts w:ascii="Trebuchet MS" w:eastAsia="Calibri" w:hAnsi="Trebuchet MS"/>
          <w:color w:val="auto"/>
          <w:sz w:val="22"/>
          <w:szCs w:val="22"/>
          <w:lang w:val="en-US" w:eastAsia="en-US"/>
        </w:rPr>
        <w:t xml:space="preserve">namely to the </w:t>
      </w:r>
      <w:r w:rsidR="0077091A" w:rsidRPr="008361FA">
        <w:rPr>
          <w:rFonts w:ascii="Trebuchet MS" w:eastAsia="Calibri" w:hAnsi="Trebuchet MS"/>
          <w:color w:val="auto"/>
          <w:sz w:val="22"/>
          <w:szCs w:val="22"/>
          <w:lang w:val="en-US" w:eastAsia="en-US"/>
        </w:rPr>
        <w:t>subsidy and cofinancing contract</w:t>
      </w:r>
      <w:r w:rsidR="004F34BB">
        <w:rPr>
          <w:rFonts w:ascii="Trebuchet MS" w:eastAsia="Calibri" w:hAnsi="Trebuchet MS"/>
          <w:color w:val="auto"/>
          <w:sz w:val="22"/>
          <w:szCs w:val="22"/>
          <w:lang w:val="en-US" w:eastAsia="en-US"/>
        </w:rPr>
        <w:t>s</w:t>
      </w:r>
      <w:r w:rsidR="0077091A" w:rsidRPr="008361FA">
        <w:rPr>
          <w:rFonts w:ascii="Trebuchet MS" w:eastAsia="Calibri" w:hAnsi="Trebuchet MS"/>
          <w:color w:val="auto"/>
          <w:sz w:val="22"/>
          <w:szCs w:val="22"/>
          <w:lang w:val="en-US" w:eastAsia="en-US"/>
        </w:rPr>
        <w:t xml:space="preserve">; </w:t>
      </w:r>
    </w:p>
    <w:p w14:paraId="4EB17D05" w14:textId="6AFA4428" w:rsidR="00C01A18" w:rsidRPr="008361FA" w:rsidRDefault="00C01A18" w:rsidP="008361FA">
      <w:pPr>
        <w:widowControl/>
        <w:spacing w:after="160" w:line="259" w:lineRule="auto"/>
        <w:ind w:firstLine="720"/>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a.2 Notification no …. , signed and stamped (in cases required by law) by the legal representative of LB</w:t>
      </w:r>
    </w:p>
    <w:p w14:paraId="006E1D59" w14:textId="122780E0" w:rsidR="0077091A" w:rsidRDefault="00B9093F" w:rsidP="00C01A18">
      <w:pPr>
        <w:widowControl/>
        <w:numPr>
          <w:ilvl w:val="1"/>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j</w:t>
      </w:r>
      <w:r w:rsidR="007D4BF8" w:rsidRPr="007D4BF8">
        <w:rPr>
          <w:rFonts w:ascii="Trebuchet MS" w:eastAsia="Calibri" w:hAnsi="Trebuchet MS"/>
          <w:color w:val="auto"/>
          <w:sz w:val="22"/>
          <w:szCs w:val="22"/>
          <w:lang w:val="en-US" w:eastAsia="en-US"/>
        </w:rPr>
        <w:t>ustification</w:t>
      </w:r>
      <w:r w:rsidR="0077091A" w:rsidRPr="008361FA">
        <w:rPr>
          <w:rFonts w:ascii="Trebuchet MS" w:eastAsia="Calibri" w:hAnsi="Trebuchet MS"/>
          <w:color w:val="auto"/>
          <w:sz w:val="22"/>
          <w:szCs w:val="22"/>
          <w:lang w:val="en-US" w:eastAsia="en-US"/>
        </w:rPr>
        <w:t xml:space="preserve"> note, signed and stamped</w:t>
      </w:r>
      <w:r w:rsidR="00FE382B">
        <w:rPr>
          <w:rFonts w:ascii="Trebuchet MS" w:eastAsia="Calibri" w:hAnsi="Trebuchet MS"/>
          <w:color w:val="auto"/>
          <w:sz w:val="22"/>
          <w:szCs w:val="22"/>
          <w:lang w:val="en-US" w:eastAsia="en-US"/>
        </w:rPr>
        <w:t xml:space="preserve"> (in cases required by law)</w:t>
      </w:r>
      <w:r w:rsidR="0077091A" w:rsidRPr="008361FA">
        <w:rPr>
          <w:rFonts w:ascii="Trebuchet MS" w:eastAsia="Calibri" w:hAnsi="Trebuchet MS"/>
          <w:color w:val="auto"/>
          <w:sz w:val="22"/>
          <w:szCs w:val="22"/>
          <w:lang w:val="en-US" w:eastAsia="en-US"/>
        </w:rPr>
        <w:t xml:space="preserve"> by the legal representative of the LB;</w:t>
      </w:r>
    </w:p>
    <w:p w14:paraId="56118682" w14:textId="232BEB14" w:rsidR="0077091A" w:rsidRPr="008361FA" w:rsidRDefault="0077091A" w:rsidP="002C530B">
      <w:pPr>
        <w:widowControl/>
        <w:numPr>
          <w:ilvl w:val="1"/>
          <w:numId w:val="136"/>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revised annexes of the financing contracts</w:t>
      </w:r>
      <w:r w:rsidR="00FE382B">
        <w:rPr>
          <w:rFonts w:ascii="Trebuchet MS" w:eastAsia="Calibri" w:hAnsi="Trebuchet MS"/>
          <w:color w:val="auto"/>
          <w:sz w:val="22"/>
          <w:szCs w:val="22"/>
          <w:lang w:val="en-US" w:eastAsia="en-US"/>
        </w:rPr>
        <w:t>, if the case</w:t>
      </w:r>
      <w:r w:rsidRPr="00FE382B">
        <w:rPr>
          <w:rFonts w:ascii="Trebuchet MS" w:eastAsia="Calibri" w:hAnsi="Trebuchet MS"/>
          <w:color w:val="auto"/>
          <w:sz w:val="22"/>
          <w:szCs w:val="22"/>
          <w:lang w:val="en-US" w:eastAsia="en-US"/>
        </w:rPr>
        <w:t xml:space="preserve"> (</w:t>
      </w:r>
      <w:r w:rsidR="002C530B">
        <w:rPr>
          <w:rFonts w:ascii="Trebuchet MS" w:eastAsia="Calibri" w:hAnsi="Trebuchet MS"/>
          <w:color w:val="auto"/>
          <w:sz w:val="22"/>
          <w:szCs w:val="22"/>
          <w:lang w:val="en-US" w:eastAsia="en-US"/>
        </w:rPr>
        <w:t xml:space="preserve">other annexes except </w:t>
      </w:r>
      <w:r w:rsidR="00E30273">
        <w:rPr>
          <w:rFonts w:ascii="Trebuchet MS" w:eastAsia="Calibri" w:hAnsi="Trebuchet MS"/>
          <w:color w:val="auto"/>
          <w:sz w:val="22"/>
          <w:szCs w:val="22"/>
          <w:lang w:val="en-US" w:eastAsia="en-US"/>
        </w:rPr>
        <w:t xml:space="preserve">Application form and </w:t>
      </w:r>
      <w:r w:rsidR="002C530B">
        <w:rPr>
          <w:rFonts w:ascii="Trebuchet MS" w:eastAsia="Calibri" w:hAnsi="Trebuchet MS"/>
          <w:color w:val="auto"/>
          <w:sz w:val="22"/>
          <w:szCs w:val="22"/>
          <w:lang w:val="en-US" w:eastAsia="en-US"/>
        </w:rPr>
        <w:t>Budget</w:t>
      </w:r>
      <w:r w:rsidRPr="008361FA">
        <w:rPr>
          <w:rFonts w:ascii="Trebuchet MS" w:eastAsia="Calibri" w:hAnsi="Trebuchet MS"/>
          <w:color w:val="auto"/>
          <w:sz w:val="22"/>
          <w:szCs w:val="22"/>
          <w:lang w:val="en-US" w:eastAsia="en-US"/>
        </w:rPr>
        <w:t>).</w:t>
      </w:r>
    </w:p>
    <w:p w14:paraId="79621DC6" w14:textId="77777777" w:rsidR="0077091A" w:rsidRDefault="0077091A" w:rsidP="0077091A">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checks, saves and submits to JS, in accordance with the eMS Guidance.</w:t>
      </w:r>
    </w:p>
    <w:p w14:paraId="441D36B5" w14:textId="77777777" w:rsidR="007831C1" w:rsidRPr="008361FA" w:rsidRDefault="007831C1" w:rsidP="008361FA">
      <w:pPr>
        <w:widowControl/>
        <w:spacing w:after="160" w:line="259" w:lineRule="auto"/>
        <w:ind w:left="720"/>
        <w:contextualSpacing/>
        <w:jc w:val="both"/>
        <w:rPr>
          <w:rFonts w:ascii="Trebuchet MS" w:eastAsia="Calibri" w:hAnsi="Trebuchet MS"/>
          <w:color w:val="auto"/>
          <w:sz w:val="22"/>
          <w:szCs w:val="22"/>
          <w:lang w:val="en-US" w:eastAsia="en-US"/>
        </w:rPr>
      </w:pPr>
    </w:p>
    <w:p w14:paraId="2FC8884F" w14:textId="66E62E70" w:rsidR="0077091A" w:rsidRPr="008361FA" w:rsidRDefault="00E30273" w:rsidP="0077091A">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Further on, </w:t>
      </w:r>
      <w:r w:rsidR="0077091A" w:rsidRPr="008361FA">
        <w:rPr>
          <w:rFonts w:ascii="Trebuchet MS" w:eastAsia="Calibri" w:hAnsi="Trebuchet MS"/>
          <w:color w:val="auto"/>
          <w:sz w:val="22"/>
          <w:szCs w:val="22"/>
          <w:lang w:val="en-US" w:eastAsia="en-US"/>
        </w:rPr>
        <w:t>JS verifies the modifications</w:t>
      </w:r>
      <w:r w:rsidR="006152E9">
        <w:rPr>
          <w:rFonts w:ascii="Trebuchet MS" w:eastAsia="Calibri" w:hAnsi="Trebuchet MS"/>
          <w:color w:val="auto"/>
          <w:sz w:val="22"/>
          <w:szCs w:val="22"/>
          <w:lang w:val="en-US" w:eastAsia="en-US"/>
        </w:rPr>
        <w:t xml:space="preserve">. </w:t>
      </w:r>
      <w:r w:rsidR="006152E9">
        <w:rPr>
          <w:rFonts w:ascii="Trebuchet MS" w:eastAsia="Trebuchet MS" w:hAnsi="Trebuchet MS" w:cs="Trebuchet MS"/>
          <w:sz w:val="22"/>
          <w:szCs w:val="22"/>
          <w:lang w:val="en-US"/>
        </w:rPr>
        <w:t>The JS will analyze the proposal in 20 working days. They may request additional information/document/clarifications (the deadline for analysys is suspended in case information/documents/clarifications are requested). The JS</w:t>
      </w:r>
      <w:r w:rsidR="007831C1">
        <w:rPr>
          <w:rFonts w:ascii="Trebuchet MS" w:eastAsia="Calibri" w:hAnsi="Trebuchet MS"/>
          <w:color w:val="auto"/>
          <w:sz w:val="22"/>
          <w:szCs w:val="22"/>
          <w:lang w:val="en-US" w:eastAsia="en-US"/>
        </w:rPr>
        <w:t xml:space="preserve"> may</w:t>
      </w:r>
      <w:r w:rsidR="0077091A" w:rsidRPr="008361FA">
        <w:rPr>
          <w:rFonts w:ascii="Trebuchet MS" w:eastAsia="Calibri" w:hAnsi="Trebuchet MS"/>
          <w:color w:val="auto"/>
          <w:sz w:val="22"/>
          <w:szCs w:val="22"/>
          <w:lang w:val="en-US" w:eastAsia="en-US"/>
        </w:rPr>
        <w:t>:</w:t>
      </w:r>
    </w:p>
    <w:p w14:paraId="3B220E46" w14:textId="2790662A" w:rsidR="0077091A" w:rsidRPr="008361FA" w:rsidRDefault="0077091A" w:rsidP="0077091A">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refuse the modification, if the case, </w:t>
      </w:r>
    </w:p>
    <w:p w14:paraId="248A6986" w14:textId="0D4E01F9" w:rsidR="0077091A" w:rsidRPr="008361FA" w:rsidRDefault="0077091A" w:rsidP="0077091A">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lastRenderedPageBreak/>
        <w:t xml:space="preserve">hand back the request in case the modification needs revision if the case, </w:t>
      </w:r>
    </w:p>
    <w:p w14:paraId="6CFF0834" w14:textId="04AE7325" w:rsidR="0077091A" w:rsidRPr="008361FA" w:rsidRDefault="0077091A" w:rsidP="0077091A">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notif</w:t>
      </w:r>
      <w:r w:rsidR="007831C1">
        <w:rPr>
          <w:rFonts w:ascii="Trebuchet MS" w:eastAsia="Calibri" w:hAnsi="Trebuchet MS"/>
          <w:color w:val="auto"/>
          <w:sz w:val="22"/>
          <w:szCs w:val="22"/>
          <w:lang w:val="en-US" w:eastAsia="en-US"/>
        </w:rPr>
        <w:t>y</w:t>
      </w:r>
      <w:r w:rsidRPr="008361FA">
        <w:rPr>
          <w:rFonts w:ascii="Trebuchet MS" w:eastAsia="Calibri" w:hAnsi="Trebuchet MS"/>
          <w:color w:val="auto"/>
          <w:sz w:val="22"/>
          <w:szCs w:val="22"/>
          <w:lang w:val="en-US" w:eastAsia="en-US"/>
        </w:rPr>
        <w:t xml:space="preserve"> the LB that the request:</w:t>
      </w:r>
    </w:p>
    <w:p w14:paraId="0EEA9A85" w14:textId="63BCF98A" w:rsidR="0077091A" w:rsidRPr="008361FA" w:rsidRDefault="006C5249" w:rsidP="0077091A">
      <w:pPr>
        <w:widowControl/>
        <w:numPr>
          <w:ilvl w:val="1"/>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has been verified by JS</w:t>
      </w:r>
      <w:r w:rsidR="0077091A" w:rsidRPr="008361FA">
        <w:rPr>
          <w:rFonts w:ascii="Trebuchet MS" w:eastAsia="Calibri" w:hAnsi="Trebuchet MS"/>
          <w:color w:val="auto"/>
          <w:sz w:val="22"/>
          <w:szCs w:val="22"/>
          <w:lang w:val="en-US" w:eastAsia="en-US"/>
        </w:rPr>
        <w:t xml:space="preserve"> and request LB to submit the addendum </w:t>
      </w:r>
      <w:r>
        <w:rPr>
          <w:rFonts w:ascii="Trebuchet MS" w:eastAsia="Calibri" w:hAnsi="Trebuchet MS"/>
          <w:color w:val="auto"/>
          <w:sz w:val="22"/>
          <w:szCs w:val="22"/>
          <w:lang w:val="en-US" w:eastAsia="en-US"/>
        </w:rPr>
        <w:t xml:space="preserve">to MA </w:t>
      </w:r>
      <w:r w:rsidR="0077091A" w:rsidRPr="008361FA">
        <w:rPr>
          <w:rFonts w:ascii="Trebuchet MS" w:eastAsia="Calibri" w:hAnsi="Trebuchet MS"/>
          <w:color w:val="auto"/>
          <w:sz w:val="22"/>
          <w:szCs w:val="22"/>
          <w:lang w:val="en-US" w:eastAsia="en-US"/>
        </w:rPr>
        <w:t xml:space="preserve">in </w:t>
      </w:r>
      <w:r w:rsidR="002248B7">
        <w:rPr>
          <w:rFonts w:ascii="Trebuchet MS" w:eastAsia="Calibri" w:hAnsi="Trebuchet MS"/>
          <w:color w:val="auto"/>
          <w:sz w:val="22"/>
          <w:szCs w:val="22"/>
          <w:lang w:val="en-US" w:eastAsia="en-US"/>
        </w:rPr>
        <w:t xml:space="preserve">two </w:t>
      </w:r>
      <w:r w:rsidR="0077091A" w:rsidRPr="008361FA">
        <w:rPr>
          <w:rFonts w:ascii="Trebuchet MS" w:eastAsia="Calibri" w:hAnsi="Trebuchet MS"/>
          <w:color w:val="auto"/>
          <w:sz w:val="22"/>
          <w:szCs w:val="22"/>
          <w:lang w:val="en-US" w:eastAsia="en-US"/>
        </w:rPr>
        <w:t>original</w:t>
      </w:r>
      <w:r w:rsidR="002248B7">
        <w:rPr>
          <w:rFonts w:ascii="Trebuchet MS" w:eastAsia="Calibri" w:hAnsi="Trebuchet MS"/>
          <w:color w:val="auto"/>
          <w:sz w:val="22"/>
          <w:szCs w:val="22"/>
          <w:lang w:val="en-US" w:eastAsia="en-US"/>
        </w:rPr>
        <w:t>s</w:t>
      </w:r>
      <w:r w:rsidR="0077091A" w:rsidRPr="008361FA">
        <w:rPr>
          <w:rFonts w:ascii="Trebuchet MS" w:eastAsia="Calibri" w:hAnsi="Trebuchet MS"/>
          <w:color w:val="auto"/>
          <w:sz w:val="22"/>
          <w:szCs w:val="22"/>
          <w:lang w:val="en-US" w:eastAsia="en-US"/>
        </w:rPr>
        <w:t>), paper format, signed and stamped (</w:t>
      </w:r>
      <w:r w:rsidR="00460187">
        <w:rPr>
          <w:rFonts w:ascii="Trebuchet MS" w:eastAsia="Calibri" w:hAnsi="Trebuchet MS"/>
          <w:color w:val="auto"/>
          <w:sz w:val="22"/>
          <w:szCs w:val="22"/>
          <w:lang w:val="en-US" w:eastAsia="en-US"/>
        </w:rPr>
        <w:t>if required by law</w:t>
      </w:r>
      <w:r w:rsidR="0077091A" w:rsidRPr="008361FA">
        <w:rPr>
          <w:rFonts w:ascii="Trebuchet MS" w:eastAsia="Calibri" w:hAnsi="Trebuchet MS"/>
          <w:color w:val="auto"/>
          <w:sz w:val="22"/>
          <w:szCs w:val="22"/>
          <w:lang w:val="en-US" w:eastAsia="en-US"/>
        </w:rPr>
        <w:t>);</w:t>
      </w:r>
    </w:p>
    <w:p w14:paraId="59369BE2" w14:textId="0C7EB889" w:rsidR="0077091A" w:rsidRPr="008361FA" w:rsidRDefault="006C5249" w:rsidP="0077091A">
      <w:pPr>
        <w:widowControl/>
        <w:numPr>
          <w:ilvl w:val="1"/>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has been verified by JS</w:t>
      </w:r>
      <w:r w:rsidRPr="00C214C1">
        <w:rPr>
          <w:rFonts w:ascii="Trebuchet MS" w:eastAsia="Calibri" w:hAnsi="Trebuchet MS"/>
          <w:color w:val="auto"/>
          <w:sz w:val="22"/>
          <w:szCs w:val="22"/>
          <w:lang w:val="en-US" w:eastAsia="en-US"/>
        </w:rPr>
        <w:t xml:space="preserve"> </w:t>
      </w:r>
      <w:r w:rsidR="0077091A" w:rsidRPr="008361FA">
        <w:rPr>
          <w:rFonts w:ascii="Trebuchet MS" w:eastAsia="Calibri" w:hAnsi="Trebuchet MS"/>
          <w:color w:val="auto"/>
          <w:sz w:val="22"/>
          <w:szCs w:val="22"/>
          <w:lang w:val="en-US" w:eastAsia="en-US"/>
        </w:rPr>
        <w:t>and the modification requested meets the contractual conditions of modifying the subsidy contract by notification, according with art. 13, paragraph 4 from the subsidy contract (in case of notifications).</w:t>
      </w:r>
    </w:p>
    <w:p w14:paraId="1F071674" w14:textId="77777777" w:rsidR="00FF15F0" w:rsidRDefault="00FF15F0" w:rsidP="0077091A">
      <w:pPr>
        <w:widowControl/>
        <w:spacing w:after="160" w:line="259" w:lineRule="auto"/>
        <w:jc w:val="both"/>
        <w:rPr>
          <w:rFonts w:ascii="Trebuchet MS" w:eastAsia="Calibri" w:hAnsi="Trebuchet MS"/>
          <w:color w:val="auto"/>
          <w:sz w:val="22"/>
          <w:szCs w:val="22"/>
          <w:lang w:val="en-US" w:eastAsia="en-US"/>
        </w:rPr>
      </w:pPr>
    </w:p>
    <w:p w14:paraId="70378C76" w14:textId="0A890654" w:rsidR="0077091A" w:rsidRPr="008361FA" w:rsidRDefault="0077091A" w:rsidP="0077091A">
      <w:pPr>
        <w:widowControl/>
        <w:spacing w:after="160" w:line="259" w:lineRule="auto"/>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In case of addendum, LB submits the requested documents by post / courier </w:t>
      </w:r>
      <w:r w:rsidR="003D0FB4">
        <w:rPr>
          <w:rFonts w:ascii="Trebuchet MS" w:eastAsia="Calibri" w:hAnsi="Trebuchet MS"/>
          <w:color w:val="auto"/>
          <w:sz w:val="22"/>
          <w:szCs w:val="22"/>
          <w:lang w:val="en-US" w:eastAsia="en-US"/>
        </w:rPr>
        <w:t xml:space="preserve">/ </w:t>
      </w:r>
      <w:r w:rsidRPr="008361FA">
        <w:rPr>
          <w:rFonts w:ascii="Trebuchet MS" w:eastAsia="Calibri" w:hAnsi="Trebuchet MS"/>
          <w:color w:val="auto"/>
          <w:sz w:val="22"/>
          <w:szCs w:val="22"/>
          <w:lang w:val="en-US" w:eastAsia="en-US"/>
        </w:rPr>
        <w:t>directly to MA (correspondence address within the subsidy contract). MA may request clarifications / modification of the already submitted documents to LB, if the case.</w:t>
      </w:r>
      <w:r w:rsidR="00460187">
        <w:rPr>
          <w:rFonts w:ascii="Trebuchet MS" w:eastAsia="Calibri" w:hAnsi="Trebuchet MS"/>
          <w:color w:val="auto"/>
          <w:sz w:val="22"/>
          <w:szCs w:val="22"/>
          <w:lang w:val="en-US" w:eastAsia="en-US"/>
        </w:rPr>
        <w:t xml:space="preserve"> </w:t>
      </w:r>
      <w:r w:rsidRPr="008361FA">
        <w:rPr>
          <w:rFonts w:ascii="Trebuchet MS" w:eastAsia="Calibri" w:hAnsi="Trebuchet MS"/>
          <w:color w:val="auto"/>
          <w:sz w:val="22"/>
          <w:szCs w:val="22"/>
          <w:lang w:val="en-US" w:eastAsia="en-US"/>
        </w:rPr>
        <w:t>After</w:t>
      </w:r>
      <w:r w:rsidR="00EA216B" w:rsidRPr="008361FA">
        <w:rPr>
          <w:rFonts w:ascii="Trebuchet MS" w:eastAsia="Calibri" w:hAnsi="Trebuchet MS"/>
          <w:color w:val="auto"/>
          <w:sz w:val="22"/>
          <w:szCs w:val="22"/>
          <w:lang w:val="en-US" w:eastAsia="en-US"/>
        </w:rPr>
        <w:t xml:space="preserve"> the</w:t>
      </w:r>
      <w:r w:rsidRPr="008361FA">
        <w:rPr>
          <w:rFonts w:ascii="Trebuchet MS" w:eastAsia="Calibri" w:hAnsi="Trebuchet MS"/>
          <w:color w:val="auto"/>
          <w:sz w:val="22"/>
          <w:szCs w:val="22"/>
          <w:lang w:val="en-US" w:eastAsia="en-US"/>
        </w:rPr>
        <w:t xml:space="preserve"> MA</w:t>
      </w:r>
      <w:r w:rsidR="003D0FB4">
        <w:rPr>
          <w:rFonts w:ascii="Trebuchet MS" w:eastAsia="Calibri" w:hAnsi="Trebuchet MS"/>
          <w:color w:val="auto"/>
          <w:sz w:val="22"/>
          <w:szCs w:val="22"/>
          <w:lang w:val="en-US" w:eastAsia="en-US"/>
        </w:rPr>
        <w:t xml:space="preserve"> (</w:t>
      </w:r>
      <w:r w:rsidR="002248B7">
        <w:rPr>
          <w:rFonts w:ascii="Trebuchet MS" w:eastAsia="Calibri" w:hAnsi="Trebuchet MS"/>
          <w:color w:val="auto"/>
          <w:sz w:val="22"/>
          <w:szCs w:val="22"/>
          <w:lang w:val="en-US" w:eastAsia="en-US"/>
        </w:rPr>
        <w:t>M</w:t>
      </w:r>
      <w:r w:rsidR="003D0FB4">
        <w:rPr>
          <w:rFonts w:ascii="Trebuchet MS" w:eastAsia="Calibri" w:hAnsi="Trebuchet MS"/>
          <w:color w:val="auto"/>
          <w:sz w:val="22"/>
          <w:szCs w:val="22"/>
          <w:lang w:val="en-US" w:eastAsia="en-US"/>
        </w:rPr>
        <w:t>RDPA)</w:t>
      </w:r>
      <w:r w:rsidRPr="008361FA">
        <w:rPr>
          <w:rFonts w:ascii="Trebuchet MS" w:eastAsia="Calibri" w:hAnsi="Trebuchet MS"/>
          <w:color w:val="auto"/>
          <w:sz w:val="22"/>
          <w:szCs w:val="22"/>
          <w:lang w:val="en-US" w:eastAsia="en-US"/>
        </w:rPr>
        <w:t xml:space="preserve"> representative signs the addendum and the documents are received by JS, the latter will submit the addendum (including annexes) to the beneficiaries by post / courier.</w:t>
      </w:r>
    </w:p>
    <w:p w14:paraId="1E148048" w14:textId="1EFC88C6" w:rsidR="0077091A" w:rsidRDefault="0077091A" w:rsidP="0077091A">
      <w:pPr>
        <w:widowControl/>
        <w:spacing w:after="160" w:line="259" w:lineRule="auto"/>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After receiving the addendum, </w:t>
      </w:r>
      <w:r w:rsidR="00272CD3">
        <w:rPr>
          <w:rFonts w:ascii="Trebuchet MS" w:eastAsia="Calibri" w:hAnsi="Trebuchet MS"/>
          <w:color w:val="auto"/>
          <w:sz w:val="22"/>
          <w:szCs w:val="22"/>
          <w:lang w:val="en-US" w:eastAsia="en-US"/>
        </w:rPr>
        <w:t>LB</w:t>
      </w:r>
      <w:r w:rsidRPr="008361FA">
        <w:rPr>
          <w:rFonts w:ascii="Trebuchet MS" w:eastAsia="Calibri" w:hAnsi="Trebuchet MS"/>
          <w:color w:val="auto"/>
          <w:sz w:val="22"/>
          <w:szCs w:val="22"/>
          <w:lang w:val="en-US" w:eastAsia="en-US"/>
        </w:rPr>
        <w:t xml:space="preserve"> must upload the signed addendum and its annexes in the eMS section</w:t>
      </w:r>
      <w:r w:rsidR="00EA216B" w:rsidRPr="008361FA">
        <w:rPr>
          <w:rFonts w:ascii="Trebuchet MS" w:eastAsia="Calibri" w:hAnsi="Trebuchet MS"/>
          <w:color w:val="auto"/>
          <w:sz w:val="22"/>
          <w:szCs w:val="22"/>
          <w:lang w:val="en-US" w:eastAsia="en-US"/>
        </w:rPr>
        <w:t xml:space="preserve"> </w:t>
      </w:r>
      <w:r w:rsidRPr="008361FA">
        <w:rPr>
          <w:rFonts w:ascii="Trebuchet MS" w:eastAsia="Calibri" w:hAnsi="Trebuchet MS"/>
          <w:color w:val="auto"/>
          <w:sz w:val="22"/>
          <w:szCs w:val="22"/>
          <w:lang w:val="en-US" w:eastAsia="en-US"/>
        </w:rPr>
        <w:t>“attachments”</w:t>
      </w:r>
      <w:r w:rsidR="00814AF1">
        <w:rPr>
          <w:rFonts w:ascii="Trebuchet MS" w:eastAsia="Calibri" w:hAnsi="Trebuchet MS"/>
          <w:color w:val="auto"/>
          <w:sz w:val="22"/>
          <w:szCs w:val="22"/>
          <w:lang w:val="en-US" w:eastAsia="en-US"/>
        </w:rPr>
        <w:t xml:space="preserve"> in maximum 3 working days</w:t>
      </w:r>
      <w:r w:rsidRPr="008361FA">
        <w:rPr>
          <w:rFonts w:ascii="Trebuchet MS" w:eastAsia="Calibri" w:hAnsi="Trebuchet MS"/>
          <w:color w:val="auto"/>
          <w:sz w:val="22"/>
          <w:szCs w:val="22"/>
          <w:lang w:val="en-US" w:eastAsia="en-US"/>
        </w:rPr>
        <w:t>.</w:t>
      </w:r>
    </w:p>
    <w:p w14:paraId="04694FA6" w14:textId="77777777" w:rsidR="00174F8A" w:rsidRDefault="00174F8A">
      <w:pPr>
        <w:spacing w:before="120" w:line="360" w:lineRule="auto"/>
        <w:jc w:val="both"/>
        <w:rPr>
          <w:rFonts w:ascii="Trebuchet MS" w:eastAsia="Trebuchet MS" w:hAnsi="Trebuchet MS" w:cs="Trebuchet MS"/>
          <w:sz w:val="22"/>
          <w:szCs w:val="22"/>
          <w:lang w:val="en-US"/>
        </w:rPr>
      </w:pPr>
    </w:p>
    <w:p w14:paraId="57214176" w14:textId="1FB909F0"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request for modification has to be based on the latest approved application form and needs to be updated for the respective parts related to the change. All requests for modification shall be analyzed by the JS, and clarifications may be requested and /or on site verifications can be done, if the case. The LB, together with its partners have the obligation of responding to the clarifications in due time. </w:t>
      </w:r>
    </w:p>
    <w:p w14:paraId="4C5DD4DB" w14:textId="022313EC" w:rsidR="009D564A" w:rsidRPr="00E55C55" w:rsidRDefault="0091074B">
      <w:pPr>
        <w:spacing w:before="120" w:line="360" w:lineRule="auto"/>
        <w:jc w:val="both"/>
        <w:rPr>
          <w:rFonts w:ascii="Trebuchet MS" w:eastAsia="Trebuchet MS" w:hAnsi="Trebuchet MS" w:cs="Trebuchet MS"/>
          <w:b/>
          <w:sz w:val="22"/>
          <w:szCs w:val="22"/>
          <w:lang w:val="en-US"/>
        </w:rPr>
      </w:pPr>
      <w:r w:rsidRPr="008361FA">
        <w:rPr>
          <w:rFonts w:ascii="Trebuchet MS" w:eastAsia="Trebuchet MS" w:hAnsi="Trebuchet MS" w:cs="Trebuchet MS"/>
          <w:b/>
          <w:color w:val="auto"/>
          <w:sz w:val="22"/>
          <w:szCs w:val="22"/>
          <w:shd w:val="clear" w:color="auto" w:fill="FFC000"/>
          <w:lang w:val="en-US"/>
        </w:rPr>
        <w:t xml:space="preserve">Please note that </w:t>
      </w:r>
      <w:r w:rsidR="0022479F" w:rsidRPr="008361FA">
        <w:rPr>
          <w:rFonts w:ascii="Trebuchet MS" w:eastAsia="Trebuchet MS" w:hAnsi="Trebuchet MS" w:cs="Trebuchet MS"/>
          <w:b/>
          <w:color w:val="auto"/>
          <w:sz w:val="22"/>
          <w:szCs w:val="22"/>
          <w:shd w:val="clear" w:color="auto" w:fill="FFC000"/>
          <w:lang w:val="en-US"/>
        </w:rPr>
        <w:t xml:space="preserve">in case a </w:t>
      </w:r>
      <w:r w:rsidR="00643ECE" w:rsidRPr="008361FA">
        <w:rPr>
          <w:rFonts w:ascii="Trebuchet MS" w:eastAsia="Trebuchet MS" w:hAnsi="Trebuchet MS" w:cs="Trebuchet MS"/>
          <w:b/>
          <w:color w:val="auto"/>
          <w:sz w:val="22"/>
          <w:szCs w:val="22"/>
          <w:shd w:val="clear" w:color="auto" w:fill="FFC000"/>
          <w:lang w:val="en-US"/>
        </w:rPr>
        <w:t>partner report</w:t>
      </w:r>
      <w:r w:rsidR="0022479F" w:rsidRPr="008361FA">
        <w:rPr>
          <w:rFonts w:ascii="Trebuchet MS" w:eastAsia="Trebuchet MS" w:hAnsi="Trebuchet MS" w:cs="Trebuchet MS"/>
          <w:b/>
          <w:color w:val="auto"/>
          <w:sz w:val="22"/>
          <w:szCs w:val="22"/>
          <w:shd w:val="clear" w:color="auto" w:fill="FFC000"/>
          <w:lang w:val="en-US"/>
        </w:rPr>
        <w:t xml:space="preserve"> is submitted </w:t>
      </w:r>
      <w:r w:rsidR="00643ECE" w:rsidRPr="008361FA">
        <w:rPr>
          <w:rFonts w:ascii="Trebuchet MS" w:eastAsia="Trebuchet MS" w:hAnsi="Trebuchet MS" w:cs="Trebuchet MS"/>
          <w:b/>
          <w:color w:val="auto"/>
          <w:sz w:val="22"/>
          <w:szCs w:val="22"/>
          <w:shd w:val="clear" w:color="auto" w:fill="FFC000"/>
          <w:lang w:val="en-US"/>
        </w:rPr>
        <w:t xml:space="preserve">to FLC </w:t>
      </w:r>
      <w:r w:rsidR="0022479F" w:rsidRPr="008361FA">
        <w:rPr>
          <w:rFonts w:ascii="Trebuchet MS" w:eastAsia="Trebuchet MS" w:hAnsi="Trebuchet MS" w:cs="Trebuchet MS"/>
          <w:b/>
          <w:color w:val="auto"/>
          <w:sz w:val="22"/>
          <w:szCs w:val="22"/>
          <w:shd w:val="clear" w:color="auto" w:fill="FFC000"/>
          <w:lang w:val="en-US"/>
        </w:rPr>
        <w:t xml:space="preserve">while a modification request is pending, the first level controllers will analyze </w:t>
      </w:r>
      <w:r w:rsidR="00D15EB0" w:rsidRPr="008361FA">
        <w:rPr>
          <w:rFonts w:ascii="Trebuchet MS" w:eastAsia="Trebuchet MS" w:hAnsi="Trebuchet MS" w:cs="Trebuchet MS"/>
          <w:b/>
          <w:color w:val="auto"/>
          <w:sz w:val="22"/>
          <w:szCs w:val="22"/>
          <w:shd w:val="clear" w:color="auto" w:fill="FFC000"/>
          <w:lang w:val="en-US"/>
        </w:rPr>
        <w:t>if the modification request is linked to the expenditures submitted for control. If so,</w:t>
      </w:r>
      <w:r w:rsidR="00EA216B" w:rsidRPr="008361FA">
        <w:rPr>
          <w:rFonts w:ascii="Trebuchet MS" w:eastAsia="Trebuchet MS" w:hAnsi="Trebuchet MS" w:cs="Trebuchet MS"/>
          <w:b/>
          <w:color w:val="auto"/>
          <w:sz w:val="22"/>
          <w:szCs w:val="22"/>
          <w:shd w:val="clear" w:color="auto" w:fill="FFC000"/>
          <w:lang w:val="en-US"/>
        </w:rPr>
        <w:t xml:space="preserve"> the</w:t>
      </w:r>
      <w:r w:rsidR="00D15EB0" w:rsidRPr="008361FA">
        <w:rPr>
          <w:rFonts w:ascii="Trebuchet MS" w:eastAsia="Trebuchet MS" w:hAnsi="Trebuchet MS" w:cs="Trebuchet MS"/>
          <w:b/>
          <w:color w:val="auto"/>
          <w:sz w:val="22"/>
          <w:szCs w:val="22"/>
          <w:shd w:val="clear" w:color="auto" w:fill="FFC000"/>
          <w:lang w:val="en-US"/>
        </w:rPr>
        <w:t xml:space="preserve"> </w:t>
      </w:r>
      <w:r w:rsidR="00643ECE" w:rsidRPr="008361FA">
        <w:rPr>
          <w:rFonts w:ascii="Trebuchet MS" w:eastAsia="Trebuchet MS" w:hAnsi="Trebuchet MS" w:cs="Trebuchet MS"/>
          <w:b/>
          <w:color w:val="auto"/>
          <w:sz w:val="22"/>
          <w:szCs w:val="22"/>
          <w:shd w:val="clear" w:color="auto" w:fill="FFC000"/>
          <w:lang w:val="en-US"/>
        </w:rPr>
        <w:t xml:space="preserve">partner report </w:t>
      </w:r>
      <w:r w:rsidR="00D15EB0" w:rsidRPr="008361FA">
        <w:rPr>
          <w:rFonts w:ascii="Trebuchet MS" w:eastAsia="Trebuchet MS" w:hAnsi="Trebuchet MS" w:cs="Trebuchet MS"/>
          <w:b/>
          <w:color w:val="auto"/>
          <w:sz w:val="22"/>
          <w:szCs w:val="22"/>
          <w:shd w:val="clear" w:color="auto" w:fill="FFC000"/>
          <w:lang w:val="en-US"/>
        </w:rPr>
        <w:t xml:space="preserve">will be </w:t>
      </w:r>
      <w:r w:rsidR="00643ECE" w:rsidRPr="008361FA">
        <w:rPr>
          <w:rFonts w:ascii="Trebuchet MS" w:eastAsia="Trebuchet MS" w:hAnsi="Trebuchet MS" w:cs="Trebuchet MS"/>
          <w:b/>
          <w:color w:val="auto"/>
          <w:sz w:val="22"/>
          <w:szCs w:val="22"/>
          <w:shd w:val="clear" w:color="auto" w:fill="FFC000"/>
          <w:lang w:val="en-US"/>
        </w:rPr>
        <w:t>reverted</w:t>
      </w:r>
      <w:r w:rsidR="00D15EB0" w:rsidRPr="008361FA">
        <w:rPr>
          <w:rFonts w:ascii="Trebuchet MS" w:eastAsia="Trebuchet MS" w:hAnsi="Trebuchet MS" w:cs="Trebuchet MS"/>
          <w:b/>
          <w:color w:val="auto"/>
          <w:sz w:val="22"/>
          <w:szCs w:val="22"/>
          <w:shd w:val="clear" w:color="auto" w:fill="FFC000"/>
          <w:lang w:val="en-US"/>
        </w:rPr>
        <w:t xml:space="preserve"> to the beneficiary</w:t>
      </w:r>
      <w:r w:rsidR="00643ECE" w:rsidRPr="008361FA">
        <w:rPr>
          <w:rFonts w:ascii="Trebuchet MS" w:eastAsia="Trebuchet MS" w:hAnsi="Trebuchet MS" w:cs="Trebuchet MS"/>
          <w:b/>
          <w:color w:val="auto"/>
          <w:sz w:val="22"/>
          <w:szCs w:val="22"/>
          <w:shd w:val="clear" w:color="auto" w:fill="FFC000"/>
          <w:lang w:val="en-US"/>
        </w:rPr>
        <w:t>, in order</w:t>
      </w:r>
      <w:r w:rsidR="005C7CDC" w:rsidRPr="008361FA">
        <w:rPr>
          <w:rFonts w:ascii="Trebuchet MS" w:eastAsia="Trebuchet MS" w:hAnsi="Trebuchet MS" w:cs="Trebuchet MS"/>
          <w:b/>
          <w:color w:val="auto"/>
          <w:sz w:val="22"/>
          <w:szCs w:val="22"/>
          <w:shd w:val="clear" w:color="auto" w:fill="FFC000"/>
          <w:lang w:val="en-US"/>
        </w:rPr>
        <w:t xml:space="preserve"> to exclude</w:t>
      </w:r>
      <w:r w:rsidR="00643ECE" w:rsidRPr="008361FA">
        <w:rPr>
          <w:rFonts w:ascii="Trebuchet MS" w:eastAsia="Trebuchet MS" w:hAnsi="Trebuchet MS" w:cs="Trebuchet MS"/>
          <w:b/>
          <w:color w:val="auto"/>
          <w:sz w:val="22"/>
          <w:szCs w:val="22"/>
          <w:shd w:val="clear" w:color="auto" w:fill="FFC000"/>
          <w:lang w:val="en-US"/>
        </w:rPr>
        <w:t xml:space="preserve"> the expenditures affected by the modifications</w:t>
      </w:r>
      <w:r w:rsidR="005C7CDC" w:rsidRPr="008361FA">
        <w:rPr>
          <w:rFonts w:ascii="Trebuchet MS" w:eastAsia="Trebuchet MS" w:hAnsi="Trebuchet MS" w:cs="Trebuchet MS"/>
          <w:b/>
          <w:color w:val="auto"/>
          <w:sz w:val="22"/>
          <w:szCs w:val="22"/>
          <w:shd w:val="clear" w:color="auto" w:fill="FFC000"/>
          <w:lang w:val="en-US"/>
        </w:rPr>
        <w:t xml:space="preserve"> from the report and reintroduce</w:t>
      </w:r>
      <w:r w:rsidR="00643ECE" w:rsidRPr="008361FA">
        <w:rPr>
          <w:rFonts w:ascii="Trebuchet MS" w:eastAsia="Trebuchet MS" w:hAnsi="Trebuchet MS" w:cs="Trebuchet MS"/>
          <w:b/>
          <w:color w:val="auto"/>
          <w:sz w:val="22"/>
          <w:szCs w:val="22"/>
          <w:shd w:val="clear" w:color="auto" w:fill="FFC000"/>
          <w:lang w:val="en-US"/>
        </w:rPr>
        <w:t xml:space="preserve"> them</w:t>
      </w:r>
      <w:r w:rsidR="005C7CDC" w:rsidRPr="008361FA">
        <w:rPr>
          <w:rFonts w:ascii="Trebuchet MS" w:eastAsia="Trebuchet MS" w:hAnsi="Trebuchet MS" w:cs="Trebuchet MS"/>
          <w:b/>
          <w:color w:val="auto"/>
          <w:sz w:val="22"/>
          <w:szCs w:val="22"/>
          <w:shd w:val="clear" w:color="auto" w:fill="FFC000"/>
          <w:lang w:val="en-US"/>
        </w:rPr>
        <w:t xml:space="preserve"> after the modification request is approved, in </w:t>
      </w:r>
      <w:r w:rsidR="00643ECE" w:rsidRPr="008361FA">
        <w:rPr>
          <w:rFonts w:ascii="Trebuchet MS" w:eastAsia="Trebuchet MS" w:hAnsi="Trebuchet MS" w:cs="Trebuchet MS"/>
          <w:b/>
          <w:color w:val="auto"/>
          <w:sz w:val="22"/>
          <w:szCs w:val="22"/>
          <w:shd w:val="clear" w:color="auto" w:fill="FFC000"/>
          <w:lang w:val="en-US"/>
        </w:rPr>
        <w:t>another</w:t>
      </w:r>
      <w:r w:rsidR="005C7CDC" w:rsidRPr="008361FA">
        <w:rPr>
          <w:rFonts w:ascii="Trebuchet MS" w:eastAsia="Trebuchet MS" w:hAnsi="Trebuchet MS" w:cs="Trebuchet MS"/>
          <w:b/>
          <w:color w:val="auto"/>
          <w:sz w:val="22"/>
          <w:szCs w:val="22"/>
          <w:shd w:val="clear" w:color="auto" w:fill="FFC000"/>
          <w:lang w:val="en-US"/>
        </w:rPr>
        <w:t xml:space="preserve"> report.</w:t>
      </w:r>
      <w:r w:rsidR="00D15EB0" w:rsidRPr="008361FA">
        <w:rPr>
          <w:rFonts w:ascii="Trebuchet MS" w:eastAsia="Trebuchet MS" w:hAnsi="Trebuchet MS" w:cs="Trebuchet MS"/>
          <w:b/>
          <w:color w:val="auto"/>
          <w:sz w:val="22"/>
          <w:szCs w:val="22"/>
          <w:lang w:val="en-US"/>
        </w:rPr>
        <w:t xml:space="preserve"> </w:t>
      </w:r>
    </w:p>
    <w:p w14:paraId="46BBADA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Managing Authority/Monitoring Committee has the right to refuse the proposed modifications by the partner (or part of them) for which justification was not provided and which were not considered acceptable. In case the proposed modification was refused by the Managing Authority, it cannot be requested again. </w:t>
      </w:r>
    </w:p>
    <w:p w14:paraId="290290B4" w14:textId="77777777" w:rsidR="000576D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pay particular attention to the deadlines for submitting a request for modification. They should be submitted to the JS with minimum 30 days before they intend to produce effects. The last request for modification should be submitted no later than 2 months before the end date of the implementation period. The requests for modification have to be submitted by the LB to the </w:t>
      </w:r>
      <w:r w:rsidRPr="001E3D58">
        <w:rPr>
          <w:rFonts w:ascii="Trebuchet MS" w:eastAsia="Trebuchet MS" w:hAnsi="Trebuchet MS" w:cs="Trebuchet MS"/>
          <w:sz w:val="22"/>
          <w:szCs w:val="22"/>
          <w:lang w:val="en-US"/>
        </w:rPr>
        <w:lastRenderedPageBreak/>
        <w:t xml:space="preserve">JS. Therefore, take also into consideration the time necessary for the LB to compile the requests for modification received from the project partners. </w:t>
      </w:r>
    </w:p>
    <w:p w14:paraId="7AD9DF7F" w14:textId="77777777" w:rsidR="00D20EEB" w:rsidRDefault="00D20EEB">
      <w:pPr>
        <w:spacing w:before="120" w:line="360" w:lineRule="auto"/>
        <w:jc w:val="both"/>
        <w:rPr>
          <w:rFonts w:ascii="Trebuchet MS" w:eastAsia="Trebuchet MS" w:hAnsi="Trebuchet MS" w:cs="Trebuchet MS"/>
          <w:sz w:val="22"/>
          <w:szCs w:val="22"/>
          <w:lang w:val="en-US"/>
        </w:rPr>
      </w:pPr>
    </w:p>
    <w:p w14:paraId="1360160F" w14:textId="683AE7EE" w:rsidR="00D20EEB" w:rsidRPr="008361FA" w:rsidRDefault="00D20EEB">
      <w:pPr>
        <w:spacing w:before="120" w:line="360" w:lineRule="auto"/>
        <w:jc w:val="both"/>
        <w:rPr>
          <w:rFonts w:ascii="Trebuchet MS" w:eastAsia="Trebuchet MS" w:hAnsi="Trebuchet MS" w:cs="Trebuchet MS"/>
          <w:b/>
          <w:sz w:val="22"/>
          <w:szCs w:val="22"/>
          <w:lang w:val="en-US"/>
        </w:rPr>
      </w:pPr>
      <w:r w:rsidRPr="008361FA">
        <w:rPr>
          <w:rFonts w:ascii="Trebuchet MS" w:eastAsia="Trebuchet MS" w:hAnsi="Trebuchet MS" w:cs="Trebuchet MS"/>
          <w:b/>
          <w:sz w:val="22"/>
          <w:szCs w:val="22"/>
          <w:lang w:val="en-US"/>
        </w:rPr>
        <w:t>Examples of changes which may occur</w:t>
      </w:r>
    </w:p>
    <w:p w14:paraId="62760E7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Changes are classified in two categories:</w:t>
      </w:r>
    </w:p>
    <w:p w14:paraId="661623ED" w14:textId="77777777" w:rsidR="000576DF" w:rsidRPr="001E3D58" w:rsidRDefault="00123C52">
      <w:pPr>
        <w:numPr>
          <w:ilvl w:val="0"/>
          <w:numId w:val="57"/>
        </w:numPr>
        <w:spacing w:after="200" w:line="360" w:lineRule="auto"/>
        <w:ind w:hanging="360"/>
        <w:jc w:val="both"/>
        <w:rPr>
          <w:sz w:val="22"/>
          <w:szCs w:val="22"/>
          <w:lang w:val="en-US"/>
        </w:rPr>
      </w:pPr>
      <w:r w:rsidRPr="001E3D58">
        <w:rPr>
          <w:rFonts w:ascii="Trebuchet MS" w:eastAsia="Trebuchet MS" w:hAnsi="Trebuchet MS" w:cs="Trebuchet MS"/>
          <w:sz w:val="22"/>
          <w:szCs w:val="22"/>
          <w:lang w:val="en-US"/>
        </w:rPr>
        <w:t>Changes which do not require the signing of an addendum to the subsidy contract</w:t>
      </w:r>
    </w:p>
    <w:p w14:paraId="7A6D317B" w14:textId="77777777" w:rsidR="000576DF" w:rsidRPr="001E3D58" w:rsidRDefault="00123C52">
      <w:pPr>
        <w:numPr>
          <w:ilvl w:val="0"/>
          <w:numId w:val="57"/>
        </w:numPr>
        <w:spacing w:after="200" w:line="360" w:lineRule="auto"/>
        <w:ind w:hanging="360"/>
        <w:jc w:val="both"/>
        <w:rPr>
          <w:sz w:val="22"/>
          <w:szCs w:val="22"/>
          <w:lang w:val="en-US"/>
        </w:rPr>
      </w:pPr>
      <w:r w:rsidRPr="001E3D58">
        <w:rPr>
          <w:rFonts w:ascii="Trebuchet MS" w:eastAsia="Trebuchet MS" w:hAnsi="Trebuchet MS" w:cs="Trebuchet MS"/>
          <w:sz w:val="22"/>
          <w:szCs w:val="22"/>
          <w:lang w:val="en-US"/>
        </w:rPr>
        <w:t>Changes which require the signing of an addendum to the subsidy contract</w:t>
      </w:r>
    </w:p>
    <w:p w14:paraId="4A103B96" w14:textId="77777777" w:rsidR="000576DF" w:rsidRPr="001E3D58" w:rsidRDefault="00123C52">
      <w:pPr>
        <w:numPr>
          <w:ilvl w:val="0"/>
          <w:numId w:val="81"/>
        </w:numPr>
        <w:spacing w:after="200" w:line="360" w:lineRule="auto"/>
        <w:ind w:hanging="360"/>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Changes which do not require an addendum to the subsidy contract</w:t>
      </w:r>
    </w:p>
    <w:p w14:paraId="6BCAC5BA" w14:textId="16C0004E"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Minor changes which do not alter in a </w:t>
      </w:r>
      <w:r w:rsidRPr="008361FA">
        <w:rPr>
          <w:rFonts w:ascii="Trebuchet MS" w:eastAsia="Trebuchet MS" w:hAnsi="Trebuchet MS" w:cs="Trebuchet MS"/>
          <w:sz w:val="22"/>
          <w:szCs w:val="22"/>
          <w:lang w:val="en-US"/>
        </w:rPr>
        <w:t xml:space="preserve">significant way the approved Application Form may be performed by means of a notification. In this case, the LB has to notify the JS </w:t>
      </w:r>
      <w:r w:rsidR="00474124" w:rsidRPr="008361FA">
        <w:rPr>
          <w:rFonts w:ascii="Trebuchet MS" w:eastAsia="Trebuchet MS" w:hAnsi="Trebuchet MS" w:cs="Trebuchet MS"/>
          <w:sz w:val="22"/>
          <w:szCs w:val="22"/>
          <w:lang w:val="en-US"/>
        </w:rPr>
        <w:t>as described above in</w:t>
      </w:r>
      <w:r w:rsidRPr="008361FA">
        <w:rPr>
          <w:rFonts w:ascii="Trebuchet MS" w:eastAsia="Trebuchet MS" w:hAnsi="Trebuchet MS" w:cs="Trebuchet MS"/>
          <w:sz w:val="22"/>
          <w:szCs w:val="22"/>
          <w:lang w:val="en-US"/>
        </w:rPr>
        <w:t xml:space="preserve"> the moment when the change occurs. The JS will analyze the request in order to verify if it does not fall under one of the cases for which an addendum to the subsidy contracts needs to be signed, and will inform accordingly the LB in due time. The JS may also request additional information</w:t>
      </w:r>
      <w:r w:rsidRPr="001E3D58">
        <w:rPr>
          <w:rFonts w:ascii="Trebuchet MS" w:eastAsia="Trebuchet MS" w:hAnsi="Trebuchet MS" w:cs="Trebuchet MS"/>
          <w:sz w:val="22"/>
          <w:szCs w:val="22"/>
          <w:lang w:val="en-US"/>
        </w:rPr>
        <w:t xml:space="preserve">, if the case. </w:t>
      </w:r>
    </w:p>
    <w:p w14:paraId="5D10616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Below you will find a list of changes which do not require a contract modification by addendum. Please be advised that this is not an exhaustive list. In either case, the LB has to inform the JS, which will decide whether the modification needs an addendum or not. </w:t>
      </w:r>
    </w:p>
    <w:p w14:paraId="5875E843" w14:textId="77777777" w:rsidR="000576DF" w:rsidRPr="001E3D58"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Contact data change of the LB or of the project partners.</w:t>
      </w:r>
    </w:p>
    <w:p w14:paraId="3E5C3A7E" w14:textId="77777777" w:rsidR="000576DF" w:rsidRPr="000712E6"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 xml:space="preserve">Change of the </w:t>
      </w:r>
      <w:r w:rsidR="000712E6">
        <w:rPr>
          <w:rFonts w:ascii="Trebuchet MS" w:eastAsia="Trebuchet MS" w:hAnsi="Trebuchet MS" w:cs="Trebuchet MS"/>
          <w:sz w:val="22"/>
          <w:szCs w:val="22"/>
          <w:lang w:val="en-US"/>
        </w:rPr>
        <w:t xml:space="preserve">EUR </w:t>
      </w:r>
      <w:r w:rsidRPr="000712E6">
        <w:rPr>
          <w:rFonts w:ascii="Trebuchet MS" w:eastAsia="Trebuchet MS" w:hAnsi="Trebuchet MS" w:cs="Trebuchet MS"/>
          <w:sz w:val="22"/>
          <w:szCs w:val="22"/>
          <w:lang w:val="en-US"/>
        </w:rPr>
        <w:t>bank account of the LB.</w:t>
      </w:r>
    </w:p>
    <w:p w14:paraId="733CB9AE" w14:textId="77777777" w:rsidR="000576DF" w:rsidRPr="001E3D58"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Modification of the name of the beneficiary, without changing the identification number of the institution (BULSTAT, fiscal registration number).</w:t>
      </w:r>
    </w:p>
    <w:p w14:paraId="7BAC341B" w14:textId="77777777" w:rsidR="000576DF" w:rsidRPr="001E3D58"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 xml:space="preserve">Minor changes in the application form: they may be related either to a change of format </w:t>
      </w:r>
      <w:r w:rsidRPr="001E3D58">
        <w:rPr>
          <w:rFonts w:ascii="Trebuchet MS" w:eastAsia="Calibri" w:hAnsi="Trebuchet MS" w:cs="Calibri"/>
          <w:sz w:val="22"/>
          <w:szCs w:val="22"/>
          <w:lang w:val="en-US"/>
        </w:rPr>
        <w:t xml:space="preserve">or to rescheduling of activities </w:t>
      </w:r>
      <w:r w:rsidRPr="001E3D58">
        <w:rPr>
          <w:rFonts w:ascii="Trebuchet MS" w:eastAsia="Trebuchet MS" w:hAnsi="Trebuchet MS" w:cs="Trebuchet MS"/>
          <w:sz w:val="22"/>
          <w:szCs w:val="22"/>
          <w:lang w:val="en-US"/>
        </w:rPr>
        <w:t xml:space="preserve">(e.g. postponement of a conference, change in the location of the planned workshop). These changes should not have an impact on the main objectives of the project. </w:t>
      </w:r>
    </w:p>
    <w:p w14:paraId="1857DF3B" w14:textId="77777777" w:rsidR="002A64C2" w:rsidRPr="001E3D58" w:rsidRDefault="002A64C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Material errors in the text of the contract;</w:t>
      </w:r>
    </w:p>
    <w:p w14:paraId="7E1B91CD" w14:textId="77777777" w:rsidR="00035698" w:rsidRPr="001E3D58" w:rsidRDefault="00123C52" w:rsidP="00035698">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 xml:space="preserve">Modification of the project implementation team positions and / or members, if one </w:t>
      </w:r>
      <w:r w:rsidRPr="001E3D58">
        <w:rPr>
          <w:rFonts w:ascii="Trebuchet MS" w:eastAsia="Trebuchet MS" w:hAnsi="Trebuchet MS" w:cs="Trebuchet MS"/>
          <w:sz w:val="22"/>
          <w:szCs w:val="22"/>
          <w:lang w:val="en-US"/>
        </w:rPr>
        <w:lastRenderedPageBreak/>
        <w:t>of the following conditions are met</w:t>
      </w:r>
      <w:r w:rsidR="00035698" w:rsidRPr="001E3D58">
        <w:rPr>
          <w:rFonts w:ascii="Trebuchet MS" w:eastAsia="Trebuchet MS" w:hAnsi="Trebuchet MS" w:cs="Trebuchet MS"/>
          <w:sz w:val="22"/>
          <w:szCs w:val="22"/>
          <w:lang w:val="en-US"/>
        </w:rPr>
        <w:t xml:space="preserve"> </w:t>
      </w:r>
    </w:p>
    <w:p w14:paraId="02B56E98" w14:textId="77777777" w:rsidR="000576DF" w:rsidRPr="001E3D58" w:rsidRDefault="00035698" w:rsidP="00035698">
      <w:pPr>
        <w:pStyle w:val="ListParagraph"/>
        <w:numPr>
          <w:ilvl w:val="0"/>
          <w:numId w:val="122"/>
        </w:numPr>
        <w:spacing w:before="120" w:line="360" w:lineRule="auto"/>
        <w:jc w:val="both"/>
        <w:rPr>
          <w:sz w:val="22"/>
          <w:szCs w:val="22"/>
          <w:lang w:val="en-US"/>
        </w:rPr>
      </w:pPr>
      <w:r w:rsidRPr="001E3D58">
        <w:rPr>
          <w:rFonts w:ascii="Trebuchet MS" w:eastAsia="Trebuchet MS" w:hAnsi="Trebuchet MS" w:cs="Trebuchet MS"/>
          <w:sz w:val="22"/>
          <w:szCs w:val="22"/>
          <w:lang w:val="en-US"/>
        </w:rPr>
        <w:t>t</w:t>
      </w:r>
      <w:r w:rsidR="00123C52" w:rsidRPr="001E3D58">
        <w:rPr>
          <w:rFonts w:ascii="Trebuchet MS" w:eastAsia="Trebuchet MS" w:hAnsi="Trebuchet MS" w:cs="Trebuchet MS"/>
          <w:sz w:val="22"/>
          <w:szCs w:val="22"/>
          <w:lang w:val="en-US"/>
        </w:rPr>
        <w:t>he project is using flat rates option for staff costs;</w:t>
      </w:r>
    </w:p>
    <w:p w14:paraId="05608049" w14:textId="77777777" w:rsidR="000576DF" w:rsidRPr="001E3D58" w:rsidRDefault="00035698" w:rsidP="005E214E">
      <w:pPr>
        <w:numPr>
          <w:ilvl w:val="2"/>
          <w:numId w:val="8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w:t>
      </w:r>
      <w:r w:rsidR="00123C52" w:rsidRPr="001E3D58">
        <w:rPr>
          <w:rFonts w:ascii="Trebuchet MS" w:eastAsia="Trebuchet MS" w:hAnsi="Trebuchet MS" w:cs="Trebuchet MS"/>
          <w:sz w:val="22"/>
          <w:szCs w:val="22"/>
          <w:lang w:val="en-US"/>
        </w:rPr>
        <w:t>he projects are using real costs option for staff costs and the project implementation team positions / name of the staff members and, or CVs are not included within the financing contract’s annexes.</w:t>
      </w:r>
    </w:p>
    <w:p w14:paraId="62261370" w14:textId="77777777" w:rsidR="000576DF" w:rsidRPr="001E3D58"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Please pay attention that in the case </w:t>
      </w:r>
      <w:r w:rsidR="00441D0F">
        <w:rPr>
          <w:rFonts w:ascii="Trebuchet MS" w:eastAsia="Trebuchet MS" w:hAnsi="Trebuchet MS" w:cs="Trebuchet MS"/>
          <w:b/>
          <w:i/>
          <w:sz w:val="22"/>
          <w:szCs w:val="22"/>
          <w:lang w:val="en-US"/>
        </w:rPr>
        <w:t xml:space="preserve">of real costs projects, for the </w:t>
      </w:r>
      <w:r w:rsidRPr="001E3D58">
        <w:rPr>
          <w:rFonts w:ascii="Trebuchet MS" w:eastAsia="Trebuchet MS" w:hAnsi="Trebuchet MS" w:cs="Trebuchet MS"/>
          <w:b/>
          <w:i/>
          <w:sz w:val="22"/>
          <w:szCs w:val="22"/>
          <w:lang w:val="en-US"/>
        </w:rPr>
        <w:t xml:space="preserve"> modification of the project team positions, the LB shall submit together with the notification</w:t>
      </w:r>
      <w:r w:rsidR="00ED4B71">
        <w:rPr>
          <w:rFonts w:ascii="Trebuchet MS" w:eastAsia="Trebuchet MS" w:hAnsi="Trebuchet MS" w:cs="Trebuchet MS"/>
          <w:b/>
          <w:i/>
          <w:sz w:val="22"/>
          <w:szCs w:val="22"/>
          <w:lang w:val="en-US"/>
        </w:rPr>
        <w:t xml:space="preserve"> </w:t>
      </w:r>
      <w:r w:rsidRPr="001E3D58">
        <w:rPr>
          <w:rFonts w:ascii="Trebuchet MS" w:eastAsia="Trebuchet MS" w:hAnsi="Trebuchet MS" w:cs="Trebuchet MS"/>
          <w:b/>
          <w:i/>
          <w:sz w:val="22"/>
          <w:szCs w:val="22"/>
          <w:lang w:val="en-US"/>
        </w:rPr>
        <w:t xml:space="preserve">the decision of the legal representative of the beneficiary regarding the modification of the project implementation team members. </w:t>
      </w:r>
    </w:p>
    <w:p w14:paraId="69C492E2" w14:textId="77777777" w:rsidR="000576DF" w:rsidRPr="001E3D58"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Also, please pay attention that the decision for appointing the project implementation team members (and modifications, if the case) shall be submitted by the beneficiaries when requesting FLC verification for the staff related expenditures included under real costs (such as travel, accommodation, etc. related with the activities realized by the staff of the beneficiary) even for the projects using flat rate option for staff costs.</w:t>
      </w:r>
    </w:p>
    <w:p w14:paraId="057E08A2" w14:textId="77777777" w:rsidR="000576DF" w:rsidRPr="001E3D58" w:rsidRDefault="00123C52" w:rsidP="00357723">
      <w:pPr>
        <w:numPr>
          <w:ilvl w:val="0"/>
          <w:numId w:val="81"/>
        </w:numPr>
        <w:spacing w:after="200" w:line="360" w:lineRule="auto"/>
        <w:ind w:hanging="360"/>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Changes which require an addendum to the subsidy contract</w:t>
      </w:r>
    </w:p>
    <w:p w14:paraId="4F1DD058" w14:textId="77777777" w:rsidR="000576DF" w:rsidRPr="001E3D58" w:rsidRDefault="00123C52">
      <w:pPr>
        <w:spacing w:line="360" w:lineRule="auto"/>
        <w:ind w:firstLine="6"/>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Changes which have a major impact on the approved Application Form shall require the signing of addendum to the contract. Depending on their type, they can be approved either by the Managing Authority or by the Monitoring Committee. In any case, partners should try to limit these changes as much as possible, as they usually alter the initial financing conditions.</w:t>
      </w:r>
    </w:p>
    <w:p w14:paraId="45CEA13A" w14:textId="77777777" w:rsidR="000576DF" w:rsidRPr="001E3D58" w:rsidRDefault="00123C52">
      <w:pPr>
        <w:spacing w:line="360" w:lineRule="auto"/>
        <w:ind w:firstLine="6"/>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Below you will find a list of examples with changes that require the signing of an addendum to the subsidy contract. Please be advised that this is not an exhaustive list, as all possible cases may not be foreseen beforehand. The Programme management structures shall decide whether a modification requires or not the signing of an addendum based on the implications it has on the project. </w:t>
      </w:r>
    </w:p>
    <w:p w14:paraId="230BFF12" w14:textId="77777777" w:rsidR="000576DF" w:rsidRPr="001E3D58" w:rsidRDefault="00123C52">
      <w:pPr>
        <w:numPr>
          <w:ilvl w:val="0"/>
          <w:numId w:val="82"/>
        </w:numPr>
        <w:spacing w:before="120" w:after="120" w:line="360" w:lineRule="auto"/>
        <w:ind w:left="714" w:hanging="357"/>
        <w:jc w:val="both"/>
        <w:rPr>
          <w:b/>
          <w:sz w:val="22"/>
          <w:szCs w:val="22"/>
          <w:lang w:val="en-US"/>
        </w:rPr>
      </w:pPr>
      <w:r w:rsidRPr="001E3D58">
        <w:rPr>
          <w:rFonts w:ascii="Trebuchet MS" w:eastAsia="Trebuchet MS" w:hAnsi="Trebuchet MS" w:cs="Trebuchet MS"/>
          <w:b/>
          <w:sz w:val="22"/>
          <w:szCs w:val="22"/>
          <w:lang w:val="en-US"/>
        </w:rPr>
        <w:t>Changes in the project partner organizations</w:t>
      </w:r>
    </w:p>
    <w:p w14:paraId="1E45169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Structural or legal changes, such as name, headquarter, change of legal status may occur in the project partner organizations during the implementation phase. It is important to note that following the structural changes, the organization still needs to fulfill all the eligibility conditions applicable at the date of submission of the Application Form. </w:t>
      </w:r>
      <w:r w:rsidR="005B37E6" w:rsidRPr="001E3D58">
        <w:rPr>
          <w:rFonts w:ascii="Trebuchet MS" w:eastAsia="Trebuchet MS" w:hAnsi="Trebuchet MS" w:cs="Trebuchet MS"/>
          <w:sz w:val="22"/>
          <w:szCs w:val="22"/>
          <w:lang w:val="en-US"/>
        </w:rPr>
        <w:t xml:space="preserve">In case of legal succession, if there </w:t>
      </w:r>
      <w:r w:rsidR="005B37E6" w:rsidRPr="001E3D58">
        <w:rPr>
          <w:rFonts w:ascii="Trebuchet MS" w:eastAsia="Trebuchet MS" w:hAnsi="Trebuchet MS" w:cs="Trebuchet MS"/>
          <w:sz w:val="22"/>
          <w:szCs w:val="22"/>
          <w:lang w:val="en-US"/>
        </w:rPr>
        <w:lastRenderedPageBreak/>
        <w:t>will be more than one legal successor, this change will be treated as a change in the partnership and verified accordingly</w:t>
      </w:r>
      <w:r w:rsidR="00753EB2" w:rsidRPr="001E3D58">
        <w:rPr>
          <w:rFonts w:ascii="Trebuchet MS" w:eastAsia="Trebuchet MS" w:hAnsi="Trebuchet MS" w:cs="Trebuchet MS"/>
          <w:sz w:val="22"/>
          <w:szCs w:val="22"/>
          <w:lang w:val="en-US"/>
        </w:rPr>
        <w:t>, with prior assessment of the partnership before submission of an addenda</w:t>
      </w:r>
      <w:r w:rsidR="005B37E6" w:rsidRPr="001E3D58">
        <w:rPr>
          <w:rFonts w:ascii="Trebuchet MS" w:eastAsia="Trebuchet MS" w:hAnsi="Trebuchet MS" w:cs="Trebuchet MS"/>
          <w:sz w:val="22"/>
          <w:szCs w:val="22"/>
          <w:lang w:val="en-US"/>
        </w:rPr>
        <w:t>.</w:t>
      </w:r>
    </w:p>
    <w:p w14:paraId="5B7FF8B7" w14:textId="77777777" w:rsidR="000576DF" w:rsidRPr="001E3D58" w:rsidRDefault="00123C52">
      <w:pPr>
        <w:numPr>
          <w:ilvl w:val="0"/>
          <w:numId w:val="82"/>
        </w:numPr>
        <w:spacing w:before="120" w:after="120" w:line="360" w:lineRule="auto"/>
        <w:ind w:left="714" w:hanging="357"/>
        <w:jc w:val="both"/>
        <w:rPr>
          <w:b/>
          <w:sz w:val="22"/>
          <w:szCs w:val="22"/>
          <w:lang w:val="en-US"/>
        </w:rPr>
      </w:pPr>
      <w:r w:rsidRPr="001E3D58">
        <w:rPr>
          <w:rFonts w:ascii="Trebuchet MS" w:eastAsia="Trebuchet MS" w:hAnsi="Trebuchet MS" w:cs="Trebuchet MS"/>
          <w:b/>
          <w:sz w:val="22"/>
          <w:szCs w:val="22"/>
          <w:lang w:val="en-US"/>
        </w:rPr>
        <w:t>Changes in the partnership</w:t>
      </w:r>
    </w:p>
    <w:p w14:paraId="57757339"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partnership is the core feature of a project and it has been approved as such by the Monitoring Committee of the Programme. Therefore, changes in the partnership should be exceptional and all alternatives solutions to solve the problem need to be considered before requesting a partnership change. Partnership changes need to be duly justified</w:t>
      </w:r>
      <w:r w:rsidR="00EE3D9E" w:rsidRPr="001E3D58">
        <w:rPr>
          <w:rFonts w:ascii="Trebuchet MS" w:eastAsia="Trebuchet MS" w:hAnsi="Trebuchet MS" w:cs="Trebuchet MS"/>
          <w:sz w:val="22"/>
          <w:szCs w:val="22"/>
          <w:lang w:val="en-US"/>
        </w:rPr>
        <w:t>, necessary for successful implementation of the project</w:t>
      </w:r>
      <w:r w:rsidRPr="001E3D58">
        <w:rPr>
          <w:rFonts w:ascii="Trebuchet MS" w:eastAsia="Trebuchet MS" w:hAnsi="Trebuchet MS" w:cs="Trebuchet MS"/>
          <w:sz w:val="22"/>
          <w:szCs w:val="22"/>
          <w:lang w:val="en-US"/>
        </w:rPr>
        <w:t xml:space="preserve"> and shall be approved by the Monitoring Committee. </w:t>
      </w:r>
    </w:p>
    <w:p w14:paraId="4FD23D61" w14:textId="77777777" w:rsidR="00C407BD" w:rsidRPr="00E0513D" w:rsidRDefault="00B01E23" w:rsidP="00B01D93">
      <w:pPr>
        <w:spacing w:before="120" w:line="360" w:lineRule="auto"/>
        <w:jc w:val="both"/>
        <w:rPr>
          <w:rFonts w:ascii="Trebuchet MS" w:eastAsia="Trebuchet MS" w:hAnsi="Trebuchet MS"/>
          <w:sz w:val="22"/>
          <w:szCs w:val="22"/>
          <w:lang w:val="en-US"/>
        </w:rPr>
      </w:pPr>
      <w:r>
        <w:rPr>
          <w:rFonts w:ascii="Trebuchet MS" w:eastAsia="Trebuchet MS" w:hAnsi="Trebuchet MS" w:cs="Trebuchet MS"/>
          <w:sz w:val="22"/>
          <w:szCs w:val="22"/>
          <w:lang w:val="en-US"/>
        </w:rPr>
        <w:t xml:space="preserve">Partnership amendments are representing withdrawal of partner(s) and/or adding up of partner(s) to the existing partnership. When </w:t>
      </w:r>
      <w:r w:rsidRPr="00E55C55">
        <w:rPr>
          <w:rFonts w:ascii="Trebuchet MS" w:eastAsia="Trebuchet MS" w:hAnsi="Trebuchet MS" w:cs="Trebuchet MS"/>
          <w:b/>
          <w:sz w:val="22"/>
          <w:szCs w:val="22"/>
          <w:lang w:val="en-US"/>
        </w:rPr>
        <w:t>at least one partner is changed</w:t>
      </w:r>
      <w:r>
        <w:rPr>
          <w:rFonts w:ascii="Trebuchet MS" w:eastAsia="Trebuchet MS" w:hAnsi="Trebuchet MS" w:cs="Trebuchet MS"/>
          <w:sz w:val="22"/>
          <w:szCs w:val="22"/>
          <w:lang w:val="en-US"/>
        </w:rPr>
        <w:t>, either in the sense of withdrawing</w:t>
      </w:r>
      <w:r w:rsidR="00C407BD">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 xml:space="preserve"> either in </w:t>
      </w:r>
      <w:r w:rsidR="00C407BD">
        <w:rPr>
          <w:rFonts w:ascii="Trebuchet MS" w:eastAsia="Trebuchet MS" w:hAnsi="Trebuchet MS" w:cs="Trebuchet MS"/>
          <w:sz w:val="22"/>
          <w:szCs w:val="22"/>
          <w:lang w:val="en-US"/>
        </w:rPr>
        <w:t xml:space="preserve">the sense of </w:t>
      </w:r>
      <w:r>
        <w:rPr>
          <w:rFonts w:ascii="Trebuchet MS" w:eastAsia="Trebuchet MS" w:hAnsi="Trebuchet MS" w:cs="Trebuchet MS"/>
          <w:sz w:val="22"/>
          <w:szCs w:val="22"/>
          <w:lang w:val="en-US"/>
        </w:rPr>
        <w:t>adding it up, the partnership amendment procedure is applicable. The withdrawn and/ or added up partner(s) may renounce, respectively take over</w:t>
      </w:r>
      <w:r w:rsidR="00C407BD">
        <w:rPr>
          <w:rFonts w:ascii="Trebuchet MS" w:eastAsia="Trebuchet MS" w:hAnsi="Trebuchet MS" w:cs="Trebuchet MS"/>
          <w:sz w:val="22"/>
          <w:szCs w:val="22"/>
          <w:lang w:val="en-US"/>
        </w:rPr>
        <w:t xml:space="preserve"> </w:t>
      </w:r>
      <w:r w:rsidR="00C407BD" w:rsidRPr="00FE0B3D">
        <w:rPr>
          <w:rFonts w:ascii="Trebuchet MS" w:eastAsia="Trebuchet MS" w:hAnsi="Trebuchet MS"/>
          <w:sz w:val="22"/>
          <w:szCs w:val="22"/>
          <w:lang w:val="en-US"/>
        </w:rPr>
        <w:t>the activities, responsibilities, obligations and budget</w:t>
      </w:r>
      <w:r w:rsidR="00C407BD">
        <w:rPr>
          <w:rFonts w:ascii="Trebuchet MS" w:eastAsia="Trebuchet MS" w:hAnsi="Trebuchet MS"/>
          <w:sz w:val="22"/>
          <w:szCs w:val="22"/>
          <w:lang w:val="en-US"/>
        </w:rPr>
        <w:t xml:space="preserve">, </w:t>
      </w:r>
      <w:r w:rsidR="00C407BD" w:rsidRPr="00E55C55">
        <w:rPr>
          <w:rFonts w:ascii="Trebuchet MS" w:eastAsia="Trebuchet MS" w:hAnsi="Trebuchet MS"/>
          <w:b/>
          <w:sz w:val="22"/>
          <w:szCs w:val="22"/>
          <w:lang w:val="en-US"/>
        </w:rPr>
        <w:t>in full or in part</w:t>
      </w:r>
      <w:r w:rsidR="00C407BD">
        <w:rPr>
          <w:rFonts w:ascii="Trebuchet MS" w:eastAsia="Trebuchet MS" w:hAnsi="Trebuchet MS"/>
          <w:sz w:val="22"/>
          <w:szCs w:val="22"/>
          <w:lang w:val="en-US"/>
        </w:rPr>
        <w:t>. When partially, the remaining partners may take over, respectively renounce</w:t>
      </w:r>
      <w:r w:rsidR="008D7A29">
        <w:rPr>
          <w:rFonts w:ascii="Trebuchet MS" w:eastAsia="Trebuchet MS" w:hAnsi="Trebuchet MS"/>
          <w:sz w:val="22"/>
          <w:szCs w:val="22"/>
          <w:lang w:val="en-US"/>
        </w:rPr>
        <w:t>,</w:t>
      </w:r>
      <w:r>
        <w:rPr>
          <w:rFonts w:ascii="Trebuchet MS" w:eastAsia="Trebuchet MS" w:hAnsi="Trebuchet MS" w:cs="Trebuchet MS"/>
          <w:sz w:val="22"/>
          <w:szCs w:val="22"/>
          <w:lang w:val="en-US"/>
        </w:rPr>
        <w:t xml:space="preserve"> </w:t>
      </w:r>
      <w:r w:rsidR="00C407BD">
        <w:rPr>
          <w:rFonts w:ascii="Trebuchet MS" w:eastAsia="Trebuchet MS" w:hAnsi="Trebuchet MS" w:cs="Trebuchet MS"/>
          <w:sz w:val="22"/>
          <w:szCs w:val="22"/>
          <w:lang w:val="en-US"/>
        </w:rPr>
        <w:t xml:space="preserve">a share of </w:t>
      </w:r>
      <w:r w:rsidR="00C407BD" w:rsidRPr="00FE0B3D">
        <w:rPr>
          <w:rFonts w:ascii="Trebuchet MS" w:eastAsia="Trebuchet MS" w:hAnsi="Trebuchet MS"/>
          <w:sz w:val="22"/>
          <w:szCs w:val="22"/>
          <w:lang w:val="en-US"/>
        </w:rPr>
        <w:t xml:space="preserve">activities, responsibilities, obligations </w:t>
      </w:r>
      <w:r w:rsidR="00C407BD" w:rsidRPr="00E0513D">
        <w:rPr>
          <w:rFonts w:ascii="Trebuchet MS" w:eastAsia="Trebuchet MS" w:hAnsi="Trebuchet MS"/>
          <w:sz w:val="22"/>
          <w:szCs w:val="22"/>
          <w:lang w:val="en-US"/>
        </w:rPr>
        <w:t>and budget from the withdrawn/ to the newly introduced partner.</w:t>
      </w:r>
    </w:p>
    <w:p w14:paraId="4F898CC0" w14:textId="77777777" w:rsidR="00C407BD" w:rsidRPr="00E0513D" w:rsidRDefault="00C407BD" w:rsidP="00B01D93">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The withdrawn partners will have to pay back to the Programme all funds received, unless they decide to remain, inactive</w:t>
      </w:r>
      <w:r w:rsidR="008D7A29" w:rsidRPr="00E0513D">
        <w:rPr>
          <w:rFonts w:ascii="Trebuchet MS" w:eastAsia="Trebuchet MS" w:hAnsi="Trebuchet MS"/>
          <w:sz w:val="22"/>
          <w:szCs w:val="22"/>
          <w:lang w:val="en-US"/>
        </w:rPr>
        <w:t xml:space="preserve"> in the partnership, provided the contribution to the project was ensured.</w:t>
      </w:r>
    </w:p>
    <w:p w14:paraId="6AE98BC5" w14:textId="77777777" w:rsidR="00B01E23" w:rsidRPr="00E0513D" w:rsidRDefault="00C407BD" w:rsidP="00B01D93">
      <w:pPr>
        <w:spacing w:before="120" w:line="360" w:lineRule="auto"/>
        <w:jc w:val="both"/>
        <w:rPr>
          <w:rFonts w:ascii="Trebuchet MS" w:eastAsia="Trebuchet MS" w:hAnsi="Trebuchet MS" w:cs="Trebuchet MS"/>
          <w:sz w:val="22"/>
          <w:szCs w:val="22"/>
          <w:lang w:val="en-US"/>
        </w:rPr>
      </w:pPr>
      <w:r w:rsidRPr="00E0513D">
        <w:rPr>
          <w:rFonts w:ascii="Trebuchet MS" w:eastAsia="Trebuchet MS" w:hAnsi="Trebuchet MS"/>
          <w:sz w:val="22"/>
          <w:szCs w:val="22"/>
          <w:lang w:val="en-US"/>
        </w:rPr>
        <w:t>The newly introduced partner</w:t>
      </w:r>
      <w:r w:rsidR="008D7A29" w:rsidRPr="00E0513D">
        <w:rPr>
          <w:rFonts w:ascii="Trebuchet MS" w:eastAsia="Trebuchet MS" w:hAnsi="Trebuchet MS"/>
          <w:sz w:val="22"/>
          <w:szCs w:val="22"/>
          <w:lang w:val="en-US"/>
        </w:rPr>
        <w:t>(</w:t>
      </w:r>
      <w:r w:rsidRPr="00E0513D">
        <w:rPr>
          <w:rFonts w:ascii="Trebuchet MS" w:eastAsia="Trebuchet MS" w:hAnsi="Trebuchet MS"/>
          <w:sz w:val="22"/>
          <w:szCs w:val="22"/>
          <w:lang w:val="en-US"/>
        </w:rPr>
        <w:t>s</w:t>
      </w:r>
      <w:r w:rsidR="008D7A29" w:rsidRPr="00E0513D">
        <w:rPr>
          <w:rFonts w:ascii="Trebuchet MS" w:eastAsia="Trebuchet MS" w:hAnsi="Trebuchet MS"/>
          <w:sz w:val="22"/>
          <w:szCs w:val="22"/>
          <w:lang w:val="en-US"/>
        </w:rPr>
        <w:t>), if approved, will</w:t>
      </w:r>
      <w:r w:rsidR="00956FC3" w:rsidRPr="00E0513D">
        <w:rPr>
          <w:rFonts w:ascii="Trebuchet MS" w:eastAsia="Trebuchet MS" w:hAnsi="Trebuchet MS"/>
          <w:sz w:val="22"/>
          <w:szCs w:val="22"/>
          <w:lang w:val="en-US"/>
        </w:rPr>
        <w:t xml:space="preserve"> set a new decommitment target and deadline, considering the moment of Partnership amendment MC approval (details and example presented in chapter 1</w:t>
      </w:r>
      <w:r w:rsidR="003458DB" w:rsidRPr="00E0513D">
        <w:rPr>
          <w:rFonts w:ascii="Trebuchet MS" w:eastAsia="Trebuchet MS" w:hAnsi="Trebuchet MS"/>
          <w:sz w:val="22"/>
          <w:szCs w:val="22"/>
          <w:lang w:val="en-US"/>
        </w:rPr>
        <w:t>7</w:t>
      </w:r>
      <w:r w:rsidR="00956FC3" w:rsidRPr="00E0513D">
        <w:rPr>
          <w:rFonts w:ascii="Trebuchet MS" w:eastAsia="Trebuchet MS" w:hAnsi="Trebuchet MS"/>
          <w:sz w:val="22"/>
          <w:szCs w:val="22"/>
          <w:lang w:val="en-US"/>
        </w:rPr>
        <w:t xml:space="preserve">- Decommitment) </w:t>
      </w:r>
      <w:r w:rsidR="008D7A29" w:rsidRPr="00E0513D">
        <w:rPr>
          <w:rFonts w:ascii="Trebuchet MS" w:eastAsia="Trebuchet MS" w:hAnsi="Trebuchet MS"/>
          <w:sz w:val="22"/>
          <w:szCs w:val="22"/>
          <w:lang w:val="en-US"/>
        </w:rPr>
        <w:t xml:space="preserve">   </w:t>
      </w:r>
      <w:r w:rsidRPr="00E0513D">
        <w:rPr>
          <w:rFonts w:ascii="Trebuchet MS" w:eastAsia="Trebuchet MS" w:hAnsi="Trebuchet MS"/>
          <w:sz w:val="22"/>
          <w:szCs w:val="22"/>
          <w:lang w:val="en-US"/>
        </w:rPr>
        <w:t xml:space="preserve"> </w:t>
      </w:r>
      <w:r w:rsidR="00B01E23" w:rsidRPr="00E0513D">
        <w:rPr>
          <w:rFonts w:ascii="Trebuchet MS" w:eastAsia="Trebuchet MS" w:hAnsi="Trebuchet MS" w:cs="Trebuchet MS"/>
          <w:sz w:val="22"/>
          <w:szCs w:val="22"/>
          <w:lang w:val="en-US"/>
        </w:rPr>
        <w:t xml:space="preserve"> </w:t>
      </w:r>
    </w:p>
    <w:p w14:paraId="1CA40598" w14:textId="77777777" w:rsidR="00B01D93" w:rsidRPr="00E0513D" w:rsidRDefault="00B01E23" w:rsidP="00B01D93">
      <w:pPr>
        <w:spacing w:before="120" w:line="360" w:lineRule="auto"/>
        <w:jc w:val="both"/>
        <w:rPr>
          <w:rFonts w:ascii="Trebuchet MS" w:eastAsia="Trebuchet MS" w:hAnsi="Trebuchet MS"/>
          <w:sz w:val="22"/>
          <w:szCs w:val="22"/>
          <w:lang w:val="en-US"/>
        </w:rPr>
      </w:pPr>
      <w:r w:rsidRPr="00E0513D">
        <w:rPr>
          <w:rFonts w:ascii="Trebuchet MS" w:eastAsia="Trebuchet MS" w:hAnsi="Trebuchet MS" w:cs="Trebuchet MS"/>
          <w:sz w:val="22"/>
          <w:szCs w:val="22"/>
          <w:lang w:val="en-US"/>
        </w:rPr>
        <w:t xml:space="preserve"> </w:t>
      </w:r>
      <w:r w:rsidR="00B01D93" w:rsidRPr="00E0513D">
        <w:rPr>
          <w:rFonts w:ascii="Trebuchet MS" w:eastAsia="Trebuchet MS" w:hAnsi="Trebuchet MS"/>
          <w:sz w:val="22"/>
          <w:szCs w:val="22"/>
          <w:lang w:val="en-US"/>
        </w:rPr>
        <w:t xml:space="preserve">In case of a partner withdrawal, </w:t>
      </w:r>
      <w:r w:rsidR="00E0513D" w:rsidRPr="00E0513D">
        <w:rPr>
          <w:rFonts w:ascii="Trebuchet MS" w:eastAsia="Trebuchet MS" w:hAnsi="Trebuchet MS"/>
          <w:sz w:val="22"/>
          <w:szCs w:val="22"/>
          <w:lang w:val="en-US"/>
        </w:rPr>
        <w:t>two</w:t>
      </w:r>
      <w:r w:rsidR="00B01D93" w:rsidRPr="00E0513D">
        <w:rPr>
          <w:rFonts w:ascii="Trebuchet MS" w:eastAsia="Trebuchet MS" w:hAnsi="Trebuchet MS"/>
          <w:sz w:val="22"/>
          <w:szCs w:val="22"/>
          <w:lang w:val="en-US"/>
        </w:rPr>
        <w:t xml:space="preserve"> cases can be identified:</w:t>
      </w:r>
    </w:p>
    <w:p w14:paraId="5B7769F7" w14:textId="77777777" w:rsidR="00B01D93" w:rsidRPr="00E0513D" w:rsidRDefault="00B01D93" w:rsidP="00B01D93">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1. Replacement with a new partner which takes over all the activities, responsibilities, obligations and the budget of the withdrawn partner</w:t>
      </w:r>
      <w:r w:rsidR="00010D72" w:rsidRPr="00E0513D">
        <w:rPr>
          <w:rFonts w:ascii="Trebuchet MS" w:eastAsia="Trebuchet MS" w:hAnsi="Trebuchet MS"/>
          <w:sz w:val="22"/>
          <w:szCs w:val="22"/>
          <w:lang w:val="en-US"/>
        </w:rPr>
        <w:t xml:space="preserve"> either:</w:t>
      </w:r>
    </w:p>
    <w:p w14:paraId="0F290917" w14:textId="77777777" w:rsidR="00B73321" w:rsidRPr="00E0513D" w:rsidRDefault="00B73321" w:rsidP="00B73321">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 xml:space="preserve">a) fully, thus taking in the entire budget of the respective partner. The exiting partner will have to pay back to the Programme all funds received. </w:t>
      </w:r>
    </w:p>
    <w:p w14:paraId="344E8176" w14:textId="77777777" w:rsidR="00B73321" w:rsidRDefault="00B73321" w:rsidP="00B73321">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b) partially, from the moment the previous partner became inactive. In this case, the previous decommitment target does not apply for the new partner. While concluding a new contract, a new intermediary target can be set just for that partner (active), considering the moment when it comes into the partnership</w:t>
      </w:r>
      <w:r w:rsidR="00AF3AE6" w:rsidRPr="00E0513D">
        <w:rPr>
          <w:rFonts w:ascii="Trebuchet MS" w:eastAsia="Trebuchet MS" w:hAnsi="Trebuchet MS"/>
          <w:sz w:val="22"/>
          <w:szCs w:val="22"/>
          <w:lang w:val="en-US"/>
        </w:rPr>
        <w:t xml:space="preserve"> (after MC approval)</w:t>
      </w:r>
      <w:r w:rsidRPr="00E0513D">
        <w:rPr>
          <w:rFonts w:ascii="Trebuchet MS" w:eastAsia="Trebuchet MS" w:hAnsi="Trebuchet MS"/>
          <w:sz w:val="22"/>
          <w:szCs w:val="22"/>
          <w:lang w:val="en-US"/>
        </w:rPr>
        <w:t xml:space="preserve">. The exiting partner may keep all the funds received, </w:t>
      </w:r>
      <w:r w:rsidRPr="00E0513D">
        <w:rPr>
          <w:rFonts w:ascii="Trebuchet MS" w:eastAsia="Trebuchet MS" w:hAnsi="Trebuchet MS"/>
          <w:sz w:val="22"/>
          <w:szCs w:val="22"/>
          <w:lang w:val="en-US"/>
        </w:rPr>
        <w:lastRenderedPageBreak/>
        <w:t>provided the contribution to the project was ensured. This partner (inactive), however, remains binded by the target at the half period of the implementation (in case the respective partner exits after half of implementation period). </w:t>
      </w:r>
    </w:p>
    <w:p w14:paraId="42C957FF" w14:textId="77777777" w:rsidR="00E0513D" w:rsidRDefault="00E0513D" w:rsidP="00B73321">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2. </w:t>
      </w:r>
      <w:r w:rsidRPr="00FE0B3D">
        <w:rPr>
          <w:rFonts w:ascii="Trebuchet MS" w:eastAsia="Trebuchet MS" w:hAnsi="Trebuchet MS"/>
          <w:sz w:val="22"/>
          <w:szCs w:val="22"/>
          <w:lang w:val="en-US"/>
        </w:rPr>
        <w:t>The activities and budget of the withdrawn partner are taken over by the partners which are st</w:t>
      </w:r>
      <w:r>
        <w:rPr>
          <w:rFonts w:ascii="Trebuchet MS" w:eastAsia="Trebuchet MS" w:hAnsi="Trebuchet MS"/>
          <w:sz w:val="22"/>
          <w:szCs w:val="22"/>
          <w:lang w:val="en-US"/>
        </w:rPr>
        <w:t>ill involved in the partnership</w:t>
      </w:r>
    </w:p>
    <w:p w14:paraId="41419A18" w14:textId="77777777" w:rsidR="0006170B" w:rsidRPr="001E3D58" w:rsidRDefault="0006170B" w:rsidP="0006170B">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W</w:t>
      </w:r>
      <w:r w:rsidRPr="001E3D58">
        <w:rPr>
          <w:rFonts w:ascii="Trebuchet MS" w:eastAsia="Trebuchet MS" w:hAnsi="Trebuchet MS" w:cs="Trebuchet MS"/>
          <w:b/>
          <w:i/>
          <w:sz w:val="22"/>
          <w:szCs w:val="22"/>
          <w:lang w:val="en-US"/>
        </w:rPr>
        <w:t xml:space="preserve">ithin the investment projects, in which the investment object is the ownership/lease of the withdrawn partner, </w:t>
      </w:r>
      <w:r>
        <w:rPr>
          <w:rFonts w:ascii="Trebuchet MS" w:eastAsia="Trebuchet MS" w:hAnsi="Trebuchet MS" w:cs="Trebuchet MS"/>
          <w:b/>
          <w:i/>
          <w:sz w:val="22"/>
          <w:szCs w:val="22"/>
          <w:lang w:val="en-US"/>
        </w:rPr>
        <w:t>the change of the respective partner is possible only in case the new partner proves ownership/lease of the respective investment project</w:t>
      </w:r>
      <w:r w:rsidRPr="001E3D58">
        <w:rPr>
          <w:rFonts w:ascii="Trebuchet MS" w:eastAsia="Trebuchet MS" w:hAnsi="Trebuchet MS" w:cs="Trebuchet MS"/>
          <w:b/>
          <w:i/>
          <w:sz w:val="22"/>
          <w:szCs w:val="22"/>
          <w:lang w:val="en-US"/>
        </w:rPr>
        <w:t xml:space="preserve">. </w:t>
      </w:r>
    </w:p>
    <w:p w14:paraId="0CC1570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new partner should respect all the eligibility criteria mentioned in the Applicant’s Guide at the time of submission of the project. The new partner shall be evaluated by the JS and the final decision regarding its inclusion shall be taken by the Monitoring Committee. </w:t>
      </w:r>
    </w:p>
    <w:p w14:paraId="7205DF2A" w14:textId="77777777" w:rsidR="005F4D44" w:rsidRPr="00BC07B8" w:rsidRDefault="005F4D44">
      <w:pPr>
        <w:spacing w:line="360" w:lineRule="auto"/>
        <w:jc w:val="both"/>
        <w:rPr>
          <w:rFonts w:ascii="Trebuchet MS" w:eastAsia="Trebuchet MS" w:hAnsi="Trebuchet MS" w:cs="Trebuchet MS"/>
          <w:sz w:val="22"/>
          <w:szCs w:val="22"/>
          <w:u w:val="single"/>
          <w:lang w:val="en-US"/>
        </w:rPr>
      </w:pPr>
    </w:p>
    <w:p w14:paraId="664F3B0D" w14:textId="77777777" w:rsidR="000576DF" w:rsidRPr="001E3D58" w:rsidRDefault="00123C52">
      <w:pPr>
        <w:numPr>
          <w:ilvl w:val="0"/>
          <w:numId w:val="82"/>
        </w:numPr>
        <w:spacing w:before="120" w:after="120" w:line="360" w:lineRule="auto"/>
        <w:ind w:left="714" w:hanging="357"/>
        <w:jc w:val="both"/>
        <w:rPr>
          <w:b/>
          <w:sz w:val="22"/>
          <w:szCs w:val="22"/>
          <w:lang w:val="en-US"/>
        </w:rPr>
      </w:pPr>
      <w:r w:rsidRPr="001E3D58">
        <w:rPr>
          <w:rFonts w:ascii="Trebuchet MS" w:eastAsia="Trebuchet MS" w:hAnsi="Trebuchet MS" w:cs="Trebuchet MS"/>
          <w:b/>
          <w:sz w:val="22"/>
          <w:szCs w:val="22"/>
          <w:lang w:val="en-US"/>
        </w:rPr>
        <w:t>Reallocation of funds between budgetary chapters</w:t>
      </w:r>
    </w:p>
    <w:p w14:paraId="0899580A" w14:textId="77777777" w:rsidR="000576DF" w:rsidRPr="00BB2CEC"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As a general rule, the management bodies do not encourage the reallocation of funds between budgetary chapters, especially due to the changes allowed under the budget flexibility rule. However, projects may </w:t>
      </w:r>
      <w:r w:rsidRPr="00730E79">
        <w:rPr>
          <w:rFonts w:ascii="Trebuchet MS" w:eastAsia="Trebuchet MS" w:hAnsi="Trebuchet MS" w:cs="Trebuchet MS"/>
          <w:b/>
          <w:sz w:val="22"/>
          <w:szCs w:val="22"/>
          <w:lang w:val="en-US"/>
        </w:rPr>
        <w:t>in exceptional and duly justified cases</w:t>
      </w:r>
      <w:r w:rsidRPr="00730E79">
        <w:rPr>
          <w:rFonts w:ascii="Trebuchet MS" w:eastAsia="Trebuchet MS" w:hAnsi="Trebuchet MS" w:cs="Trebuchet MS"/>
          <w:sz w:val="22"/>
          <w:szCs w:val="22"/>
          <w:lang w:val="en-US"/>
        </w:rPr>
        <w:t xml:space="preserve"> apply for reallocations of funds between budgetary chapters (only for direct costs). </w:t>
      </w:r>
      <w:r w:rsidRPr="000E060C">
        <w:rPr>
          <w:rFonts w:ascii="Trebuchet MS" w:eastAsia="Trebuchet MS" w:hAnsi="Trebuchet MS" w:cs="Trebuchet MS"/>
          <w:b/>
          <w:sz w:val="22"/>
          <w:szCs w:val="22"/>
          <w:lang w:val="en-US"/>
        </w:rPr>
        <w:t>The reasons</w:t>
      </w:r>
      <w:r w:rsidRPr="000E060C">
        <w:rPr>
          <w:rFonts w:ascii="Trebuchet MS" w:eastAsia="Trebuchet MS" w:hAnsi="Trebuchet MS" w:cs="Trebuchet MS"/>
          <w:sz w:val="22"/>
          <w:szCs w:val="22"/>
          <w:lang w:val="en-US"/>
        </w:rPr>
        <w:t xml:space="preserve"> for modifications </w:t>
      </w:r>
      <w:r w:rsidRPr="00754C23">
        <w:rPr>
          <w:rFonts w:ascii="Trebuchet MS" w:eastAsia="Trebuchet MS" w:hAnsi="Trebuchet MS" w:cs="Trebuchet MS"/>
          <w:b/>
          <w:sz w:val="22"/>
          <w:szCs w:val="22"/>
          <w:lang w:val="en-US"/>
        </w:rPr>
        <w:t>have to be very well justified and the LB/partners have to prove the necessity for reallocation of funds and the impact it has</w:t>
      </w:r>
      <w:r w:rsidRPr="00A55FCF">
        <w:rPr>
          <w:rFonts w:ascii="Trebuchet MS" w:eastAsia="Trebuchet MS" w:hAnsi="Trebuchet MS" w:cs="Trebuchet MS"/>
          <w:sz w:val="22"/>
          <w:szCs w:val="22"/>
          <w:lang w:val="en-US"/>
        </w:rPr>
        <w:t xml:space="preserve"> on the project</w:t>
      </w:r>
      <w:r w:rsidRPr="00BB2CEC">
        <w:rPr>
          <w:rFonts w:ascii="Trebuchet MS" w:eastAsia="Trebuchet MS" w:hAnsi="Trebuchet MS" w:cs="Trebuchet MS"/>
          <w:sz w:val="22"/>
          <w:szCs w:val="22"/>
          <w:lang w:val="en-US"/>
        </w:rPr>
        <w:t xml:space="preserve"> implementation. </w:t>
      </w:r>
    </w:p>
    <w:p w14:paraId="7DD323D6" w14:textId="77777777" w:rsidR="000576DF" w:rsidRPr="00634FD4" w:rsidRDefault="00123C52">
      <w:pPr>
        <w:numPr>
          <w:ilvl w:val="0"/>
          <w:numId w:val="82"/>
        </w:numPr>
        <w:spacing w:before="120" w:after="120" w:line="360" w:lineRule="auto"/>
        <w:ind w:left="714" w:hanging="357"/>
        <w:jc w:val="both"/>
        <w:rPr>
          <w:b/>
          <w:sz w:val="22"/>
          <w:szCs w:val="22"/>
          <w:lang w:val="en-US"/>
        </w:rPr>
      </w:pPr>
      <w:r w:rsidRPr="00634FD4">
        <w:rPr>
          <w:rFonts w:ascii="Trebuchet MS" w:eastAsia="Trebuchet MS" w:hAnsi="Trebuchet MS" w:cs="Trebuchet MS"/>
          <w:b/>
          <w:sz w:val="22"/>
          <w:szCs w:val="22"/>
          <w:lang w:val="en-US"/>
        </w:rPr>
        <w:t>Reallocation of funds between partners</w:t>
      </w:r>
    </w:p>
    <w:p w14:paraId="2812CF6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of reallocation of tasks between project partners, due to, for example, financial difficulties of one of the partner, a reallocation of funds may be necessary between project partners. Under these circumstances, the co-financing contracts shall also be modified, leading to a reduction/increase of the corresponding co-financing funds.  </w:t>
      </w:r>
    </w:p>
    <w:p w14:paraId="74AAF289" w14:textId="77777777" w:rsidR="000576DF" w:rsidRPr="001E3D58" w:rsidRDefault="00123C52">
      <w:pPr>
        <w:numPr>
          <w:ilvl w:val="0"/>
          <w:numId w:val="82"/>
        </w:numPr>
        <w:spacing w:line="360" w:lineRule="auto"/>
        <w:ind w:hanging="360"/>
        <w:jc w:val="both"/>
        <w:rPr>
          <w:b/>
          <w:sz w:val="22"/>
          <w:szCs w:val="22"/>
          <w:lang w:val="en-US"/>
        </w:rPr>
      </w:pPr>
      <w:bookmarkStart w:id="28" w:name="_3whwml4" w:colFirst="0" w:colLast="0"/>
      <w:bookmarkEnd w:id="28"/>
      <w:r w:rsidRPr="001E3D58">
        <w:rPr>
          <w:rFonts w:ascii="Trebuchet MS" w:eastAsia="Trebuchet MS" w:hAnsi="Trebuchet MS" w:cs="Trebuchet MS"/>
          <w:b/>
          <w:sz w:val="22"/>
          <w:szCs w:val="22"/>
          <w:lang w:val="en-US"/>
        </w:rPr>
        <w:t>Modification of the project implementation positions or team members in case one of the following situations are met:</w:t>
      </w:r>
    </w:p>
    <w:p w14:paraId="5D276F59" w14:textId="77777777" w:rsidR="000576DF" w:rsidRPr="001E3D58" w:rsidRDefault="00123C52">
      <w:pPr>
        <w:numPr>
          <w:ilvl w:val="1"/>
          <w:numId w:val="47"/>
        </w:numPr>
        <w:spacing w:line="360" w:lineRule="auto"/>
        <w:ind w:hanging="360"/>
        <w:jc w:val="both"/>
        <w:rPr>
          <w:b/>
          <w:sz w:val="22"/>
          <w:szCs w:val="22"/>
          <w:lang w:val="en-US"/>
        </w:rPr>
      </w:pP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Projects are using real costs option for staff and the project implementation team positions / name of the staff members and/or CVs are included within the financing contract’s annexes. </w:t>
      </w:r>
    </w:p>
    <w:p w14:paraId="4CE793A8" w14:textId="77777777" w:rsidR="000576DF" w:rsidRPr="001E3D58" w:rsidRDefault="00123C52">
      <w:pPr>
        <w:numPr>
          <w:ilvl w:val="1"/>
          <w:numId w:val="47"/>
        </w:numPr>
        <w:spacing w:line="360" w:lineRule="auto"/>
        <w:ind w:hanging="360"/>
        <w:jc w:val="both"/>
        <w:rPr>
          <w:b/>
          <w:sz w:val="22"/>
          <w:szCs w:val="22"/>
          <w:lang w:val="en-US"/>
        </w:rPr>
      </w:pPr>
      <w:r w:rsidRPr="001E3D58">
        <w:rPr>
          <w:rFonts w:ascii="Trebuchet MS" w:eastAsia="Trebuchet MS" w:hAnsi="Trebuchet MS" w:cs="Trebuchet MS"/>
          <w:sz w:val="22"/>
          <w:szCs w:val="22"/>
          <w:lang w:val="en-US"/>
        </w:rPr>
        <w:t xml:space="preserve">Modification of the workload for the project implementation team positions for the </w:t>
      </w:r>
      <w:r w:rsidRPr="001E3D58">
        <w:rPr>
          <w:rFonts w:ascii="Trebuchet MS" w:eastAsia="Trebuchet MS" w:hAnsi="Trebuchet MS" w:cs="Trebuchet MS"/>
          <w:sz w:val="22"/>
          <w:szCs w:val="22"/>
          <w:lang w:val="en-US"/>
        </w:rPr>
        <w:lastRenderedPageBreak/>
        <w:t>projects using real costs options where the workload is included within the financing contract’s annexes.</w:t>
      </w:r>
    </w:p>
    <w:p w14:paraId="6B186434" w14:textId="77777777" w:rsidR="000576DF" w:rsidRPr="001E3D58" w:rsidRDefault="00123C52">
      <w:pPr>
        <w:spacing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In all cases the beneficiaries shall justify the necessity and opportunity of the staff positions/members/workload changes for the project implementation. </w:t>
      </w:r>
    </w:p>
    <w:p w14:paraId="21C9065E" w14:textId="77777777" w:rsidR="000576DF" w:rsidRPr="001E3D58" w:rsidRDefault="000576DF" w:rsidP="005E214E">
      <w:pPr>
        <w:contextualSpacing/>
        <w:jc w:val="both"/>
        <w:rPr>
          <w:lang w:val="en-US"/>
        </w:rPr>
      </w:pPr>
    </w:p>
    <w:p w14:paraId="38061825" w14:textId="77777777" w:rsidR="000576DF" w:rsidRPr="00BC07B8" w:rsidRDefault="00123C52">
      <w:pPr>
        <w:numPr>
          <w:ilvl w:val="0"/>
          <w:numId w:val="82"/>
        </w:numPr>
        <w:ind w:hanging="360"/>
        <w:rPr>
          <w:b/>
          <w:sz w:val="22"/>
          <w:szCs w:val="22"/>
          <w:lang w:val="en-US"/>
        </w:rPr>
      </w:pPr>
      <w:r w:rsidRPr="001E3D58">
        <w:rPr>
          <w:rFonts w:ascii="Trebuchet MS" w:eastAsia="Trebuchet MS" w:hAnsi="Trebuchet MS" w:cs="Trebuchet MS"/>
          <w:b/>
          <w:sz w:val="22"/>
          <w:szCs w:val="22"/>
          <w:lang w:val="en-US"/>
        </w:rPr>
        <w:t>Major changes in the Application Form</w:t>
      </w:r>
    </w:p>
    <w:p w14:paraId="5CD90EAB" w14:textId="77777777" w:rsidR="006D7A98" w:rsidRPr="001E3D58" w:rsidRDefault="006D7A98" w:rsidP="00BC07B8">
      <w:pPr>
        <w:ind w:left="720"/>
        <w:rPr>
          <w:b/>
          <w:sz w:val="22"/>
          <w:szCs w:val="22"/>
          <w:lang w:val="en-US"/>
        </w:rPr>
      </w:pPr>
    </w:p>
    <w:p w14:paraId="0E149E0D" w14:textId="77777777" w:rsidR="000576DF" w:rsidRPr="0076588F"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Projects are allowed to change its approach without altering the planned project outputs and results. The changes should bring an added value as compared to the initial Application Form</w:t>
      </w:r>
      <w:r w:rsidR="00730E79">
        <w:rPr>
          <w:rFonts w:ascii="Trebuchet MS" w:eastAsia="Trebuchet MS" w:hAnsi="Trebuchet MS" w:cs="Trebuchet MS"/>
          <w:sz w:val="22"/>
          <w:szCs w:val="22"/>
          <w:lang w:val="en-US"/>
        </w:rPr>
        <w:t>.</w:t>
      </w:r>
      <w:r w:rsidRPr="00730E79">
        <w:rPr>
          <w:rFonts w:ascii="Trebuchet MS" w:eastAsia="Trebuchet MS" w:hAnsi="Trebuchet MS" w:cs="Trebuchet MS"/>
          <w:sz w:val="22"/>
          <w:szCs w:val="22"/>
          <w:lang w:val="en-US"/>
        </w:rPr>
        <w:t xml:space="preserve"> (</w:t>
      </w:r>
    </w:p>
    <w:p w14:paraId="480009BA" w14:textId="77777777" w:rsidR="000576DF" w:rsidRPr="000E060C" w:rsidRDefault="00123C52">
      <w:pPr>
        <w:numPr>
          <w:ilvl w:val="0"/>
          <w:numId w:val="82"/>
        </w:numPr>
        <w:spacing w:before="120" w:after="120" w:line="360" w:lineRule="auto"/>
        <w:ind w:left="714" w:hanging="357"/>
        <w:jc w:val="both"/>
        <w:rPr>
          <w:b/>
          <w:sz w:val="22"/>
          <w:szCs w:val="22"/>
          <w:lang w:val="en-US"/>
        </w:rPr>
      </w:pPr>
      <w:r w:rsidRPr="00730E79">
        <w:rPr>
          <w:rFonts w:ascii="Trebuchet MS" w:eastAsia="Trebuchet MS" w:hAnsi="Trebuchet MS" w:cs="Trebuchet MS"/>
          <w:b/>
          <w:sz w:val="22"/>
          <w:szCs w:val="22"/>
          <w:lang w:val="en-US"/>
        </w:rPr>
        <w:t>Changes of the initial conditions set within the preliminary design phases (feasibility study, DALI for Romanian beneficiaries or preliminary design, including estimation of bill of quantities and values for Bulgarian beneficiaries) for infrastructure projects.</w:t>
      </w:r>
    </w:p>
    <w:p w14:paraId="4481F678" w14:textId="77777777" w:rsidR="00920E95" w:rsidRDefault="00123C52" w:rsidP="008361FA">
      <w:pPr>
        <w:numPr>
          <w:ilvl w:val="0"/>
          <w:numId w:val="82"/>
        </w:numPr>
        <w:spacing w:before="120" w:after="120" w:line="360" w:lineRule="auto"/>
        <w:ind w:left="714" w:hanging="357"/>
        <w:jc w:val="both"/>
        <w:rPr>
          <w:b/>
          <w:sz w:val="22"/>
          <w:szCs w:val="22"/>
          <w:lang w:val="en-US"/>
        </w:rPr>
      </w:pPr>
      <w:r w:rsidRPr="000E060C">
        <w:rPr>
          <w:rFonts w:ascii="Trebuchet MS" w:eastAsia="Trebuchet MS" w:hAnsi="Trebuchet MS" w:cs="Trebuchet MS"/>
          <w:b/>
          <w:sz w:val="22"/>
          <w:szCs w:val="22"/>
          <w:lang w:val="en-US"/>
        </w:rPr>
        <w:t>Other cases</w:t>
      </w:r>
    </w:p>
    <w:p w14:paraId="756822EE" w14:textId="2214E387" w:rsidR="000576DF" w:rsidRPr="001E3D58" w:rsidRDefault="00920E95" w:rsidP="00FF458F">
      <w:pPr>
        <w:spacing w:before="360" w:after="120" w:line="360" w:lineRule="auto"/>
        <w:jc w:val="both"/>
        <w:rPr>
          <w:rFonts w:ascii="Trebuchet MS" w:eastAsia="Trebuchet MS" w:hAnsi="Trebuchet MS" w:cs="Trebuchet MS"/>
          <w:b/>
          <w:i/>
          <w:sz w:val="22"/>
          <w:szCs w:val="22"/>
          <w:u w:val="single"/>
          <w:lang w:val="en-US"/>
        </w:rPr>
      </w:pPr>
      <w:r w:rsidRPr="008361FA">
        <w:rPr>
          <w:rFonts w:ascii="Trebuchet MS" w:eastAsia="Trebuchet MS" w:hAnsi="Trebuchet MS" w:cs="Trebuchet MS"/>
          <w:b/>
          <w:sz w:val="22"/>
          <w:szCs w:val="22"/>
          <w:lang w:val="en-US"/>
        </w:rPr>
        <w:t xml:space="preserve">In order to increase the flexibility at beneficiaries level, and building on the experience from the 2007-2013 period, </w:t>
      </w:r>
      <w:r w:rsidR="00883AA4" w:rsidRPr="00F2307E">
        <w:rPr>
          <w:rFonts w:ascii="Trebuchet MS" w:eastAsia="Trebuchet MS" w:hAnsi="Trebuchet MS" w:cs="Trebuchet MS"/>
          <w:b/>
          <w:sz w:val="22"/>
          <w:szCs w:val="22"/>
          <w:lang w:val="en-US"/>
        </w:rPr>
        <w:t>after fully understanding all the provisions abo</w:t>
      </w:r>
      <w:r w:rsidR="00BF57CA">
        <w:rPr>
          <w:rFonts w:ascii="Trebuchet MS" w:eastAsia="Trebuchet MS" w:hAnsi="Trebuchet MS" w:cs="Trebuchet MS"/>
          <w:b/>
          <w:sz w:val="22"/>
          <w:szCs w:val="22"/>
          <w:lang w:val="en-US"/>
        </w:rPr>
        <w:t>v</w:t>
      </w:r>
      <w:r w:rsidR="00883AA4" w:rsidRPr="00F2307E">
        <w:rPr>
          <w:rFonts w:ascii="Trebuchet MS" w:eastAsia="Trebuchet MS" w:hAnsi="Trebuchet MS" w:cs="Trebuchet MS"/>
          <w:b/>
          <w:sz w:val="22"/>
          <w:szCs w:val="22"/>
          <w:lang w:val="en-US"/>
        </w:rPr>
        <w:t xml:space="preserve">e, </w:t>
      </w:r>
      <w:r w:rsidRPr="008361FA">
        <w:rPr>
          <w:rFonts w:ascii="Trebuchet MS" w:eastAsia="Trebuchet MS" w:hAnsi="Trebuchet MS" w:cs="Trebuchet MS"/>
          <w:b/>
          <w:sz w:val="22"/>
          <w:szCs w:val="22"/>
          <w:lang w:val="en-US"/>
        </w:rPr>
        <w:t>the beneficiaries may</w:t>
      </w:r>
      <w:r w:rsidR="00F2307E" w:rsidRPr="00F2307E">
        <w:rPr>
          <w:rFonts w:ascii="Trebuchet MS" w:eastAsia="Trebuchet MS" w:hAnsi="Trebuchet MS" w:cs="Trebuchet MS"/>
          <w:b/>
          <w:sz w:val="22"/>
          <w:szCs w:val="22"/>
          <w:lang w:val="en-US"/>
        </w:rPr>
        <w:t xml:space="preserve">, </w:t>
      </w:r>
      <w:r w:rsidR="00F2307E" w:rsidRPr="008361FA">
        <w:rPr>
          <w:rFonts w:ascii="Trebuchet MS" w:eastAsia="Trebuchet MS" w:hAnsi="Trebuchet MS" w:cs="Trebuchet MS"/>
          <w:b/>
          <w:sz w:val="22"/>
          <w:szCs w:val="22"/>
          <w:lang w:val="en-US"/>
        </w:rPr>
        <w:t>perform changes in projects, on their own responsibility, even before an addendum/modification request is submitted to the Programme. If such a request is received, the Lead Beneficiary will only have confirmation that its request is agreed by the Managing Authority when the addendum has been dully signed</w:t>
      </w:r>
      <w:r w:rsidR="00EC1A2D">
        <w:rPr>
          <w:rFonts w:ascii="Trebuchet MS" w:eastAsia="Trebuchet MS" w:hAnsi="Trebuchet MS" w:cs="Trebuchet MS"/>
          <w:b/>
          <w:sz w:val="22"/>
          <w:szCs w:val="22"/>
          <w:lang w:val="en-US"/>
        </w:rPr>
        <w:t>/notification is confirmed by JS</w:t>
      </w:r>
      <w:r w:rsidR="00F2307E" w:rsidRPr="008361FA">
        <w:rPr>
          <w:rFonts w:ascii="Trebuchet MS" w:eastAsia="Trebuchet MS" w:hAnsi="Trebuchet MS" w:cs="Trebuchet MS"/>
          <w:b/>
          <w:sz w:val="22"/>
          <w:szCs w:val="22"/>
          <w:lang w:val="en-US"/>
        </w:rPr>
        <w:t xml:space="preserve">. In this scenario, the risk of performing a change which will later on not be approved by the Programme bodies and may imply ineligibility of expenditures </w:t>
      </w:r>
      <w:r w:rsidR="00303D9E" w:rsidRPr="008361FA">
        <w:rPr>
          <w:rFonts w:ascii="Trebuchet MS" w:eastAsia="Trebuchet MS" w:hAnsi="Trebuchet MS" w:cs="Trebuchet MS"/>
          <w:b/>
          <w:sz w:val="22"/>
          <w:szCs w:val="22"/>
          <w:lang w:val="en-US"/>
        </w:rPr>
        <w:t>is at the fin</w:t>
      </w:r>
      <w:r w:rsidR="006D2B4B" w:rsidRPr="006D2B4B">
        <w:rPr>
          <w:rFonts w:ascii="Trebuchet MS" w:eastAsia="Trebuchet MS" w:hAnsi="Trebuchet MS" w:cs="Trebuchet MS"/>
          <w:b/>
          <w:sz w:val="22"/>
          <w:szCs w:val="22"/>
          <w:lang w:val="en-US"/>
        </w:rPr>
        <w:t>ancial risk of the beneficiary.</w:t>
      </w:r>
      <w:r w:rsidR="00F2307E" w:rsidRPr="008361FA">
        <w:rPr>
          <w:rFonts w:ascii="Trebuchet MS" w:eastAsia="Trebuchet MS" w:hAnsi="Trebuchet MS" w:cs="Trebuchet MS"/>
          <w:b/>
          <w:sz w:val="22"/>
          <w:szCs w:val="22"/>
          <w:lang w:val="en-US"/>
        </w:rPr>
        <w:t xml:space="preserve"> The Beneficiary may request verification of the related expenditures (from the first level controllers) only from the moment the addendum entries into force (by signature from the last party-MA)</w:t>
      </w:r>
      <w:r w:rsidR="006E44EB">
        <w:rPr>
          <w:rFonts w:ascii="Trebuchet MS" w:eastAsia="Trebuchet MS" w:hAnsi="Trebuchet MS" w:cs="Trebuchet MS"/>
          <w:b/>
          <w:sz w:val="22"/>
          <w:szCs w:val="22"/>
          <w:lang w:val="en-US"/>
        </w:rPr>
        <w:t>/</w:t>
      </w:r>
      <w:r w:rsidR="00AE0664">
        <w:rPr>
          <w:rFonts w:ascii="Trebuchet MS" w:eastAsia="Trebuchet MS" w:hAnsi="Trebuchet MS" w:cs="Trebuchet MS"/>
          <w:b/>
          <w:sz w:val="22"/>
          <w:szCs w:val="22"/>
          <w:lang w:val="en-US"/>
        </w:rPr>
        <w:t>verification</w:t>
      </w:r>
      <w:r w:rsidR="006E44EB">
        <w:rPr>
          <w:rFonts w:ascii="Trebuchet MS" w:eastAsia="Trebuchet MS" w:hAnsi="Trebuchet MS" w:cs="Trebuchet MS"/>
          <w:b/>
          <w:sz w:val="22"/>
          <w:szCs w:val="22"/>
          <w:lang w:val="en-US"/>
        </w:rPr>
        <w:t xml:space="preserve"> of the </w:t>
      </w:r>
      <w:r w:rsidR="00686DB5">
        <w:rPr>
          <w:rFonts w:ascii="Trebuchet MS" w:eastAsia="Trebuchet MS" w:hAnsi="Trebuchet MS" w:cs="Trebuchet MS"/>
          <w:b/>
          <w:sz w:val="22"/>
          <w:szCs w:val="22"/>
          <w:lang w:val="en-US"/>
        </w:rPr>
        <w:t>notification</w:t>
      </w:r>
      <w:r w:rsidR="00F2307E" w:rsidRPr="008361FA">
        <w:rPr>
          <w:rFonts w:ascii="Trebuchet MS" w:eastAsia="Trebuchet MS" w:hAnsi="Trebuchet MS" w:cs="Trebuchet MS"/>
          <w:b/>
          <w:sz w:val="22"/>
          <w:szCs w:val="22"/>
          <w:lang w:val="en-US"/>
        </w:rPr>
        <w:t xml:space="preserve">. </w:t>
      </w:r>
      <w:r w:rsidR="00123C52" w:rsidRPr="001E3D58">
        <w:rPr>
          <w:rFonts w:ascii="Trebuchet MS" w:eastAsia="Trebuchet MS" w:hAnsi="Trebuchet MS" w:cs="Trebuchet MS"/>
          <w:b/>
          <w:i/>
          <w:sz w:val="22"/>
          <w:szCs w:val="22"/>
          <w:u w:val="single"/>
          <w:lang w:val="en-US"/>
        </w:rPr>
        <w:t xml:space="preserve">II. Modifications of the contract at the initiative of the Managing Authority </w:t>
      </w:r>
    </w:p>
    <w:p w14:paraId="3710EFFC" w14:textId="77777777" w:rsidR="00236EFE"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be advised that the Managing Authority may modify the contract unilaterally by way of instructions of the Head of the Managing Authority. This modification may concern, for example, Competitive procedure for Romanian private applicants/beneficiaries regarding the assignment of supplies, services and works contracts financed within Interreg V-A Romania-Bulgaria Programme. The instructions shall be communicated to the LB/PB and shall become part of the contract. </w:t>
      </w:r>
    </w:p>
    <w:p w14:paraId="1FD36333" w14:textId="77777777" w:rsidR="000576DF" w:rsidRPr="001E3D58" w:rsidRDefault="00123C52" w:rsidP="00621403">
      <w:pPr>
        <w:spacing w:before="36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lastRenderedPageBreak/>
        <w:t>III. Suspension of the implementation period</w:t>
      </w:r>
    </w:p>
    <w:p w14:paraId="0B916E67" w14:textId="77777777" w:rsidR="000576DF" w:rsidRPr="001E3D58" w:rsidRDefault="00123C52">
      <w:pPr>
        <w:tabs>
          <w:tab w:val="left" w:pos="-1440"/>
          <w:tab w:val="left" w:pos="-720"/>
        </w:tabs>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During the lifetime of a project, cases may appear, when a project partner is in impossibility of fulfilling its obligations according to the contract due to duly justified cases, not imputable to him. Under these conditions, the partner may request the suspension of the implementation period. The Partner requesting the suspension of the implementation period has the obligation to inform MA in maximum 3 days from the date when he took notice of the situation, preventing him to fulfill its obligations, in any written form, including the e-mail. The decision to suspend the implementation period has to belong to all project partners. The Lead beneficiary shall submit within 5 working days from the abovementioned notification to the Managing Authority an official request for the suspension of the project implementation, stating the reasons, analyzing the consequences it may have on the implementation of the project, and mentioning the period for which it requires the suspension, together with the approval of all partners. The Managing Authority shall analyze the request for suspension and shall take a decision. The suspension of the implementation period shall take the form of a decision of the representative of the MA signing the contract, and shall be communicated to the LB.</w:t>
      </w:r>
    </w:p>
    <w:p w14:paraId="654514D8" w14:textId="77777777" w:rsidR="000576DF" w:rsidRPr="001E3D58" w:rsidRDefault="00123C52">
      <w:pPr>
        <w:shd w:val="clear" w:color="auto" w:fill="FFC000"/>
        <w:tabs>
          <w:tab w:val="left" w:pos="-1440"/>
          <w:tab w:val="left" w:pos="-720"/>
        </w:tabs>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It is extremely important to keep in mind that during the suspension period no activity shall be performed by any of the partners. The suspension shall apply to the entire project, and not just the partner requesting it. Therefore, it is very important to analyze the possibility of suspending the implementation very thoroughly and take a joint decision. The suspension of the implementation period may be requested only once during the project implementation. </w:t>
      </w:r>
    </w:p>
    <w:p w14:paraId="263DA1D9" w14:textId="77777777" w:rsidR="00207545" w:rsidRPr="001E3D58" w:rsidRDefault="00207545" w:rsidP="0069712F">
      <w:pPr>
        <w:rPr>
          <w:rFonts w:eastAsia="Trebuchet MS"/>
          <w:lang w:val="en-US"/>
        </w:rPr>
      </w:pPr>
      <w:bookmarkStart w:id="29" w:name="_2bn6wsx" w:colFirst="0" w:colLast="0"/>
      <w:bookmarkEnd w:id="29"/>
    </w:p>
    <w:p w14:paraId="2576D395" w14:textId="77777777" w:rsidR="00207545" w:rsidRPr="001E3D58" w:rsidRDefault="00207545" w:rsidP="00207545">
      <w:pPr>
        <w:shd w:val="clear" w:color="auto" w:fill="FFC000"/>
        <w:spacing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NB:</w:t>
      </w:r>
    </w:p>
    <w:p w14:paraId="5A9FB51F"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be informed that for the investment projects it is mandatory to present /submit to JS the Technical Project within 10 working days from the date when the documents was delivered by the designer and accepted by the beneficiary.</w:t>
      </w:r>
    </w:p>
    <w:p w14:paraId="3BF456BB"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Together with the Technical Project the beneficiary shall submit a statement regarding either that there are no technical modifications compared with the documents within the approve application form (feasibility study, DALI or preliminary design), or that there are modifications which shall be presented in detail and with proper justifications.</w:t>
      </w:r>
    </w:p>
    <w:p w14:paraId="27B01010"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Examples of modifications that shall be notified within the beneficiary’s statement:</w:t>
      </w:r>
    </w:p>
    <w:p w14:paraId="2864FE45"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 of the emplacement / location of the  investment (including changes in the legal status of the property where the investment is foreseen to be done),</w:t>
      </w:r>
    </w:p>
    <w:p w14:paraId="457B6958"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lastRenderedPageBreak/>
        <w:t>Modifications of the functionality of the investment or of the designed spaces/rooms within the construction, etc.;</w:t>
      </w:r>
    </w:p>
    <w:p w14:paraId="2A852B5D"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 of the functional/technological/constructive solutions;</w:t>
      </w:r>
    </w:p>
    <w:p w14:paraId="51DD52D2"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 of the technical-economic indicators of the investments;</w:t>
      </w:r>
    </w:p>
    <w:p w14:paraId="32BF196F"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Modifications regarding measurements of the investment (for example modification of the length of the road to be modernized, modification of rooms of a building that shall be constructed, etc.)</w:t>
      </w:r>
    </w:p>
    <w:p w14:paraId="683F7450"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be informed that the above list is not exhaustive and all modifications changing the initial conditions set within the preliminary design phases (feasibility study, DALI for Romanian beneficiaries or preliminary design, including estimation of bill of quantities and values for Bulgarian beneficiaries) shall be notified as mentioned above.</w:t>
      </w:r>
    </w:p>
    <w:p w14:paraId="655E1BB8"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please bear in mind that the same obligations apply in case the beneficiaries applied directly with technical projects and during the implementation period an update of the technical project is being done.</w:t>
      </w:r>
    </w:p>
    <w:p w14:paraId="665A48F1"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for the elaboration of the Technical project, each project beneficiary has the obligation to provide the feasibility study or DALI for Romanian beneficiaries and preliminary design (including estimation of bill of quantities and values) for Bulgarian beneficiaries, approved according the national legislation, to the contractor which will elaborate the Technical project.</w:t>
      </w:r>
    </w:p>
    <w:p w14:paraId="30AD435B" w14:textId="77777777" w:rsidR="00207545" w:rsidRPr="001E3D58" w:rsidRDefault="00207545" w:rsidP="0069712F">
      <w:pPr>
        <w:rPr>
          <w:rFonts w:eastAsia="Trebuchet MS"/>
          <w:lang w:val="en-US"/>
        </w:rPr>
      </w:pPr>
    </w:p>
    <w:p w14:paraId="01FDD2ED" w14:textId="77777777" w:rsidR="00E632CC" w:rsidRDefault="00E632CC">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019191E9"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1</w:t>
      </w:r>
      <w:r w:rsidR="00B022DA">
        <w:rPr>
          <w:rFonts w:ascii="Trebuchet MS" w:eastAsia="Trebuchet MS" w:hAnsi="Trebuchet MS" w:cs="Trebuchet MS"/>
          <w:sz w:val="28"/>
          <w:szCs w:val="28"/>
          <w:lang w:val="en-US"/>
        </w:rPr>
        <w:t>7</w:t>
      </w:r>
      <w:r w:rsidRPr="001E3D58">
        <w:rPr>
          <w:rFonts w:ascii="Trebuchet MS" w:eastAsia="Trebuchet MS" w:hAnsi="Trebuchet MS" w:cs="Trebuchet MS"/>
          <w:sz w:val="28"/>
          <w:szCs w:val="28"/>
          <w:lang w:val="en-US"/>
        </w:rPr>
        <w:t xml:space="preserve">. Project level decommitment </w:t>
      </w:r>
    </w:p>
    <w:p w14:paraId="489759E2" w14:textId="77777777" w:rsidR="000576DF" w:rsidRPr="001F5190" w:rsidRDefault="00123C52" w:rsidP="00100B51">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It is extremely important to pay attention when drafting </w:t>
      </w:r>
      <w:r w:rsidR="005F3CD0">
        <w:rPr>
          <w:rFonts w:ascii="Trebuchet MS" w:eastAsia="Trebuchet MS" w:hAnsi="Trebuchet MS" w:cs="Trebuchet MS"/>
          <w:b/>
          <w:i/>
          <w:sz w:val="22"/>
          <w:szCs w:val="22"/>
          <w:lang w:val="en-US"/>
        </w:rPr>
        <w:t xml:space="preserve"> a </w:t>
      </w:r>
      <w:r w:rsidR="007C4BCD" w:rsidRPr="001E3D58">
        <w:rPr>
          <w:rFonts w:ascii="Trebuchet MS" w:eastAsia="Trebuchet MS" w:hAnsi="Trebuchet MS" w:cs="Trebuchet MS"/>
          <w:b/>
          <w:i/>
          <w:sz w:val="22"/>
          <w:szCs w:val="22"/>
          <w:lang w:val="en-US"/>
        </w:rPr>
        <w:t>graphic</w:t>
      </w:r>
      <w:r w:rsidR="001F5190">
        <w:rPr>
          <w:rFonts w:ascii="Trebuchet MS" w:eastAsia="Trebuchet MS" w:hAnsi="Trebuchet MS" w:cs="Trebuchet MS"/>
          <w:b/>
          <w:i/>
          <w:sz w:val="22"/>
          <w:szCs w:val="22"/>
          <w:lang w:val="en-US"/>
        </w:rPr>
        <w:t xml:space="preserve"> </w:t>
      </w:r>
      <w:r w:rsidR="005F3CD0">
        <w:rPr>
          <w:rFonts w:ascii="Trebuchet MS" w:eastAsia="Trebuchet MS" w:hAnsi="Trebuchet MS" w:cs="Trebuchet MS"/>
          <w:b/>
          <w:i/>
          <w:sz w:val="22"/>
          <w:szCs w:val="22"/>
          <w:lang w:val="en-US"/>
        </w:rPr>
        <w:t>for defining partners’ spending</w:t>
      </w:r>
      <w:r w:rsidR="001F5190">
        <w:rPr>
          <w:rFonts w:ascii="Trebuchet MS" w:eastAsia="Trebuchet MS" w:hAnsi="Trebuchet MS" w:cs="Trebuchet MS"/>
          <w:b/>
          <w:i/>
          <w:sz w:val="22"/>
          <w:szCs w:val="22"/>
          <w:lang w:val="en-US"/>
        </w:rPr>
        <w:t xml:space="preserve"> targets</w:t>
      </w:r>
      <w:r w:rsidRPr="001E3D58">
        <w:rPr>
          <w:rFonts w:ascii="Trebuchet MS" w:eastAsia="Trebuchet MS" w:hAnsi="Trebuchet MS" w:cs="Trebuchet MS"/>
          <w:b/>
          <w:i/>
          <w:sz w:val="22"/>
          <w:szCs w:val="22"/>
          <w:lang w:val="en-US"/>
        </w:rPr>
        <w:t xml:space="preserve">, as it will </w:t>
      </w:r>
      <w:r w:rsidR="007C4BCD" w:rsidRPr="001E3D58">
        <w:rPr>
          <w:rFonts w:ascii="Trebuchet MS" w:eastAsia="Trebuchet MS" w:hAnsi="Trebuchet MS" w:cs="Trebuchet MS"/>
          <w:b/>
          <w:i/>
          <w:sz w:val="22"/>
          <w:szCs w:val="22"/>
          <w:lang w:val="en-US"/>
        </w:rPr>
        <w:t>reflect the total amount each partner commits to spend and request for first level control b</w:t>
      </w:r>
      <w:r w:rsidR="00EE5754" w:rsidRPr="001E3D58">
        <w:rPr>
          <w:rFonts w:ascii="Trebuchet MS" w:eastAsia="Trebuchet MS" w:hAnsi="Trebuchet MS" w:cs="Trebuchet MS"/>
          <w:b/>
          <w:i/>
          <w:sz w:val="22"/>
          <w:szCs w:val="22"/>
          <w:lang w:val="en-US"/>
        </w:rPr>
        <w:t>y</w:t>
      </w:r>
      <w:r w:rsidR="007C4BCD" w:rsidRPr="001E3D58">
        <w:rPr>
          <w:rFonts w:ascii="Trebuchet MS" w:eastAsia="Trebuchet MS" w:hAnsi="Trebuchet MS" w:cs="Trebuchet MS"/>
          <w:b/>
          <w:i/>
          <w:sz w:val="22"/>
          <w:szCs w:val="22"/>
          <w:lang w:val="en-US"/>
        </w:rPr>
        <w:t xml:space="preserve"> the end of the month marking the half of the implementation period </w:t>
      </w:r>
      <w:r w:rsidRPr="001E3D58">
        <w:rPr>
          <w:rFonts w:ascii="Trebuchet MS" w:eastAsia="Trebuchet MS" w:hAnsi="Trebuchet MS" w:cs="Trebuchet MS"/>
          <w:b/>
          <w:i/>
          <w:sz w:val="22"/>
          <w:szCs w:val="22"/>
          <w:lang w:val="en-US"/>
        </w:rPr>
        <w:t>and the financial performance of each pa</w:t>
      </w:r>
      <w:r w:rsidRPr="001F5190">
        <w:rPr>
          <w:rFonts w:ascii="Trebuchet MS" w:eastAsia="Trebuchet MS" w:hAnsi="Trebuchet MS" w:cs="Trebuchet MS"/>
          <w:b/>
          <w:i/>
          <w:sz w:val="22"/>
          <w:szCs w:val="22"/>
          <w:lang w:val="en-US"/>
        </w:rPr>
        <w:t xml:space="preserve">rtner in spending its budget will be judged based on this </w:t>
      </w:r>
      <w:r w:rsidR="00EE5754" w:rsidRPr="001F5190">
        <w:rPr>
          <w:rFonts w:ascii="Trebuchet MS" w:eastAsia="Trebuchet MS" w:hAnsi="Trebuchet MS" w:cs="Trebuchet MS"/>
          <w:b/>
          <w:i/>
          <w:sz w:val="22"/>
          <w:szCs w:val="22"/>
          <w:lang w:val="en-US"/>
        </w:rPr>
        <w:t>amount</w:t>
      </w:r>
      <w:r w:rsidR="006E2DC4" w:rsidRPr="001F5190">
        <w:rPr>
          <w:rFonts w:ascii="Trebuchet MS" w:eastAsia="Trebuchet MS" w:hAnsi="Trebuchet MS" w:cs="Trebuchet MS"/>
          <w:b/>
          <w:i/>
          <w:sz w:val="22"/>
          <w:szCs w:val="22"/>
          <w:lang w:val="en-US"/>
        </w:rPr>
        <w:t>.</w:t>
      </w:r>
    </w:p>
    <w:p w14:paraId="71601373" w14:textId="77777777" w:rsidR="00797C2C" w:rsidRDefault="00F01472" w:rsidP="00AB450D">
      <w:pPr>
        <w:spacing w:line="360" w:lineRule="auto"/>
        <w:jc w:val="both"/>
        <w:rPr>
          <w:rFonts w:ascii="Trebuchet MS" w:hAnsi="Trebuchet MS" w:cs="Arial"/>
          <w:color w:val="222222"/>
          <w:sz w:val="22"/>
          <w:szCs w:val="22"/>
          <w:lang w:val="en-US"/>
        </w:rPr>
      </w:pPr>
      <w:r w:rsidRPr="00BC07B8">
        <w:rPr>
          <w:rFonts w:ascii="Trebuchet MS" w:hAnsi="Trebuchet MS" w:cs="Arial"/>
          <w:color w:val="222222"/>
          <w:sz w:val="22"/>
          <w:szCs w:val="22"/>
          <w:lang w:val="en-US"/>
        </w:rPr>
        <w:t xml:space="preserve">Please note, in case of partnership </w:t>
      </w:r>
      <w:r w:rsidRPr="00BC07B8">
        <w:rPr>
          <w:rFonts w:ascii="Trebuchet MS" w:hAnsi="Trebuchet MS"/>
          <w:sz w:val="22"/>
          <w:szCs w:val="22"/>
          <w:lang w:val="en-US"/>
        </w:rPr>
        <w:t>amendment</w:t>
      </w:r>
      <w:r w:rsidRPr="00BC07B8">
        <w:rPr>
          <w:rFonts w:ascii="Trebuchet MS" w:hAnsi="Trebuchet MS" w:cs="Arial"/>
          <w:color w:val="222222"/>
          <w:sz w:val="22"/>
          <w:szCs w:val="22"/>
          <w:lang w:val="en-US"/>
        </w:rPr>
        <w:t xml:space="preserve"> (only for projects that did not exceed half of the implementation period at the time of requesting the change of the partnership) following the decision of the Monitoring Committee, the new partner/partners shall set targets (</w:t>
      </w:r>
      <w:r w:rsidRPr="001E3D58">
        <w:rPr>
          <w:rFonts w:ascii="Trebuchet MS" w:eastAsia="Trebuchet MS" w:hAnsi="Trebuchet MS" w:cs="Trebuchet MS"/>
          <w:sz w:val="22"/>
          <w:szCs w:val="22"/>
          <w:lang w:val="en-US"/>
        </w:rPr>
        <w:t>the total amount</w:t>
      </w:r>
      <w:r w:rsidRPr="00BC07B8">
        <w:rPr>
          <w:rFonts w:ascii="Trebuchet MS" w:eastAsia="Trebuchet MS" w:hAnsi="Trebuchet MS" w:cs="Trebuchet MS"/>
          <w:sz w:val="22"/>
          <w:szCs w:val="22"/>
          <w:lang w:val="en-US"/>
        </w:rPr>
        <w:t xml:space="preserve"> each</w:t>
      </w:r>
      <w:r w:rsidRPr="001E3D58">
        <w:rPr>
          <w:rFonts w:ascii="Trebuchet MS" w:eastAsia="Trebuchet MS" w:hAnsi="Trebuchet MS" w:cs="Trebuchet MS"/>
          <w:sz w:val="22"/>
          <w:szCs w:val="22"/>
          <w:lang w:val="en-US"/>
        </w:rPr>
        <w:t xml:space="preserve"> </w:t>
      </w:r>
      <w:r w:rsidRPr="00BC07B8">
        <w:rPr>
          <w:rFonts w:ascii="Trebuchet MS" w:eastAsia="Trebuchet MS" w:hAnsi="Trebuchet MS" w:cs="Trebuchet MS"/>
          <w:sz w:val="22"/>
          <w:szCs w:val="22"/>
          <w:lang w:val="en-US"/>
        </w:rPr>
        <w:t>new</w:t>
      </w:r>
      <w:r w:rsidRPr="001E3D58">
        <w:rPr>
          <w:rFonts w:ascii="Trebuchet MS" w:eastAsia="Trebuchet MS" w:hAnsi="Trebuchet MS" w:cs="Trebuchet MS"/>
          <w:sz w:val="22"/>
          <w:szCs w:val="22"/>
          <w:lang w:val="en-US"/>
        </w:rPr>
        <w:t xml:space="preserve"> partner commits to spend and request for first level control</w:t>
      </w:r>
      <w:r w:rsidRPr="00BC07B8">
        <w:rPr>
          <w:rFonts w:ascii="Trebuchet MS" w:hAnsi="Trebuchet MS" w:cs="Arial"/>
          <w:color w:val="222222"/>
          <w:sz w:val="22"/>
          <w:szCs w:val="22"/>
          <w:lang w:val="en-US"/>
        </w:rPr>
        <w:t xml:space="preserve">) for the half of the implementation period (calculated from the date </w:t>
      </w:r>
      <w:r w:rsidR="00E41C26" w:rsidRPr="00BC07B8">
        <w:rPr>
          <w:rFonts w:ascii="Trebuchet MS" w:hAnsi="Trebuchet MS" w:cs="Arial"/>
          <w:color w:val="222222"/>
          <w:sz w:val="22"/>
          <w:szCs w:val="22"/>
          <w:lang w:val="en-US"/>
        </w:rPr>
        <w:t xml:space="preserve">of Monitoring Committee approval of </w:t>
      </w:r>
      <w:r w:rsidRPr="00BC07B8">
        <w:rPr>
          <w:rFonts w:ascii="Trebuchet MS" w:hAnsi="Trebuchet MS" w:cs="Arial"/>
          <w:color w:val="222222"/>
          <w:sz w:val="22"/>
          <w:szCs w:val="22"/>
          <w:lang w:val="en-US"/>
        </w:rPr>
        <w:t>the new</w:t>
      </w:r>
      <w:r w:rsidR="006E2DC4" w:rsidRPr="00BC07B8">
        <w:rPr>
          <w:rFonts w:ascii="Trebuchet MS" w:hAnsi="Trebuchet MS" w:cs="Arial"/>
          <w:color w:val="222222"/>
          <w:sz w:val="22"/>
          <w:szCs w:val="22"/>
          <w:lang w:val="en-US"/>
        </w:rPr>
        <w:t xml:space="preserve"> partner enter</w:t>
      </w:r>
      <w:r w:rsidR="00E41C26" w:rsidRPr="00BC07B8">
        <w:rPr>
          <w:rFonts w:ascii="Trebuchet MS" w:hAnsi="Trebuchet MS" w:cs="Arial"/>
          <w:color w:val="222222"/>
          <w:sz w:val="22"/>
          <w:szCs w:val="22"/>
          <w:lang w:val="en-US"/>
        </w:rPr>
        <w:t>ing</w:t>
      </w:r>
      <w:r w:rsidR="006E2DC4" w:rsidRPr="00BC07B8">
        <w:rPr>
          <w:rFonts w:ascii="Trebuchet MS" w:hAnsi="Trebuchet MS" w:cs="Arial"/>
          <w:color w:val="222222"/>
          <w:sz w:val="22"/>
          <w:szCs w:val="22"/>
          <w:lang w:val="en-US"/>
        </w:rPr>
        <w:t xml:space="preserve"> the project).</w:t>
      </w:r>
    </w:p>
    <w:p w14:paraId="0DD72681" w14:textId="77777777" w:rsidR="00797C2C" w:rsidRDefault="00797C2C" w:rsidP="00AB450D">
      <w:pPr>
        <w:spacing w:line="360" w:lineRule="auto"/>
        <w:jc w:val="both"/>
        <w:rPr>
          <w:rFonts w:ascii="Trebuchet MS" w:hAnsi="Trebuchet MS" w:cs="Arial"/>
          <w:color w:val="222222"/>
          <w:sz w:val="22"/>
          <w:szCs w:val="22"/>
          <w:lang w:val="en-US"/>
        </w:rPr>
      </w:pPr>
      <w:r>
        <w:rPr>
          <w:rFonts w:ascii="Trebuchet MS" w:hAnsi="Trebuchet MS" w:cs="Arial"/>
          <w:color w:val="222222"/>
          <w:sz w:val="22"/>
          <w:szCs w:val="22"/>
          <w:lang w:val="en-US"/>
        </w:rPr>
        <w:t>EG. A project has 24 months of implementation (01.01.2018-31.12.2020). A new partn</w:t>
      </w:r>
      <w:r w:rsidR="003363BA">
        <w:rPr>
          <w:rFonts w:ascii="Trebuchet MS" w:hAnsi="Trebuchet MS" w:cs="Arial"/>
          <w:color w:val="222222"/>
          <w:sz w:val="22"/>
          <w:szCs w:val="22"/>
          <w:lang w:val="en-US"/>
        </w:rPr>
        <w:t>er enters the project in month 7 (01.07</w:t>
      </w:r>
      <w:r>
        <w:rPr>
          <w:rFonts w:ascii="Trebuchet MS" w:hAnsi="Trebuchet MS" w:cs="Arial"/>
          <w:color w:val="222222"/>
          <w:sz w:val="22"/>
          <w:szCs w:val="22"/>
          <w:lang w:val="en-US"/>
        </w:rPr>
        <w:t>.2018). Therefore, the half implementation period will be calculated at the half of the remaining of the implementation for that respective partner (</w:t>
      </w:r>
      <w:r w:rsidR="003363BA">
        <w:rPr>
          <w:rFonts w:ascii="Trebuchet MS" w:hAnsi="Trebuchet MS" w:cs="Arial"/>
          <w:color w:val="222222"/>
          <w:sz w:val="22"/>
          <w:szCs w:val="22"/>
          <w:lang w:val="en-US"/>
        </w:rPr>
        <w:t>01.07</w:t>
      </w:r>
      <w:r>
        <w:rPr>
          <w:rFonts w:ascii="Trebuchet MS" w:hAnsi="Trebuchet MS" w:cs="Arial"/>
          <w:color w:val="222222"/>
          <w:sz w:val="22"/>
          <w:szCs w:val="22"/>
          <w:lang w:val="en-US"/>
        </w:rPr>
        <w:t>.2018-</w:t>
      </w:r>
      <w:r w:rsidR="003363BA">
        <w:rPr>
          <w:rFonts w:ascii="Trebuchet MS" w:hAnsi="Trebuchet MS" w:cs="Arial"/>
          <w:color w:val="222222"/>
          <w:sz w:val="22"/>
          <w:szCs w:val="22"/>
          <w:lang w:val="en-US"/>
        </w:rPr>
        <w:t>31.12.20</w:t>
      </w:r>
      <w:r w:rsidR="00161CCD">
        <w:rPr>
          <w:rFonts w:ascii="Trebuchet MS" w:hAnsi="Trebuchet MS" w:cs="Arial"/>
          <w:color w:val="222222"/>
          <w:sz w:val="22"/>
          <w:szCs w:val="22"/>
          <w:lang w:val="en-US"/>
        </w:rPr>
        <w:t>20</w:t>
      </w:r>
      <w:r w:rsidR="003363BA">
        <w:rPr>
          <w:rFonts w:ascii="Trebuchet MS" w:hAnsi="Trebuchet MS" w:cs="Arial"/>
          <w:color w:val="222222"/>
          <w:sz w:val="22"/>
          <w:szCs w:val="22"/>
          <w:lang w:val="en-US"/>
        </w:rPr>
        <w:t xml:space="preserve">, 18 remaining months of implementation, therefore the target will be calculated at the end of month 9, namely </w:t>
      </w:r>
      <w:r w:rsidR="00836D75">
        <w:rPr>
          <w:rFonts w:ascii="Trebuchet MS" w:hAnsi="Trebuchet MS" w:cs="Arial"/>
          <w:color w:val="222222"/>
          <w:sz w:val="22"/>
          <w:szCs w:val="22"/>
          <w:lang w:val="en-US"/>
        </w:rPr>
        <w:t>31.0</w:t>
      </w:r>
      <w:r w:rsidR="00161CCD">
        <w:rPr>
          <w:rFonts w:ascii="Trebuchet MS" w:hAnsi="Trebuchet MS" w:cs="Arial"/>
          <w:color w:val="222222"/>
          <w:sz w:val="22"/>
          <w:szCs w:val="22"/>
          <w:lang w:val="en-US"/>
        </w:rPr>
        <w:t>4</w:t>
      </w:r>
      <w:r w:rsidR="00836D75">
        <w:rPr>
          <w:rFonts w:ascii="Trebuchet MS" w:hAnsi="Trebuchet MS" w:cs="Arial"/>
          <w:color w:val="222222"/>
          <w:sz w:val="22"/>
          <w:szCs w:val="22"/>
          <w:lang w:val="en-US"/>
        </w:rPr>
        <w:t>.201</w:t>
      </w:r>
      <w:r w:rsidR="00380B2B">
        <w:rPr>
          <w:rFonts w:ascii="Trebuchet MS" w:hAnsi="Trebuchet MS" w:cs="Arial"/>
          <w:color w:val="222222"/>
          <w:sz w:val="22"/>
          <w:szCs w:val="22"/>
          <w:lang w:val="en-US"/>
        </w:rPr>
        <w:t>9</w:t>
      </w:r>
      <w:r w:rsidR="00836D75">
        <w:rPr>
          <w:rFonts w:ascii="Trebuchet MS" w:hAnsi="Trebuchet MS" w:cs="Arial"/>
          <w:color w:val="222222"/>
          <w:sz w:val="22"/>
          <w:szCs w:val="22"/>
          <w:lang w:val="en-US"/>
        </w:rPr>
        <w:t xml:space="preserve">). </w:t>
      </w:r>
    </w:p>
    <w:p w14:paraId="11ECE2EE" w14:textId="77777777" w:rsidR="00797C2C" w:rsidRDefault="00797C2C" w:rsidP="00AB450D">
      <w:pPr>
        <w:spacing w:line="360" w:lineRule="auto"/>
        <w:jc w:val="both"/>
        <w:rPr>
          <w:rFonts w:ascii="Trebuchet MS" w:hAnsi="Trebuchet MS" w:cs="Arial"/>
          <w:color w:val="222222"/>
          <w:sz w:val="22"/>
          <w:szCs w:val="22"/>
          <w:lang w:val="en-US"/>
        </w:rPr>
      </w:pPr>
    </w:p>
    <w:p w14:paraId="47CA838D" w14:textId="77777777" w:rsidR="000576DF" w:rsidRPr="00634FD4" w:rsidRDefault="006E2DC4">
      <w:pPr>
        <w:shd w:val="clear" w:color="auto" w:fill="FFC000"/>
        <w:spacing w:before="240" w:line="360" w:lineRule="auto"/>
        <w:jc w:val="both"/>
        <w:rPr>
          <w:rFonts w:ascii="Trebuchet MS" w:eastAsia="Trebuchet MS" w:hAnsi="Trebuchet MS" w:cs="Trebuchet MS"/>
          <w:sz w:val="22"/>
          <w:szCs w:val="22"/>
          <w:lang w:val="en-US"/>
        </w:rPr>
      </w:pPr>
      <w:r w:rsidRPr="00BC07B8">
        <w:rPr>
          <w:rFonts w:ascii="Trebuchet MS" w:hAnsi="Trebuchet MS" w:cs="Arial"/>
          <w:color w:val="222222"/>
          <w:sz w:val="22"/>
          <w:szCs w:val="22"/>
          <w:lang w:val="en-US"/>
        </w:rPr>
        <w:t xml:space="preserve"> </w:t>
      </w:r>
      <w:r w:rsidR="00123C52" w:rsidRPr="001E3D58">
        <w:rPr>
          <w:rFonts w:ascii="Trebuchet MS" w:eastAsia="Trebuchet MS" w:hAnsi="Trebuchet MS" w:cs="Trebuchet MS"/>
          <w:sz w:val="22"/>
          <w:szCs w:val="22"/>
          <w:lang w:val="en-US"/>
        </w:rPr>
        <w:t xml:space="preserve">The Managing Authority will judge the financial performance of each partner </w:t>
      </w:r>
      <w:r w:rsidR="00404335" w:rsidRPr="001E3D58">
        <w:rPr>
          <w:rFonts w:ascii="Trebuchet MS" w:eastAsia="Trebuchet MS" w:hAnsi="Trebuchet MS" w:cs="Trebuchet MS"/>
          <w:sz w:val="22"/>
          <w:szCs w:val="22"/>
          <w:lang w:val="en-US"/>
        </w:rPr>
        <w:t xml:space="preserve">after </w:t>
      </w:r>
      <w:r w:rsidR="00123C52" w:rsidRPr="001E3D58">
        <w:rPr>
          <w:rFonts w:ascii="Trebuchet MS" w:eastAsia="Trebuchet MS" w:hAnsi="Trebuchet MS" w:cs="Trebuchet MS"/>
          <w:sz w:val="22"/>
          <w:szCs w:val="22"/>
          <w:lang w:val="en-US"/>
        </w:rPr>
        <w:t>half of the implementation period. At this point an analysis will be done by comparing the total amounts estimated by each partner to be requested for FLC and the amounts actually requested. The analysis will be done at partner level. Please bear in mind that only expenditures</w:t>
      </w:r>
      <w:r w:rsidR="00123C52" w:rsidRPr="0076588F">
        <w:rPr>
          <w:rFonts w:ascii="Trebuchet MS" w:eastAsia="Trebuchet MS" w:hAnsi="Trebuchet MS" w:cs="Trebuchet MS"/>
          <w:sz w:val="22"/>
          <w:szCs w:val="22"/>
          <w:lang w:val="en-US"/>
        </w:rPr>
        <w:t xml:space="preserve"> requested for FLC, </w:t>
      </w:r>
      <w:r w:rsidR="00123C52" w:rsidRPr="0076588F">
        <w:rPr>
          <w:rFonts w:ascii="Trebuchet MS" w:eastAsia="Trebuchet MS" w:hAnsi="Trebuchet MS" w:cs="Trebuchet MS"/>
          <w:b/>
          <w:sz w:val="22"/>
          <w:szCs w:val="22"/>
          <w:lang w:val="en-US"/>
        </w:rPr>
        <w:t>connected to the project and which fulfill the Programme’s conditions for being requested to the FLC shall be taken into consideration</w:t>
      </w:r>
      <w:r w:rsidR="00550A10" w:rsidRPr="00730E79">
        <w:rPr>
          <w:rFonts w:ascii="Trebuchet MS" w:eastAsia="Trebuchet MS" w:hAnsi="Trebuchet MS" w:cs="Trebuchet MS"/>
          <w:sz w:val="22"/>
          <w:szCs w:val="22"/>
          <w:lang w:val="en-US"/>
        </w:rPr>
        <w:t xml:space="preserve"> (for example expenditures not paid by the beneficiaries but included in partner reports, will not be considered)</w:t>
      </w:r>
      <w:r w:rsidR="00123C52" w:rsidRPr="00730E79">
        <w:rPr>
          <w:rFonts w:ascii="Trebuchet MS" w:eastAsia="Trebuchet MS" w:hAnsi="Trebuchet MS" w:cs="Trebuchet MS"/>
          <w:sz w:val="22"/>
          <w:szCs w:val="22"/>
          <w:lang w:val="en-US"/>
        </w:rPr>
        <w:t>.</w:t>
      </w:r>
      <w:r w:rsidR="00522E9B" w:rsidRPr="00287077">
        <w:rPr>
          <w:rFonts w:ascii="Trebuchet MS" w:eastAsia="Trebuchet MS" w:hAnsi="Trebuchet MS" w:cs="Trebuchet MS"/>
          <w:sz w:val="22"/>
          <w:szCs w:val="22"/>
          <w:lang w:val="en-US"/>
        </w:rPr>
        <w:t xml:space="preserve"> </w:t>
      </w:r>
      <w:r w:rsidR="00404335" w:rsidRPr="000E060C">
        <w:rPr>
          <w:rFonts w:ascii="Trebuchet MS" w:eastAsia="Trebuchet MS" w:hAnsi="Trebuchet MS" w:cs="Trebuchet MS"/>
          <w:sz w:val="22"/>
          <w:szCs w:val="22"/>
          <w:lang w:val="en-US"/>
        </w:rPr>
        <w:t>E</w:t>
      </w:r>
      <w:r w:rsidR="00123C52" w:rsidRPr="000E060C">
        <w:rPr>
          <w:rFonts w:ascii="Trebuchet MS" w:eastAsia="Trebuchet MS" w:hAnsi="Trebuchet MS" w:cs="Trebuchet MS"/>
          <w:sz w:val="22"/>
          <w:szCs w:val="22"/>
          <w:lang w:val="en-US"/>
        </w:rPr>
        <w:t xml:space="preserve">xpenditures declared as non-eligible by the FLC will be considered as requested for FLC by </w:t>
      </w:r>
      <w:r w:rsidR="00123C52" w:rsidRPr="00754C23">
        <w:rPr>
          <w:rFonts w:ascii="Trebuchet MS" w:hAnsi="Trebuchet MS"/>
          <w:sz w:val="22"/>
          <w:szCs w:val="22"/>
          <w:lang w:val="en-US"/>
        </w:rPr>
        <w:t>the beneficiary</w:t>
      </w:r>
      <w:r w:rsidR="00E86DFD" w:rsidRPr="00A55FCF">
        <w:rPr>
          <w:rFonts w:ascii="Trebuchet MS" w:hAnsi="Trebuchet MS"/>
          <w:sz w:val="22"/>
          <w:szCs w:val="22"/>
          <w:lang w:val="en-US"/>
        </w:rPr>
        <w:t xml:space="preserve"> in the context of decommitment</w:t>
      </w:r>
      <w:r w:rsidR="00404335" w:rsidRPr="00BB2CEC">
        <w:rPr>
          <w:rFonts w:ascii="Trebuchet MS" w:hAnsi="Trebuchet MS"/>
          <w:sz w:val="22"/>
          <w:szCs w:val="22"/>
          <w:lang w:val="en-US"/>
        </w:rPr>
        <w:t>,</w:t>
      </w:r>
      <w:r w:rsidR="00E86DFD" w:rsidRPr="00BB2CEC">
        <w:rPr>
          <w:rFonts w:ascii="Trebuchet MS" w:hAnsi="Trebuchet MS"/>
          <w:sz w:val="22"/>
          <w:szCs w:val="22"/>
          <w:lang w:val="en-US"/>
        </w:rPr>
        <w:t xml:space="preserve"> if they respect the conditions to be requested for FLC and are related </w:t>
      </w:r>
      <w:r w:rsidR="00E86DFD" w:rsidRPr="00634FD4">
        <w:rPr>
          <w:rFonts w:ascii="Trebuchet MS" w:hAnsi="Trebuchet MS"/>
          <w:sz w:val="22"/>
          <w:szCs w:val="22"/>
          <w:lang w:val="en-US"/>
        </w:rPr>
        <w:t>to the project activities, but they were cut for other reasons.</w:t>
      </w:r>
    </w:p>
    <w:p w14:paraId="3F258FD0" w14:textId="77777777" w:rsidR="000F1C42" w:rsidRPr="001E3D58" w:rsidRDefault="000F1C42">
      <w:pPr>
        <w:shd w:val="clear" w:color="auto" w:fill="FFC000"/>
        <w:spacing w:before="240" w:line="360" w:lineRule="auto"/>
        <w:jc w:val="both"/>
        <w:rPr>
          <w:rFonts w:ascii="Trebuchet MS" w:eastAsia="Trebuchet MS" w:hAnsi="Trebuchet MS" w:cs="Trebuchet MS"/>
          <w:sz w:val="22"/>
          <w:szCs w:val="22"/>
          <w:lang w:val="en-US"/>
        </w:rPr>
      </w:pPr>
      <w:r w:rsidRPr="00314E7C">
        <w:rPr>
          <w:rFonts w:ascii="Trebuchet MS" w:eastAsia="Trebuchet MS" w:hAnsi="Trebuchet MS" w:cs="Trebuchet MS"/>
          <w:sz w:val="22"/>
          <w:szCs w:val="22"/>
          <w:lang w:val="en-US"/>
        </w:rPr>
        <w:t xml:space="preserve">Example of how is calculated the deadline for half implementation period. If a project started implementation on 26.04.2016 with implementation period of 24 months will be taken into </w:t>
      </w:r>
      <w:r w:rsidRPr="00314E7C">
        <w:rPr>
          <w:rFonts w:ascii="Trebuchet MS" w:eastAsia="Trebuchet MS" w:hAnsi="Trebuchet MS" w:cs="Trebuchet MS"/>
          <w:sz w:val="22"/>
          <w:szCs w:val="22"/>
          <w:lang w:val="en-US"/>
        </w:rPr>
        <w:lastRenderedPageBreak/>
        <w:t xml:space="preserve">consideration expenditures included in partner reports that were submitted to FLC in the eMS system at the latest on 30.04.2017 </w:t>
      </w:r>
      <w:r w:rsidR="00550A10" w:rsidRPr="00C71AA0">
        <w:rPr>
          <w:rFonts w:ascii="Trebuchet MS" w:eastAsia="Trebuchet MS" w:hAnsi="Trebuchet MS" w:cs="Trebuchet MS"/>
          <w:sz w:val="22"/>
          <w:szCs w:val="22"/>
          <w:lang w:val="en-US"/>
        </w:rPr>
        <w:t>(</w:t>
      </w:r>
      <w:r w:rsidR="00550A10" w:rsidRPr="00C71AA0">
        <w:rPr>
          <w:rFonts w:ascii="Trebuchet MS" w:hAnsi="Trebuchet MS"/>
          <w:lang w:val="en-US"/>
        </w:rPr>
        <w:t>the end of the month marking the half of the implementation period).</w:t>
      </w:r>
      <w:r w:rsidR="00E41C26" w:rsidRPr="00F85B5E">
        <w:rPr>
          <w:rFonts w:ascii="Trebuchet MS" w:hAnsi="Trebuchet MS"/>
          <w:lang w:val="en-US"/>
        </w:rPr>
        <w:t xml:space="preserve"> For</w:t>
      </w:r>
      <w:r w:rsidR="00E41C26" w:rsidRPr="001E3D58">
        <w:rPr>
          <w:rFonts w:ascii="Trebuchet MS" w:hAnsi="Trebuchet MS"/>
          <w:lang w:val="en-US"/>
        </w:rPr>
        <w:t xml:space="preserve"> projects having as implementation period an uneven number of months (2n+1), there will be cons</w:t>
      </w:r>
      <w:r w:rsidR="00E41C26" w:rsidRPr="0076588F">
        <w:rPr>
          <w:rFonts w:ascii="Trebuchet MS" w:hAnsi="Trebuchet MS"/>
          <w:lang w:val="en-US"/>
        </w:rPr>
        <w:t xml:space="preserve">idered as half-implementation period the last date of the (n+1) month- if the project started on 26.04.2016, with an implementation period of 25 months, there will be considered the expenditures included in partner reports submitted </w:t>
      </w:r>
      <w:r w:rsidR="00E41C26" w:rsidRPr="0076588F">
        <w:rPr>
          <w:rFonts w:ascii="Trebuchet MS" w:eastAsia="Trebuchet MS" w:hAnsi="Trebuchet MS" w:cs="Trebuchet MS"/>
          <w:sz w:val="22"/>
          <w:szCs w:val="22"/>
          <w:lang w:val="en-US"/>
        </w:rPr>
        <w:t>to FLC in the eMS syste</w:t>
      </w:r>
      <w:r w:rsidR="00E41C26" w:rsidRPr="00B03F98">
        <w:rPr>
          <w:rFonts w:ascii="Trebuchet MS" w:eastAsia="Trebuchet MS" w:hAnsi="Trebuchet MS" w:cs="Trebuchet MS"/>
          <w:sz w:val="22"/>
          <w:szCs w:val="22"/>
          <w:lang w:val="en-US"/>
        </w:rPr>
        <w:t>m at the lates</w:t>
      </w:r>
      <w:r w:rsidR="00E41C26" w:rsidRPr="00730E79">
        <w:rPr>
          <w:rFonts w:ascii="Trebuchet MS" w:eastAsia="Trebuchet MS" w:hAnsi="Trebuchet MS" w:cs="Trebuchet MS"/>
          <w:sz w:val="22"/>
          <w:szCs w:val="22"/>
          <w:lang w:val="en-US"/>
        </w:rPr>
        <w:t>t on 31.05.2017</w:t>
      </w:r>
      <w:r w:rsidR="00E41C26" w:rsidRPr="001E3D58">
        <w:rPr>
          <w:rFonts w:ascii="Trebuchet MS" w:eastAsia="Trebuchet MS" w:hAnsi="Trebuchet MS" w:cs="Trebuchet MS"/>
          <w:sz w:val="22"/>
          <w:szCs w:val="22"/>
          <w:lang w:val="en-US"/>
        </w:rPr>
        <w:t>.</w:t>
      </w:r>
      <w:r w:rsidR="00E41C26" w:rsidRPr="001E3D58">
        <w:rPr>
          <w:rFonts w:ascii="Trebuchet MS" w:hAnsi="Trebuchet MS"/>
          <w:lang w:val="en-US"/>
        </w:rPr>
        <w:t xml:space="preserve">  </w:t>
      </w:r>
    </w:p>
    <w:p w14:paraId="1F0B055E" w14:textId="77777777" w:rsidR="000576DF" w:rsidRPr="00730E79" w:rsidRDefault="00123C52">
      <w:pPr>
        <w:spacing w:before="24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In case the total amounts actually requested for first level control verification are lower compared to the total amounts forecasted for the half of the implementation period (total marked in the grey line), the MA is entitled to decommit project funds by reducing the original project budget and the corresponding ERDF contribution, as follows:</w:t>
      </w:r>
    </w:p>
    <w:p w14:paraId="04D9A2B8" w14:textId="77777777" w:rsidR="000576DF" w:rsidRPr="00A55FCF" w:rsidRDefault="00123C52">
      <w:pPr>
        <w:numPr>
          <w:ilvl w:val="0"/>
          <w:numId w:val="57"/>
        </w:numPr>
        <w:spacing w:after="200" w:line="360" w:lineRule="auto"/>
        <w:ind w:hanging="360"/>
        <w:jc w:val="both"/>
        <w:rPr>
          <w:sz w:val="22"/>
          <w:szCs w:val="22"/>
          <w:lang w:val="en-US"/>
        </w:rPr>
      </w:pPr>
      <w:r w:rsidRPr="00730E79">
        <w:rPr>
          <w:rFonts w:ascii="Trebuchet MS" w:eastAsia="Trebuchet MS" w:hAnsi="Trebuchet MS" w:cs="Trebuchet MS"/>
          <w:sz w:val="22"/>
          <w:szCs w:val="22"/>
          <w:lang w:val="en-US"/>
        </w:rPr>
        <w:t>10% reduction of the budget for the partners who have requested amounts for first level control lower than 75% of the initial amount</w:t>
      </w:r>
      <w:r w:rsidRPr="000E060C">
        <w:rPr>
          <w:rFonts w:ascii="Trebuchet MS" w:eastAsia="Trebuchet MS" w:hAnsi="Trebuchet MS" w:cs="Trebuchet MS"/>
          <w:sz w:val="22"/>
          <w:szCs w:val="22"/>
          <w:lang w:val="en-US"/>
        </w:rPr>
        <w:t>s included in</w:t>
      </w:r>
      <w:r w:rsidR="000175A4" w:rsidRPr="000E060C">
        <w:rPr>
          <w:rFonts w:ascii="Trebuchet MS" w:eastAsia="Trebuchet MS" w:hAnsi="Trebuchet MS" w:cs="Trebuchet MS"/>
          <w:sz w:val="22"/>
          <w:szCs w:val="22"/>
          <w:lang w:val="en-US"/>
        </w:rPr>
        <w:t xml:space="preserve"> the contract</w:t>
      </w:r>
      <w:r w:rsidRPr="00754C23">
        <w:rPr>
          <w:rFonts w:ascii="Trebuchet MS" w:eastAsia="Trebuchet MS" w:hAnsi="Trebuchet MS" w:cs="Trebuchet MS"/>
          <w:sz w:val="22"/>
          <w:szCs w:val="22"/>
          <w:lang w:val="en-US"/>
        </w:rPr>
        <w:t xml:space="preserve"> </w:t>
      </w:r>
    </w:p>
    <w:p w14:paraId="2C442FD5" w14:textId="77777777" w:rsidR="000576DF" w:rsidRPr="00F85B5E" w:rsidRDefault="00123C52">
      <w:pPr>
        <w:numPr>
          <w:ilvl w:val="0"/>
          <w:numId w:val="57"/>
        </w:numPr>
        <w:spacing w:line="360" w:lineRule="auto"/>
        <w:ind w:hanging="360"/>
        <w:contextualSpacing/>
        <w:jc w:val="both"/>
        <w:rPr>
          <w:sz w:val="22"/>
          <w:szCs w:val="22"/>
          <w:lang w:val="en-US"/>
        </w:rPr>
      </w:pPr>
      <w:r w:rsidRPr="00634FD4">
        <w:rPr>
          <w:rFonts w:ascii="Trebuchet MS" w:eastAsia="Trebuchet MS" w:hAnsi="Trebuchet MS" w:cs="Trebuchet MS"/>
          <w:sz w:val="22"/>
          <w:szCs w:val="22"/>
          <w:lang w:val="en-US"/>
        </w:rPr>
        <w:t xml:space="preserve">25% reduction of the budget for the partners who have requested amounts for first level control less than 50% of the initial amounts included in </w:t>
      </w:r>
      <w:r w:rsidR="000175A4" w:rsidRPr="00F85B5E">
        <w:rPr>
          <w:rFonts w:ascii="Trebuchet MS" w:eastAsia="Trebuchet MS" w:hAnsi="Trebuchet MS" w:cs="Trebuchet MS"/>
          <w:sz w:val="22"/>
          <w:szCs w:val="22"/>
          <w:lang w:val="en-US"/>
        </w:rPr>
        <w:t>the contract</w:t>
      </w:r>
    </w:p>
    <w:p w14:paraId="4EEBC0B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exemplification, let’s suppose that LB has requested by the end of the 6</w:t>
      </w:r>
      <w:r w:rsidRPr="001E3D58">
        <w:rPr>
          <w:rFonts w:ascii="Trebuchet MS" w:eastAsia="Trebuchet MS" w:hAnsi="Trebuchet MS" w:cs="Trebuchet MS"/>
          <w:sz w:val="22"/>
          <w:szCs w:val="22"/>
          <w:vertAlign w:val="superscript"/>
          <w:lang w:val="en-US"/>
        </w:rPr>
        <w:t>th</w:t>
      </w:r>
      <w:r w:rsidRPr="001E3D58">
        <w:rPr>
          <w:rFonts w:ascii="Trebuchet MS" w:eastAsia="Trebuchet MS" w:hAnsi="Trebuchet MS" w:cs="Trebuchet MS"/>
          <w:sz w:val="22"/>
          <w:szCs w:val="22"/>
          <w:lang w:val="en-US"/>
        </w:rPr>
        <w:t xml:space="preserve"> month of implementation 18,500 euro for first level control (therefore, respecting its schedule), P2 has requested 13,200 euro and P3 10,000 euro. Therefore, both P2 and P3 have failed to respect their schedule. The calculation of the decommitment is summarized in the following table:</w:t>
      </w:r>
    </w:p>
    <w:tbl>
      <w:tblPr>
        <w:tblStyle w:val="8"/>
        <w:tblW w:w="977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4"/>
        <w:gridCol w:w="5220"/>
        <w:gridCol w:w="1866"/>
        <w:gridCol w:w="1854"/>
      </w:tblGrid>
      <w:tr w:rsidR="000576DF" w:rsidRPr="001E3D58" w14:paraId="011E304E" w14:textId="77777777">
        <w:tc>
          <w:tcPr>
            <w:tcW w:w="834" w:type="dxa"/>
          </w:tcPr>
          <w:p w14:paraId="454C16A0" w14:textId="77777777" w:rsidR="000576DF" w:rsidRPr="001E3D58" w:rsidRDefault="000576DF">
            <w:pPr>
              <w:spacing w:line="360" w:lineRule="auto"/>
              <w:ind w:right="-343"/>
              <w:jc w:val="center"/>
              <w:rPr>
                <w:rFonts w:ascii="Trebuchet MS" w:eastAsia="Trebuchet MS" w:hAnsi="Trebuchet MS" w:cs="Trebuchet MS"/>
                <w:b/>
                <w:sz w:val="22"/>
                <w:szCs w:val="22"/>
                <w:lang w:val="en-US"/>
              </w:rPr>
            </w:pPr>
          </w:p>
        </w:tc>
        <w:tc>
          <w:tcPr>
            <w:tcW w:w="5220" w:type="dxa"/>
          </w:tcPr>
          <w:p w14:paraId="130CC72D" w14:textId="77777777" w:rsidR="000576DF" w:rsidRPr="001E3D58" w:rsidRDefault="000576DF">
            <w:pPr>
              <w:spacing w:line="360" w:lineRule="auto"/>
              <w:ind w:right="-343"/>
              <w:jc w:val="center"/>
              <w:rPr>
                <w:rFonts w:ascii="Trebuchet MS" w:eastAsia="Trebuchet MS" w:hAnsi="Trebuchet MS" w:cs="Trebuchet MS"/>
                <w:b/>
                <w:sz w:val="22"/>
                <w:szCs w:val="22"/>
                <w:lang w:val="en-US"/>
              </w:rPr>
            </w:pPr>
          </w:p>
        </w:tc>
        <w:tc>
          <w:tcPr>
            <w:tcW w:w="1866" w:type="dxa"/>
          </w:tcPr>
          <w:p w14:paraId="6C41D506"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P2</w:t>
            </w:r>
          </w:p>
        </w:tc>
        <w:tc>
          <w:tcPr>
            <w:tcW w:w="1854" w:type="dxa"/>
          </w:tcPr>
          <w:p w14:paraId="3496328E"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P3</w:t>
            </w:r>
          </w:p>
        </w:tc>
      </w:tr>
      <w:tr w:rsidR="000576DF" w:rsidRPr="001E3D58" w14:paraId="7AE955D5" w14:textId="77777777">
        <w:tc>
          <w:tcPr>
            <w:tcW w:w="834" w:type="dxa"/>
          </w:tcPr>
          <w:p w14:paraId="7E2FD515"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(1)</w:t>
            </w:r>
          </w:p>
        </w:tc>
        <w:tc>
          <w:tcPr>
            <w:tcW w:w="5220" w:type="dxa"/>
          </w:tcPr>
          <w:p w14:paraId="0C0E820A"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Partner’s total budget</w:t>
            </w:r>
          </w:p>
        </w:tc>
        <w:tc>
          <w:tcPr>
            <w:tcW w:w="1866" w:type="dxa"/>
          </w:tcPr>
          <w:p w14:paraId="239F7EF2"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36,000</w:t>
            </w:r>
          </w:p>
        </w:tc>
        <w:tc>
          <w:tcPr>
            <w:tcW w:w="1854" w:type="dxa"/>
          </w:tcPr>
          <w:p w14:paraId="38D5BE11"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24,500</w:t>
            </w:r>
          </w:p>
        </w:tc>
      </w:tr>
      <w:tr w:rsidR="000576DF" w:rsidRPr="001E3D58" w14:paraId="51DB28CF" w14:textId="77777777">
        <w:tc>
          <w:tcPr>
            <w:tcW w:w="834" w:type="dxa"/>
          </w:tcPr>
          <w:p w14:paraId="648ECD67"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(2)</w:t>
            </w:r>
          </w:p>
        </w:tc>
        <w:tc>
          <w:tcPr>
            <w:tcW w:w="5220" w:type="dxa"/>
          </w:tcPr>
          <w:p w14:paraId="556AE087"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Total amount to be requested for FLC</w:t>
            </w:r>
          </w:p>
        </w:tc>
        <w:tc>
          <w:tcPr>
            <w:tcW w:w="1866" w:type="dxa"/>
          </w:tcPr>
          <w:p w14:paraId="00347B68"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19,000</w:t>
            </w:r>
          </w:p>
        </w:tc>
        <w:tc>
          <w:tcPr>
            <w:tcW w:w="1854" w:type="dxa"/>
          </w:tcPr>
          <w:p w14:paraId="786EE885"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11,000</w:t>
            </w:r>
          </w:p>
        </w:tc>
      </w:tr>
      <w:tr w:rsidR="000576DF" w:rsidRPr="001E3D58" w14:paraId="2C44CD1B" w14:textId="77777777">
        <w:tc>
          <w:tcPr>
            <w:tcW w:w="834" w:type="dxa"/>
          </w:tcPr>
          <w:p w14:paraId="5FB9640A"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(3)</w:t>
            </w:r>
          </w:p>
        </w:tc>
        <w:tc>
          <w:tcPr>
            <w:tcW w:w="5220" w:type="dxa"/>
          </w:tcPr>
          <w:p w14:paraId="663FC17A"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Total amount actually requested</w:t>
            </w:r>
          </w:p>
        </w:tc>
        <w:tc>
          <w:tcPr>
            <w:tcW w:w="1866" w:type="dxa"/>
          </w:tcPr>
          <w:p w14:paraId="36EE4A1A"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13,200</w:t>
            </w:r>
          </w:p>
        </w:tc>
        <w:tc>
          <w:tcPr>
            <w:tcW w:w="1854" w:type="dxa"/>
          </w:tcPr>
          <w:p w14:paraId="6E9D86AF"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10,000</w:t>
            </w:r>
          </w:p>
        </w:tc>
      </w:tr>
      <w:tr w:rsidR="000576DF" w:rsidRPr="001E3D58" w14:paraId="5C0D58C8" w14:textId="77777777">
        <w:tc>
          <w:tcPr>
            <w:tcW w:w="834" w:type="dxa"/>
          </w:tcPr>
          <w:p w14:paraId="667D3D14"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(4)</w:t>
            </w:r>
          </w:p>
        </w:tc>
        <w:tc>
          <w:tcPr>
            <w:tcW w:w="5220" w:type="dxa"/>
          </w:tcPr>
          <w:p w14:paraId="6D9D11E9"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Percentage of spending (3)/(2)</w:t>
            </w:r>
          </w:p>
        </w:tc>
        <w:tc>
          <w:tcPr>
            <w:tcW w:w="1866" w:type="dxa"/>
          </w:tcPr>
          <w:p w14:paraId="3DC51C31"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69%</w:t>
            </w:r>
          </w:p>
        </w:tc>
        <w:tc>
          <w:tcPr>
            <w:tcW w:w="1854" w:type="dxa"/>
          </w:tcPr>
          <w:p w14:paraId="4DD76A14"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90%</w:t>
            </w:r>
          </w:p>
        </w:tc>
      </w:tr>
      <w:tr w:rsidR="000576DF" w:rsidRPr="001E3D58" w14:paraId="679906E6" w14:textId="77777777">
        <w:tc>
          <w:tcPr>
            <w:tcW w:w="834" w:type="dxa"/>
            <w:shd w:val="clear" w:color="auto" w:fill="E5B8B7"/>
          </w:tcPr>
          <w:p w14:paraId="0713D07E"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(5)</w:t>
            </w:r>
          </w:p>
        </w:tc>
        <w:tc>
          <w:tcPr>
            <w:tcW w:w="5220" w:type="dxa"/>
            <w:shd w:val="clear" w:color="auto" w:fill="E5B8B7"/>
          </w:tcPr>
          <w:p w14:paraId="1E323177" w14:textId="77777777" w:rsidR="000576DF" w:rsidRPr="00B03F98"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Amount to be decommitted 10%*(1)</w:t>
            </w:r>
          </w:p>
        </w:tc>
        <w:tc>
          <w:tcPr>
            <w:tcW w:w="1866" w:type="dxa"/>
            <w:shd w:val="clear" w:color="auto" w:fill="E5B8B7"/>
          </w:tcPr>
          <w:p w14:paraId="06A064D8"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3,600</w:t>
            </w:r>
          </w:p>
        </w:tc>
        <w:tc>
          <w:tcPr>
            <w:tcW w:w="1854" w:type="dxa"/>
            <w:shd w:val="clear" w:color="auto" w:fill="E5B8B7"/>
          </w:tcPr>
          <w:p w14:paraId="5249784D" w14:textId="77777777" w:rsidR="000576DF" w:rsidRPr="000E060C" w:rsidRDefault="000576DF">
            <w:pPr>
              <w:numPr>
                <w:ilvl w:val="0"/>
                <w:numId w:val="82"/>
              </w:numPr>
              <w:spacing w:after="200" w:line="360" w:lineRule="auto"/>
              <w:ind w:right="-343" w:hanging="360"/>
              <w:jc w:val="center"/>
              <w:rPr>
                <w:b/>
                <w:sz w:val="22"/>
                <w:szCs w:val="22"/>
                <w:lang w:val="en-US"/>
              </w:rPr>
            </w:pPr>
          </w:p>
        </w:tc>
      </w:tr>
      <w:tr w:rsidR="000576DF" w:rsidRPr="001E3D58" w14:paraId="5FAEEC9C" w14:textId="77777777">
        <w:tc>
          <w:tcPr>
            <w:tcW w:w="834" w:type="dxa"/>
            <w:shd w:val="clear" w:color="auto" w:fill="8DB3E2"/>
          </w:tcPr>
          <w:p w14:paraId="74AA9917" w14:textId="77777777" w:rsidR="000576DF" w:rsidRPr="001E3D58" w:rsidRDefault="000576DF">
            <w:pPr>
              <w:spacing w:line="360" w:lineRule="auto"/>
              <w:ind w:right="-343"/>
              <w:jc w:val="center"/>
              <w:rPr>
                <w:rFonts w:ascii="Trebuchet MS" w:eastAsia="Trebuchet MS" w:hAnsi="Trebuchet MS" w:cs="Trebuchet MS"/>
                <w:b/>
                <w:sz w:val="22"/>
                <w:szCs w:val="22"/>
                <w:lang w:val="en-US"/>
              </w:rPr>
            </w:pPr>
          </w:p>
        </w:tc>
        <w:tc>
          <w:tcPr>
            <w:tcW w:w="5220" w:type="dxa"/>
            <w:shd w:val="clear" w:color="auto" w:fill="8DB3E2"/>
          </w:tcPr>
          <w:p w14:paraId="4FC00B01" w14:textId="77777777" w:rsidR="000576DF" w:rsidRPr="0076588F" w:rsidRDefault="00123C52">
            <w:pPr>
              <w:spacing w:line="360" w:lineRule="auto"/>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Partners’ new budget after decommitment (1)-(5)</w:t>
            </w:r>
          </w:p>
        </w:tc>
        <w:tc>
          <w:tcPr>
            <w:tcW w:w="1866" w:type="dxa"/>
            <w:shd w:val="clear" w:color="auto" w:fill="8DB3E2"/>
          </w:tcPr>
          <w:p w14:paraId="157304C0"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32,400</w:t>
            </w:r>
          </w:p>
        </w:tc>
        <w:tc>
          <w:tcPr>
            <w:tcW w:w="1854" w:type="dxa"/>
            <w:shd w:val="clear" w:color="auto" w:fill="8DB3E2"/>
          </w:tcPr>
          <w:p w14:paraId="7889F5FD"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24,500</w:t>
            </w:r>
          </w:p>
        </w:tc>
      </w:tr>
    </w:tbl>
    <w:p w14:paraId="54B806B2" w14:textId="77777777" w:rsidR="000576DF" w:rsidRPr="00730E79"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Although P3 has not managed to respect the initial schedule, a decommitment shall not be applied, as the deviation of spending from the initial forecast is of onl</w:t>
      </w:r>
      <w:r w:rsidRPr="0076588F">
        <w:rPr>
          <w:rFonts w:ascii="Trebuchet MS" w:eastAsia="Trebuchet MS" w:hAnsi="Trebuchet MS" w:cs="Trebuchet MS"/>
          <w:sz w:val="22"/>
          <w:szCs w:val="22"/>
          <w:lang w:val="en-US"/>
        </w:rPr>
        <w:t xml:space="preserve">y 10%. Considering that P2 has </w:t>
      </w:r>
      <w:r w:rsidRPr="0076588F">
        <w:rPr>
          <w:rFonts w:ascii="Trebuchet MS" w:eastAsia="Trebuchet MS" w:hAnsi="Trebuchet MS" w:cs="Trebuchet MS"/>
          <w:sz w:val="22"/>
          <w:szCs w:val="22"/>
          <w:lang w:val="en-US"/>
        </w:rPr>
        <w:lastRenderedPageBreak/>
        <w:t>managed to respect his initial estimation of the total amounts to be requested for FLC by the end of the 6</w:t>
      </w:r>
      <w:r w:rsidRPr="0076588F">
        <w:rPr>
          <w:rFonts w:ascii="Trebuchet MS" w:eastAsia="Trebuchet MS" w:hAnsi="Trebuchet MS" w:cs="Trebuchet MS"/>
          <w:sz w:val="22"/>
          <w:szCs w:val="22"/>
          <w:vertAlign w:val="superscript"/>
          <w:lang w:val="en-US"/>
        </w:rPr>
        <w:t>th</w:t>
      </w:r>
      <w:r w:rsidRPr="00B03F98">
        <w:rPr>
          <w:rFonts w:ascii="Trebuchet MS" w:eastAsia="Trebuchet MS" w:hAnsi="Trebuchet MS" w:cs="Trebuchet MS"/>
          <w:sz w:val="22"/>
          <w:szCs w:val="22"/>
          <w:lang w:val="en-US"/>
        </w:rPr>
        <w:t xml:space="preserve"> month in a percentage of 69%, a decommitment of 10% will apply, reducing the partner’s budget with 3,600 euro.</w:t>
      </w:r>
    </w:p>
    <w:p w14:paraId="32E5B55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Following this analysis, which will be performed at Programme level for each project and partner, the LB will be notified by the MA/JS, regarding the amounts to be decommited for each partner. This analysis may also be performed beforehand by each partner as th</w:t>
      </w:r>
      <w:r w:rsidRPr="000E060C">
        <w:rPr>
          <w:rFonts w:ascii="Trebuchet MS" w:eastAsia="Trebuchet MS" w:hAnsi="Trebuchet MS" w:cs="Trebuchet MS"/>
          <w:sz w:val="22"/>
          <w:szCs w:val="22"/>
          <w:lang w:val="en-US"/>
        </w:rPr>
        <w:t xml:space="preserve">e information is available also to it. The LB has the obligation of forwarding the notification to all partners and of submitting a revised budget, reflecting the decommitment, </w:t>
      </w:r>
      <w:r w:rsidR="00E86DFD" w:rsidRPr="000E060C">
        <w:rPr>
          <w:rFonts w:ascii="Trebuchet MS" w:hAnsi="Trebuchet MS"/>
          <w:sz w:val="22"/>
          <w:szCs w:val="22"/>
          <w:lang w:val="en-US"/>
        </w:rPr>
        <w:t xml:space="preserve">in the format of the section 3.1 from the Application Form, in </w:t>
      </w:r>
      <w:r w:rsidR="005A01C6">
        <w:rPr>
          <w:rFonts w:ascii="Trebuchet MS" w:hAnsi="Trebuchet MS"/>
          <w:sz w:val="22"/>
          <w:szCs w:val="22"/>
          <w:lang w:val="en-US"/>
        </w:rPr>
        <w:t>2</w:t>
      </w:r>
      <w:r w:rsidR="00E86DFD" w:rsidRPr="00A55FCF">
        <w:rPr>
          <w:rFonts w:ascii="Trebuchet MS" w:hAnsi="Trebuchet MS"/>
          <w:sz w:val="22"/>
          <w:szCs w:val="22"/>
          <w:lang w:val="en-US"/>
        </w:rPr>
        <w:t xml:space="preserve"> originals, each of them signed and stamped by the legal represe</w:t>
      </w:r>
      <w:r w:rsidR="006E2DC4" w:rsidRPr="00BB2CEC">
        <w:rPr>
          <w:rFonts w:ascii="Trebuchet MS" w:hAnsi="Trebuchet MS"/>
          <w:sz w:val="22"/>
          <w:szCs w:val="22"/>
          <w:lang w:val="en-US"/>
        </w:rPr>
        <w:t>ntative of the Lead Beneficiary</w:t>
      </w:r>
      <w:r w:rsidRPr="00634FD4">
        <w:rPr>
          <w:rFonts w:ascii="Trebuchet MS" w:eastAsia="Trebuchet MS" w:hAnsi="Trebuchet MS" w:cs="Trebuchet MS"/>
          <w:sz w:val="22"/>
          <w:szCs w:val="22"/>
          <w:lang w:val="en-US"/>
        </w:rPr>
        <w:t>, if the case, within 2 weeks following the receipt of MA’s/JS’s notification. Therefore, the partners affected by the decommitment have to make</w:t>
      </w:r>
      <w:r w:rsidRPr="00F85B5E">
        <w:rPr>
          <w:rFonts w:ascii="Trebuchet MS" w:eastAsia="Trebuchet MS" w:hAnsi="Trebuchet MS" w:cs="Trebuchet MS"/>
          <w:sz w:val="22"/>
          <w:szCs w:val="22"/>
          <w:lang w:val="en-US"/>
        </w:rPr>
        <w:t xml:space="preserve"> a thorough analysis of their activities and budget and decide which budgetary lines may be reduced for covering the decommitment. The revised documents have to be submitted to the LB in due time in order to respect the deadline communicated by the MA. Thi</w:t>
      </w:r>
      <w:r w:rsidRPr="001E3D58">
        <w:rPr>
          <w:rFonts w:ascii="Trebuchet MS" w:eastAsia="Trebuchet MS" w:hAnsi="Trebuchet MS" w:cs="Trebuchet MS"/>
          <w:sz w:val="22"/>
          <w:szCs w:val="22"/>
          <w:lang w:val="en-US"/>
        </w:rPr>
        <w:t xml:space="preserve">s is an important decision in the lifetime of a project, and it is advised that a joint meeting of the partners is organized in case this situation occurs in order to analyse the implementation of the project and take the necessary measures for putting it back on track. </w:t>
      </w:r>
    </w:p>
    <w:p w14:paraId="316A291D" w14:textId="77777777" w:rsidR="000576DF" w:rsidRPr="001E3D58" w:rsidRDefault="00123C52">
      <w:pPr>
        <w:shd w:val="clear" w:color="auto" w:fill="FFC000"/>
        <w:spacing w:before="240" w:after="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Please pay attention to the fact that it is very important to respect the deadline for submission of the revised documents. In case of failure to respect the deadline, the MA shall apply the decommitment proportionally to all budgetary lines of the concerned partners</w:t>
      </w:r>
      <w:r w:rsidR="000C4BB6">
        <w:rPr>
          <w:rFonts w:ascii="Trebuchet MS" w:eastAsia="Trebuchet MS" w:hAnsi="Trebuchet MS" w:cs="Trebuchet MS"/>
          <w:b/>
          <w:i/>
          <w:sz w:val="22"/>
          <w:szCs w:val="22"/>
          <w:lang w:val="en-US"/>
        </w:rPr>
        <w:t>!</w:t>
      </w:r>
    </w:p>
    <w:p w14:paraId="50B80FF5"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a decision is taken by the MA to reduce the budget proportionally to all budgetary lines, a thorough analysis will be done by the MA/JS regarding the balance of each budgetary line for the concerned partner/s. When calculating the balance for each budgetary line, the amounts requested for FLC for each budgetary line shall be taken into consideration. Once the balance is calculated, the amount to be decommitted shall be reduced from each budgetary line proportionally with the proportion of each budgetary line in the approved budget. In case the balance of one budgetary line is lower than the amount to be reduced for the respective budgetary line, then the entire balance shall be reduced and the difference shall be covered equally from the rest of the budgetary lines. </w:t>
      </w:r>
    </w:p>
    <w:p w14:paraId="4048FC5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Let’s take the example mentioned above. Suppose the initial partner’s budget is composed of the </w:t>
      </w:r>
      <w:r w:rsidRPr="001E3D58">
        <w:rPr>
          <w:rFonts w:ascii="Trebuchet MS" w:eastAsia="Trebuchet MS" w:hAnsi="Trebuchet MS" w:cs="Trebuchet MS"/>
          <w:sz w:val="22"/>
          <w:szCs w:val="22"/>
          <w:lang w:val="en-US"/>
        </w:rPr>
        <w:lastRenderedPageBreak/>
        <w:t>following budgetary lines</w:t>
      </w:r>
      <w:r w:rsidR="00E57AD8" w:rsidRPr="001E3D58">
        <w:rPr>
          <w:rFonts w:ascii="Trebuchet MS" w:eastAsia="Trebuchet MS" w:hAnsi="Trebuchet MS" w:cs="Trebuchet MS"/>
          <w:sz w:val="22"/>
          <w:szCs w:val="22"/>
          <w:lang w:val="en-US"/>
        </w:rPr>
        <w:t>, as per below table</w:t>
      </w:r>
      <w:r w:rsidRPr="001E3D58">
        <w:rPr>
          <w:rFonts w:ascii="Trebuchet MS" w:eastAsia="Trebuchet MS" w:hAnsi="Trebuchet MS" w:cs="Trebuchet MS"/>
          <w:sz w:val="22"/>
          <w:szCs w:val="22"/>
          <w:lang w:val="en-US"/>
        </w:rPr>
        <w:t>. According to the calculations mentioned above, the partner’s budget needs to be reduced with 3,600 euro. This amount will be divided proportionally for each budgetary line, taking into consideration the proportion of each budgetary line in the total budget. Therefore, the amount that needs to be reduced for budgetary line Travel and accommodation is 500 euro. Considering that the balance for this budgetary line is only 400 euro (taking into consideration the requests for FLC), the amount that will be reduced is 400 euro. The rest of 100 euro will be divided equally between the remaining direct costs (External expertise and services and Equipment), taking into consideration the automatically calculated amounts for indirect costs (100/2=50 euro).</w:t>
      </w:r>
    </w:p>
    <w:p w14:paraId="4B05D413" w14:textId="77777777" w:rsidR="000576DF" w:rsidRPr="001E3D58" w:rsidRDefault="00123C52">
      <w:pPr>
        <w:shd w:val="clear" w:color="auto" w:fill="FFC000"/>
        <w:spacing w:before="240" w:after="240" w:line="360" w:lineRule="auto"/>
        <w:ind w:right="-6"/>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In order to avoid arithmetic mistakes, when reducing the project budget due to decommitment, it is mandatory to reduce the direct costs, as the costs calculated based on flat rates will be reduced automatically due to Excel formulas.</w:t>
      </w:r>
    </w:p>
    <w:tbl>
      <w:tblPr>
        <w:tblStyle w:val="7"/>
        <w:tblW w:w="992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1"/>
        <w:gridCol w:w="1355"/>
        <w:gridCol w:w="1320"/>
        <w:gridCol w:w="1399"/>
        <w:gridCol w:w="1266"/>
        <w:gridCol w:w="1601"/>
        <w:gridCol w:w="1211"/>
      </w:tblGrid>
      <w:tr w:rsidR="000576DF" w:rsidRPr="001E3D58" w14:paraId="0E79959B" w14:textId="77777777">
        <w:tc>
          <w:tcPr>
            <w:tcW w:w="1771" w:type="dxa"/>
          </w:tcPr>
          <w:p w14:paraId="39A5AC67"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Budgetary lines</w:t>
            </w:r>
          </w:p>
        </w:tc>
        <w:tc>
          <w:tcPr>
            <w:tcW w:w="1355" w:type="dxa"/>
          </w:tcPr>
          <w:p w14:paraId="23D3BA8B"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Initial approved budget</w:t>
            </w:r>
          </w:p>
        </w:tc>
        <w:tc>
          <w:tcPr>
            <w:tcW w:w="1320" w:type="dxa"/>
          </w:tcPr>
          <w:p w14:paraId="0CA83925"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Percentage in the approved budget (%)</w:t>
            </w:r>
          </w:p>
        </w:tc>
        <w:tc>
          <w:tcPr>
            <w:tcW w:w="1399" w:type="dxa"/>
          </w:tcPr>
          <w:p w14:paraId="2CA50155"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Amounts requested for FLC</w:t>
            </w:r>
          </w:p>
        </w:tc>
        <w:tc>
          <w:tcPr>
            <w:tcW w:w="1266" w:type="dxa"/>
          </w:tcPr>
          <w:p w14:paraId="5130D8E5"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Balance</w:t>
            </w:r>
          </w:p>
        </w:tc>
        <w:tc>
          <w:tcPr>
            <w:tcW w:w="2812" w:type="dxa"/>
            <w:gridSpan w:val="2"/>
          </w:tcPr>
          <w:p w14:paraId="59FD99D0"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Amounts </w:t>
            </w:r>
          </w:p>
          <w:p w14:paraId="7102AB7C"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decommitted</w:t>
            </w:r>
          </w:p>
        </w:tc>
      </w:tr>
      <w:tr w:rsidR="000576DF" w:rsidRPr="001E3D58" w14:paraId="4E57236C" w14:textId="77777777">
        <w:tc>
          <w:tcPr>
            <w:tcW w:w="1771" w:type="dxa"/>
          </w:tcPr>
          <w:p w14:paraId="696D21F7"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Travel and accommodation</w:t>
            </w:r>
          </w:p>
        </w:tc>
        <w:tc>
          <w:tcPr>
            <w:tcW w:w="1355" w:type="dxa"/>
            <w:vAlign w:val="center"/>
          </w:tcPr>
          <w:p w14:paraId="1ABCE596" w14:textId="77777777" w:rsidR="000576DF" w:rsidRPr="0076588F"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w:t>
            </w:r>
          </w:p>
        </w:tc>
        <w:tc>
          <w:tcPr>
            <w:tcW w:w="1320" w:type="dxa"/>
            <w:vAlign w:val="center"/>
          </w:tcPr>
          <w:p w14:paraId="5BC071B3"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13,89</w:t>
            </w:r>
          </w:p>
        </w:tc>
        <w:tc>
          <w:tcPr>
            <w:tcW w:w="1399" w:type="dxa"/>
            <w:vAlign w:val="center"/>
          </w:tcPr>
          <w:p w14:paraId="00D6C170"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4,600</w:t>
            </w:r>
          </w:p>
        </w:tc>
        <w:tc>
          <w:tcPr>
            <w:tcW w:w="1266" w:type="dxa"/>
            <w:shd w:val="clear" w:color="auto" w:fill="FFC000"/>
            <w:vAlign w:val="center"/>
          </w:tcPr>
          <w:p w14:paraId="49C79E42"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400</w:t>
            </w:r>
          </w:p>
        </w:tc>
        <w:tc>
          <w:tcPr>
            <w:tcW w:w="1601" w:type="dxa"/>
            <w:shd w:val="clear" w:color="auto" w:fill="FFC000"/>
            <w:vAlign w:val="center"/>
          </w:tcPr>
          <w:p w14:paraId="0A0F2924"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500</w:t>
            </w:r>
          </w:p>
        </w:tc>
        <w:tc>
          <w:tcPr>
            <w:tcW w:w="1211" w:type="dxa"/>
            <w:shd w:val="clear" w:color="auto" w:fill="FFC000"/>
            <w:vAlign w:val="center"/>
          </w:tcPr>
          <w:p w14:paraId="02A9FCE2"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400</w:t>
            </w:r>
          </w:p>
        </w:tc>
      </w:tr>
      <w:tr w:rsidR="000576DF" w:rsidRPr="001E3D58" w14:paraId="7F3A37F6" w14:textId="77777777">
        <w:tc>
          <w:tcPr>
            <w:tcW w:w="1771" w:type="dxa"/>
          </w:tcPr>
          <w:p w14:paraId="7FF6BE59" w14:textId="77777777" w:rsidR="000576DF" w:rsidRPr="0076588F"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External expertise and services</w:t>
            </w:r>
          </w:p>
        </w:tc>
        <w:tc>
          <w:tcPr>
            <w:tcW w:w="1355" w:type="dxa"/>
            <w:vAlign w:val="center"/>
          </w:tcPr>
          <w:p w14:paraId="37F1648D" w14:textId="77777777" w:rsidR="000576DF" w:rsidRPr="00B03F98"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15,000</w:t>
            </w:r>
          </w:p>
        </w:tc>
        <w:tc>
          <w:tcPr>
            <w:tcW w:w="1320" w:type="dxa"/>
            <w:vAlign w:val="center"/>
          </w:tcPr>
          <w:p w14:paraId="42AB57C1"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41,67</w:t>
            </w:r>
          </w:p>
        </w:tc>
        <w:tc>
          <w:tcPr>
            <w:tcW w:w="1399" w:type="dxa"/>
            <w:vAlign w:val="center"/>
          </w:tcPr>
          <w:p w14:paraId="42525B7C"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2,400</w:t>
            </w:r>
          </w:p>
        </w:tc>
        <w:tc>
          <w:tcPr>
            <w:tcW w:w="1266" w:type="dxa"/>
            <w:vAlign w:val="center"/>
          </w:tcPr>
          <w:p w14:paraId="6C8C6BC0"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12,600</w:t>
            </w:r>
          </w:p>
        </w:tc>
        <w:tc>
          <w:tcPr>
            <w:tcW w:w="1601" w:type="dxa"/>
            <w:vAlign w:val="center"/>
          </w:tcPr>
          <w:p w14:paraId="620E9E6F"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1,500</w:t>
            </w:r>
          </w:p>
        </w:tc>
        <w:tc>
          <w:tcPr>
            <w:tcW w:w="1211" w:type="dxa"/>
            <w:vAlign w:val="center"/>
          </w:tcPr>
          <w:p w14:paraId="65E0E190"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1,550</w:t>
            </w:r>
          </w:p>
        </w:tc>
      </w:tr>
      <w:tr w:rsidR="000576DF" w:rsidRPr="001E3D58" w14:paraId="49205271" w14:textId="77777777">
        <w:tc>
          <w:tcPr>
            <w:tcW w:w="1771" w:type="dxa"/>
          </w:tcPr>
          <w:p w14:paraId="7781D2B9"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w:t>
            </w:r>
          </w:p>
        </w:tc>
        <w:tc>
          <w:tcPr>
            <w:tcW w:w="1355" w:type="dxa"/>
            <w:vAlign w:val="center"/>
          </w:tcPr>
          <w:p w14:paraId="4A7DF4DF" w14:textId="77777777" w:rsidR="000576DF" w:rsidRPr="0076588F"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10,000</w:t>
            </w:r>
          </w:p>
        </w:tc>
        <w:tc>
          <w:tcPr>
            <w:tcW w:w="1320" w:type="dxa"/>
            <w:vAlign w:val="center"/>
          </w:tcPr>
          <w:p w14:paraId="5D27FDFB"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27,78</w:t>
            </w:r>
          </w:p>
        </w:tc>
        <w:tc>
          <w:tcPr>
            <w:tcW w:w="1399" w:type="dxa"/>
            <w:vAlign w:val="center"/>
          </w:tcPr>
          <w:p w14:paraId="62476065"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4,000</w:t>
            </w:r>
          </w:p>
        </w:tc>
        <w:tc>
          <w:tcPr>
            <w:tcW w:w="1266" w:type="dxa"/>
            <w:vAlign w:val="center"/>
          </w:tcPr>
          <w:p w14:paraId="6749F734"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6,000</w:t>
            </w:r>
          </w:p>
        </w:tc>
        <w:tc>
          <w:tcPr>
            <w:tcW w:w="1601" w:type="dxa"/>
            <w:vAlign w:val="center"/>
          </w:tcPr>
          <w:p w14:paraId="1B9D710A"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1,000</w:t>
            </w:r>
          </w:p>
        </w:tc>
        <w:tc>
          <w:tcPr>
            <w:tcW w:w="1211" w:type="dxa"/>
            <w:vAlign w:val="center"/>
          </w:tcPr>
          <w:p w14:paraId="02065CBC"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1,050</w:t>
            </w:r>
          </w:p>
        </w:tc>
      </w:tr>
      <w:tr w:rsidR="000576DF" w:rsidRPr="001E3D58" w14:paraId="3230FA16" w14:textId="77777777">
        <w:tc>
          <w:tcPr>
            <w:tcW w:w="1771" w:type="dxa"/>
          </w:tcPr>
          <w:p w14:paraId="78079117"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Staff costs </w:t>
            </w:r>
          </w:p>
          <w:p w14:paraId="5556209B" w14:textId="77777777" w:rsidR="000576DF" w:rsidRPr="0076588F" w:rsidRDefault="00123C52">
            <w:pPr>
              <w:spacing w:line="360" w:lineRule="auto"/>
              <w:ind w:right="-7"/>
              <w:jc w:val="both"/>
              <w:rPr>
                <w:rFonts w:ascii="Trebuchet MS" w:eastAsia="Trebuchet MS" w:hAnsi="Trebuchet MS" w:cs="Trebuchet MS"/>
                <w:i/>
                <w:sz w:val="22"/>
                <w:szCs w:val="22"/>
                <w:lang w:val="en-US"/>
              </w:rPr>
            </w:pPr>
            <w:r w:rsidRPr="0076588F">
              <w:rPr>
                <w:rFonts w:ascii="Trebuchet MS" w:eastAsia="Trebuchet MS" w:hAnsi="Trebuchet MS" w:cs="Trebuchet MS"/>
                <w:i/>
                <w:sz w:val="22"/>
                <w:szCs w:val="22"/>
                <w:lang w:val="en-US"/>
              </w:rPr>
              <w:t>15% of direct costs</w:t>
            </w:r>
          </w:p>
        </w:tc>
        <w:tc>
          <w:tcPr>
            <w:tcW w:w="1355" w:type="dxa"/>
            <w:vAlign w:val="center"/>
          </w:tcPr>
          <w:p w14:paraId="642DC0E2"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4,500</w:t>
            </w:r>
          </w:p>
        </w:tc>
        <w:tc>
          <w:tcPr>
            <w:tcW w:w="1320" w:type="dxa"/>
            <w:vAlign w:val="center"/>
          </w:tcPr>
          <w:p w14:paraId="4A4D917E"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12,50</w:t>
            </w:r>
          </w:p>
        </w:tc>
        <w:tc>
          <w:tcPr>
            <w:tcW w:w="1399" w:type="dxa"/>
            <w:vAlign w:val="center"/>
          </w:tcPr>
          <w:p w14:paraId="1CD35E20" w14:textId="77777777" w:rsidR="000576DF" w:rsidRPr="00BB2CEC"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1</w:t>
            </w:r>
            <w:r w:rsidRPr="00A55FCF">
              <w:rPr>
                <w:rFonts w:ascii="Trebuchet MS" w:eastAsia="Trebuchet MS" w:hAnsi="Trebuchet MS" w:cs="Trebuchet MS"/>
                <w:sz w:val="22"/>
                <w:szCs w:val="22"/>
                <w:lang w:val="en-US"/>
              </w:rPr>
              <w:t>,650</w:t>
            </w:r>
          </w:p>
        </w:tc>
        <w:tc>
          <w:tcPr>
            <w:tcW w:w="1266" w:type="dxa"/>
            <w:vAlign w:val="center"/>
          </w:tcPr>
          <w:p w14:paraId="73CEB2CF"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2,850</w:t>
            </w:r>
          </w:p>
        </w:tc>
        <w:tc>
          <w:tcPr>
            <w:tcW w:w="1601" w:type="dxa"/>
            <w:vAlign w:val="center"/>
          </w:tcPr>
          <w:p w14:paraId="5BAEB073"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450</w:t>
            </w:r>
          </w:p>
        </w:tc>
        <w:tc>
          <w:tcPr>
            <w:tcW w:w="1211" w:type="dxa"/>
            <w:vAlign w:val="center"/>
          </w:tcPr>
          <w:p w14:paraId="57B4125A"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450</w:t>
            </w:r>
          </w:p>
        </w:tc>
      </w:tr>
      <w:tr w:rsidR="000576DF" w:rsidRPr="001E3D58" w14:paraId="4F23B055" w14:textId="77777777">
        <w:tc>
          <w:tcPr>
            <w:tcW w:w="1771" w:type="dxa"/>
          </w:tcPr>
          <w:p w14:paraId="1BF6ED58"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Office and administration costs</w:t>
            </w:r>
          </w:p>
          <w:p w14:paraId="6AFC0A27" w14:textId="77777777" w:rsidR="000576DF" w:rsidRPr="0076588F" w:rsidRDefault="00123C52">
            <w:pPr>
              <w:spacing w:line="360" w:lineRule="auto"/>
              <w:ind w:right="-7"/>
              <w:jc w:val="both"/>
              <w:rPr>
                <w:rFonts w:ascii="Trebuchet MS" w:eastAsia="Trebuchet MS" w:hAnsi="Trebuchet MS" w:cs="Trebuchet MS"/>
                <w:i/>
                <w:sz w:val="22"/>
                <w:szCs w:val="22"/>
                <w:lang w:val="en-US"/>
              </w:rPr>
            </w:pPr>
            <w:r w:rsidRPr="0076588F">
              <w:rPr>
                <w:rFonts w:ascii="Trebuchet MS" w:eastAsia="Trebuchet MS" w:hAnsi="Trebuchet MS" w:cs="Trebuchet MS"/>
                <w:i/>
                <w:sz w:val="22"/>
                <w:szCs w:val="22"/>
                <w:lang w:val="en-US"/>
              </w:rPr>
              <w:t xml:space="preserve">5% of direct </w:t>
            </w:r>
            <w:r w:rsidRPr="0076588F">
              <w:rPr>
                <w:rFonts w:ascii="Trebuchet MS" w:eastAsia="Trebuchet MS" w:hAnsi="Trebuchet MS" w:cs="Trebuchet MS"/>
                <w:i/>
                <w:sz w:val="22"/>
                <w:szCs w:val="22"/>
                <w:lang w:val="en-US"/>
              </w:rPr>
              <w:lastRenderedPageBreak/>
              <w:t>costs</w:t>
            </w:r>
          </w:p>
        </w:tc>
        <w:tc>
          <w:tcPr>
            <w:tcW w:w="1355" w:type="dxa"/>
            <w:vAlign w:val="center"/>
          </w:tcPr>
          <w:p w14:paraId="621E7B6B"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lastRenderedPageBreak/>
              <w:t>1,500</w:t>
            </w:r>
          </w:p>
        </w:tc>
        <w:tc>
          <w:tcPr>
            <w:tcW w:w="1320" w:type="dxa"/>
            <w:vAlign w:val="center"/>
          </w:tcPr>
          <w:p w14:paraId="46719E73"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4,17</w:t>
            </w:r>
          </w:p>
        </w:tc>
        <w:tc>
          <w:tcPr>
            <w:tcW w:w="1399" w:type="dxa"/>
            <w:vAlign w:val="center"/>
          </w:tcPr>
          <w:p w14:paraId="0FD86ECF"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550</w:t>
            </w:r>
          </w:p>
        </w:tc>
        <w:tc>
          <w:tcPr>
            <w:tcW w:w="1266" w:type="dxa"/>
            <w:vAlign w:val="center"/>
          </w:tcPr>
          <w:p w14:paraId="7D1FA42E" w14:textId="77777777" w:rsidR="000576DF" w:rsidRPr="00634FD4"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950</w:t>
            </w:r>
          </w:p>
        </w:tc>
        <w:tc>
          <w:tcPr>
            <w:tcW w:w="1601" w:type="dxa"/>
            <w:vAlign w:val="center"/>
          </w:tcPr>
          <w:p w14:paraId="41EA86A0"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150</w:t>
            </w:r>
          </w:p>
        </w:tc>
        <w:tc>
          <w:tcPr>
            <w:tcW w:w="1211" w:type="dxa"/>
            <w:vAlign w:val="center"/>
          </w:tcPr>
          <w:p w14:paraId="5D3B8329"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150</w:t>
            </w:r>
          </w:p>
        </w:tc>
      </w:tr>
      <w:tr w:rsidR="000576DF" w:rsidRPr="001E3D58" w14:paraId="49D0442F" w14:textId="77777777">
        <w:tc>
          <w:tcPr>
            <w:tcW w:w="1771" w:type="dxa"/>
          </w:tcPr>
          <w:p w14:paraId="2730910F"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Total</w:t>
            </w:r>
          </w:p>
        </w:tc>
        <w:tc>
          <w:tcPr>
            <w:tcW w:w="1355" w:type="dxa"/>
          </w:tcPr>
          <w:p w14:paraId="0D39C0AC" w14:textId="77777777" w:rsidR="000576DF" w:rsidRPr="0076588F"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36,000</w:t>
            </w:r>
          </w:p>
        </w:tc>
        <w:tc>
          <w:tcPr>
            <w:tcW w:w="1320" w:type="dxa"/>
          </w:tcPr>
          <w:p w14:paraId="7BA14040"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100</w:t>
            </w:r>
          </w:p>
        </w:tc>
        <w:tc>
          <w:tcPr>
            <w:tcW w:w="1399" w:type="dxa"/>
          </w:tcPr>
          <w:p w14:paraId="742AD92C"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13,200</w:t>
            </w:r>
          </w:p>
        </w:tc>
        <w:tc>
          <w:tcPr>
            <w:tcW w:w="1266" w:type="dxa"/>
          </w:tcPr>
          <w:p w14:paraId="2ADA6BFD"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22,800</w:t>
            </w:r>
          </w:p>
        </w:tc>
        <w:tc>
          <w:tcPr>
            <w:tcW w:w="1601" w:type="dxa"/>
          </w:tcPr>
          <w:p w14:paraId="186D9E42" w14:textId="77777777" w:rsidR="000576DF" w:rsidRPr="00634FD4"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3,600</w:t>
            </w:r>
          </w:p>
        </w:tc>
        <w:tc>
          <w:tcPr>
            <w:tcW w:w="1211" w:type="dxa"/>
          </w:tcPr>
          <w:p w14:paraId="405CF92F"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3,600</w:t>
            </w:r>
          </w:p>
        </w:tc>
      </w:tr>
    </w:tbl>
    <w:p w14:paraId="55D49D2F" w14:textId="77777777" w:rsidR="000576DF" w:rsidRPr="0076588F" w:rsidRDefault="00123C52">
      <w:pPr>
        <w:shd w:val="clear" w:color="auto" w:fill="FFC000"/>
        <w:spacing w:before="360" w:after="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Please pay attention to the fact that it is in the interest of each partner to provide a revised budget following the decommitment, as the reduct</w:t>
      </w:r>
      <w:r w:rsidRPr="0076588F">
        <w:rPr>
          <w:rFonts w:ascii="Trebuchet MS" w:eastAsia="Trebuchet MS" w:hAnsi="Trebuchet MS" w:cs="Trebuchet MS"/>
          <w:b/>
          <w:i/>
          <w:sz w:val="22"/>
          <w:szCs w:val="22"/>
          <w:lang w:val="en-US"/>
        </w:rPr>
        <w:t xml:space="preserve">ion to be performed at MA level is artificial and can have negative consequences on the project implementation. The partners know best which budgetary lines can be reduced without jeopardizing the implementation of the project. </w:t>
      </w:r>
    </w:p>
    <w:p w14:paraId="589EF34F" w14:textId="77777777" w:rsidR="000576DF" w:rsidRPr="000E060C" w:rsidRDefault="00123C5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either case, the modification of the contract in case of decommitment at project level shall take the form of a decision of the representative of the Managing Authority signing the contract, which will be notified to the lead beneficiary</w:t>
      </w:r>
      <w:r w:rsidR="000C4BB6">
        <w:rPr>
          <w:rFonts w:ascii="Trebuchet MS" w:eastAsia="Trebuchet MS" w:hAnsi="Trebuchet MS" w:cs="Trebuchet MS"/>
          <w:sz w:val="22"/>
          <w:szCs w:val="22"/>
          <w:lang w:val="en-US"/>
        </w:rPr>
        <w:t xml:space="preserve"> and its partners</w:t>
      </w:r>
      <w:r w:rsidRPr="00730E79">
        <w:rPr>
          <w:rFonts w:ascii="Trebuchet MS" w:eastAsia="Trebuchet MS" w:hAnsi="Trebuchet MS" w:cs="Trebuchet MS"/>
          <w:sz w:val="22"/>
          <w:szCs w:val="22"/>
          <w:lang w:val="en-US"/>
        </w:rPr>
        <w:t xml:space="preserve"> and which becomes part of the contract</w:t>
      </w:r>
      <w:r w:rsidR="000C4BB6">
        <w:rPr>
          <w:rFonts w:ascii="Trebuchet MS" w:eastAsia="Trebuchet MS" w:hAnsi="Trebuchet MS" w:cs="Trebuchet MS"/>
          <w:sz w:val="22"/>
          <w:szCs w:val="22"/>
          <w:lang w:val="en-US"/>
        </w:rPr>
        <w:t>(s) (subsidy and co-financing)</w:t>
      </w:r>
      <w:r w:rsidRPr="00730E79">
        <w:rPr>
          <w:rFonts w:ascii="Trebuchet MS" w:eastAsia="Trebuchet MS" w:hAnsi="Trebuchet MS" w:cs="Trebuchet MS"/>
          <w:sz w:val="22"/>
          <w:szCs w:val="22"/>
          <w:lang w:val="en-US"/>
        </w:rPr>
        <w:t xml:space="preserve">.  </w:t>
      </w:r>
    </w:p>
    <w:p w14:paraId="64E8F25E" w14:textId="77777777" w:rsidR="000576DF" w:rsidRPr="00A55FCF"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The decommitment shall be done without prejudice for partners’ obligation to implement all the activities and achieve all the results, according to the approved application form. That means that despite the reduction of the budget, the partners still need</w:t>
      </w:r>
      <w:r w:rsidRPr="00754C23">
        <w:rPr>
          <w:rFonts w:ascii="Trebuchet MS" w:eastAsia="Trebuchet MS" w:hAnsi="Trebuchet MS" w:cs="Trebuchet MS"/>
          <w:sz w:val="22"/>
          <w:szCs w:val="22"/>
          <w:lang w:val="en-US"/>
        </w:rPr>
        <w:t xml:space="preserve"> to implement all activities and achieve all results, as mentioned in the approved application form. </w:t>
      </w:r>
    </w:p>
    <w:p w14:paraId="57A6E3BA" w14:textId="77777777" w:rsidR="000576DF" w:rsidRPr="001E3D58" w:rsidRDefault="00123C52" w:rsidP="00E55C55">
      <w:pPr>
        <w:spacing w:before="120" w:after="120" w:line="360" w:lineRule="auto"/>
        <w:jc w:val="both"/>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The Lead beneficiary together with the partners may decide to give up financing, but in this case all the funds reimbursed</w:t>
      </w:r>
      <w:r w:rsidR="00522E9B" w:rsidRPr="00F85B5E">
        <w:rPr>
          <w:rFonts w:ascii="Trebuchet MS" w:eastAsia="Trebuchet MS" w:hAnsi="Trebuchet MS" w:cs="Trebuchet MS"/>
          <w:sz w:val="22"/>
          <w:szCs w:val="22"/>
          <w:lang w:val="en-US"/>
        </w:rPr>
        <w:t xml:space="preserve"> and advance payments from national cofinancing</w:t>
      </w:r>
      <w:r w:rsidRPr="00F85B5E">
        <w:rPr>
          <w:rFonts w:ascii="Trebuchet MS" w:eastAsia="Trebuchet MS" w:hAnsi="Trebuchet MS" w:cs="Trebuchet MS"/>
          <w:sz w:val="22"/>
          <w:szCs w:val="22"/>
          <w:lang w:val="en-US"/>
        </w:rPr>
        <w:t xml:space="preserve"> shall be recovered by the Managing Authority</w:t>
      </w:r>
      <w:r w:rsidR="00522E9B" w:rsidRPr="001E3D58">
        <w:rPr>
          <w:rFonts w:ascii="Trebuchet MS" w:eastAsia="Trebuchet MS" w:hAnsi="Trebuchet MS" w:cs="Trebuchet MS"/>
          <w:sz w:val="22"/>
          <w:szCs w:val="22"/>
          <w:lang w:val="en-US"/>
        </w:rPr>
        <w:t>/NA</w:t>
      </w:r>
      <w:r w:rsidRPr="001E3D58">
        <w:rPr>
          <w:rFonts w:ascii="Trebuchet MS" w:eastAsia="Trebuchet MS" w:hAnsi="Trebuchet MS" w:cs="Trebuchet MS"/>
          <w:sz w:val="22"/>
          <w:szCs w:val="22"/>
          <w:lang w:val="en-US"/>
        </w:rPr>
        <w:t xml:space="preserve"> and the contract shall be terminated. </w:t>
      </w:r>
    </w:p>
    <w:p w14:paraId="387B3FC5" w14:textId="77777777" w:rsidR="00805733" w:rsidRDefault="00015A67" w:rsidP="00E55C55">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LB receives from MA/JS the decision on applied decommitement, must initiate in 5 working days a modification request in eMS for modifying the project budget accordingly.</w:t>
      </w:r>
    </w:p>
    <w:p w14:paraId="6B4A434D" w14:textId="77777777" w:rsidR="000F1C42" w:rsidRPr="001E3D58" w:rsidRDefault="000F1C42">
      <w:pPr>
        <w:spacing w:line="360" w:lineRule="auto"/>
        <w:jc w:val="both"/>
        <w:rPr>
          <w:rFonts w:ascii="Trebuchet MS" w:eastAsia="Trebuchet MS" w:hAnsi="Trebuchet MS" w:cs="Trebuchet MS"/>
          <w:sz w:val="22"/>
          <w:szCs w:val="22"/>
          <w:lang w:val="en-US"/>
        </w:rPr>
      </w:pPr>
    </w:p>
    <w:p w14:paraId="1B04DFE7" w14:textId="77777777" w:rsidR="000C4BB6" w:rsidRDefault="000C4BB6">
      <w:pPr>
        <w:rPr>
          <w:rFonts w:ascii="Trebuchet MS" w:eastAsia="Trebuchet MS" w:hAnsi="Trebuchet MS" w:cs="Trebuchet MS"/>
          <w:b/>
          <w:sz w:val="28"/>
          <w:szCs w:val="28"/>
          <w:lang w:val="en-US"/>
        </w:rPr>
      </w:pPr>
      <w:bookmarkStart w:id="30" w:name="_qsh70q" w:colFirst="0" w:colLast="0"/>
      <w:bookmarkEnd w:id="30"/>
      <w:r>
        <w:rPr>
          <w:rFonts w:ascii="Trebuchet MS" w:eastAsia="Trebuchet MS" w:hAnsi="Trebuchet MS" w:cs="Trebuchet MS"/>
          <w:sz w:val="28"/>
          <w:szCs w:val="28"/>
          <w:lang w:val="en-US"/>
        </w:rPr>
        <w:br w:type="page"/>
      </w:r>
    </w:p>
    <w:p w14:paraId="250E6F5F" w14:textId="77777777" w:rsidR="000576DF" w:rsidRPr="001E3D58" w:rsidRDefault="00123C52">
      <w:pPr>
        <w:pStyle w:val="Heading1"/>
        <w:pBdr>
          <w:bottom w:val="single" w:sz="4" w:space="1" w:color="000000"/>
        </w:pBdr>
        <w:tabs>
          <w:tab w:val="left" w:pos="9923"/>
        </w:tabs>
        <w:spacing w:before="72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1</w:t>
      </w:r>
      <w:r w:rsidR="00B022DA">
        <w:rPr>
          <w:rFonts w:ascii="Trebuchet MS" w:eastAsia="Trebuchet MS" w:hAnsi="Trebuchet MS" w:cs="Trebuchet MS"/>
          <w:sz w:val="28"/>
          <w:szCs w:val="28"/>
          <w:lang w:val="en-US"/>
        </w:rPr>
        <w:t>8</w:t>
      </w:r>
      <w:r w:rsidRPr="001E3D58">
        <w:rPr>
          <w:rFonts w:ascii="Trebuchet MS" w:eastAsia="Trebuchet MS" w:hAnsi="Trebuchet MS" w:cs="Trebuchet MS"/>
          <w:sz w:val="28"/>
          <w:szCs w:val="28"/>
          <w:lang w:val="en-US"/>
        </w:rPr>
        <w:t>. Irregularities and frauds</w:t>
      </w:r>
    </w:p>
    <w:p w14:paraId="35D349CF" w14:textId="77777777" w:rsidR="000576DF" w:rsidRPr="001E3D58" w:rsidRDefault="00123C52">
      <w:pPr>
        <w:pStyle w:val="Title"/>
        <w:keepNext/>
        <w:numPr>
          <w:ilvl w:val="0"/>
          <w:numId w:val="104"/>
        </w:numPr>
        <w:spacing w:line="360" w:lineRule="auto"/>
        <w:ind w:hanging="360"/>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Irregularities </w:t>
      </w:r>
    </w:p>
    <w:p w14:paraId="05C349D1"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Definitions </w:t>
      </w:r>
    </w:p>
    <w:p w14:paraId="2FF39292"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Provisions from the:</w:t>
      </w:r>
    </w:p>
    <w:p w14:paraId="2E4AB4FF" w14:textId="77777777" w:rsidR="000576DF" w:rsidRPr="001E3D58" w:rsidRDefault="00123C52">
      <w:pPr>
        <w:keepNext/>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Subsidy contracts</w:t>
      </w:r>
      <w:r w:rsidRPr="001E3D58">
        <w:rPr>
          <w:rFonts w:ascii="Trebuchet MS" w:eastAsia="Trebuchet MS" w:hAnsi="Trebuchet MS" w:cs="Trebuchet MS"/>
          <w:b/>
          <w:sz w:val="22"/>
          <w:szCs w:val="22"/>
          <w:lang w:val="en-US"/>
        </w:rPr>
        <w:t xml:space="preserve"> concluded between the MA and the Lead Beneficiary</w:t>
      </w:r>
    </w:p>
    <w:p w14:paraId="030E58D5" w14:textId="77777777" w:rsidR="000576DF" w:rsidRPr="001E3D58" w:rsidRDefault="006F5F6B">
      <w:pPr>
        <w:spacing w:before="120" w:after="120" w:line="360" w:lineRule="auto"/>
        <w:jc w:val="both"/>
        <w:rPr>
          <w:rFonts w:ascii="Trebuchet MS" w:eastAsia="Trebuchet MS" w:hAnsi="Trebuchet MS" w:cs="Trebuchet MS"/>
          <w:b/>
          <w:sz w:val="22"/>
          <w:szCs w:val="22"/>
          <w:lang w:val="en-US"/>
        </w:rPr>
      </w:pPr>
      <w:r w:rsidRPr="001E3D58">
        <w:rPr>
          <w:noProof/>
          <w:lang w:val="en-US" w:eastAsia="en-US"/>
        </w:rPr>
        <mc:AlternateContent>
          <mc:Choice Requires="wps">
            <w:drawing>
              <wp:anchor distT="0" distB="0" distL="114300" distR="114300" simplePos="0" relativeHeight="251672576" behindDoc="0" locked="0" layoutInCell="0" hidden="0" allowOverlap="1" wp14:anchorId="4ED89931" wp14:editId="6679DF24">
                <wp:simplePos x="0" y="0"/>
                <wp:positionH relativeFrom="margin">
                  <wp:posOffset>2362200</wp:posOffset>
                </wp:positionH>
                <wp:positionV relativeFrom="paragraph">
                  <wp:posOffset>139701</wp:posOffset>
                </wp:positionV>
                <wp:extent cx="457200" cy="228600"/>
                <wp:effectExtent l="0" t="0" r="0" b="0"/>
                <wp:wrapNone/>
                <wp:docPr id="19" name="Straight Arrow Connector 19"/>
                <wp:cNvGraphicFramePr/>
                <a:graphic xmlns:a="http://schemas.openxmlformats.org/drawingml/2006/main">
                  <a:graphicData uri="http://schemas.microsoft.com/office/word/2010/wordprocessingShape">
                    <wps:wsp>
                      <wps:cNvCnPr/>
                      <wps:spPr>
                        <a:xfrm rot="10800000" flipH="1">
                          <a:off x="0" y="0"/>
                          <a:ext cx="457200" cy="228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2A95CB4B" id="Straight Arrow Connector 19" o:spid="_x0000_s1026" type="#_x0000_t32" style="position:absolute;margin-left:186pt;margin-top:11pt;width:36pt;height:18pt;rotation:180;flip:x;z-index:25167257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" o:allowincell="f">
                <v:stroke endarrow="block" endarrowwidth="wide" endarrowlength="long"/>
                <w10:wrap anchorx="margin"/>
              </v:shape>
            </w:pict>
          </mc:Fallback>
        </mc:AlternateContent>
      </w:r>
      <w:r w:rsidR="00123C52" w:rsidRPr="001E3D58">
        <w:rPr>
          <w:rFonts w:ascii="Trebuchet MS" w:eastAsia="Trebuchet MS" w:hAnsi="Trebuchet MS" w:cs="Trebuchet MS"/>
          <w:b/>
          <w:sz w:val="22"/>
          <w:szCs w:val="22"/>
          <w:lang w:val="en-US"/>
        </w:rPr>
        <w:t xml:space="preserve">                                                                    MA and the Romanian beneficiaries</w:t>
      </w:r>
    </w:p>
    <w:p w14:paraId="58728DB6" w14:textId="77777777" w:rsidR="000576DF" w:rsidRPr="001F5190" w:rsidRDefault="00123C52">
      <w:pPr>
        <w:keepNext/>
        <w:spacing w:line="360" w:lineRule="auto"/>
        <w:rPr>
          <w:rFonts w:ascii="Trebuchet MS" w:eastAsia="Trebuchet MS" w:hAnsi="Trebuchet MS" w:cs="Trebuchet MS"/>
          <w:b/>
          <w:sz w:val="22"/>
          <w:szCs w:val="22"/>
          <w:lang w:val="en-US"/>
        </w:rPr>
      </w:pPr>
      <w:r w:rsidRPr="001F5190">
        <w:rPr>
          <w:rFonts w:ascii="Trebuchet MS" w:eastAsia="Trebuchet MS" w:hAnsi="Trebuchet MS" w:cs="Trebuchet MS"/>
          <w:b/>
          <w:i/>
          <w:sz w:val="22"/>
          <w:szCs w:val="22"/>
          <w:lang w:val="en-US"/>
        </w:rPr>
        <w:t>Co-financing contracts</w:t>
      </w:r>
      <w:r w:rsidRPr="001F5190">
        <w:rPr>
          <w:rFonts w:ascii="Trebuchet MS" w:eastAsia="Trebuchet MS" w:hAnsi="Trebuchet MS" w:cs="Trebuchet MS"/>
          <w:b/>
          <w:sz w:val="22"/>
          <w:szCs w:val="22"/>
          <w:lang w:val="en-US"/>
        </w:rPr>
        <w:t xml:space="preserve"> concluded between </w:t>
      </w:r>
    </w:p>
    <w:p w14:paraId="3DB37103" w14:textId="77777777" w:rsidR="000576DF" w:rsidRPr="001E3D58" w:rsidRDefault="006F5F6B">
      <w:pPr>
        <w:spacing w:before="240" w:after="120" w:line="360" w:lineRule="auto"/>
        <w:jc w:val="both"/>
        <w:rPr>
          <w:rFonts w:ascii="Trebuchet MS" w:eastAsia="Trebuchet MS" w:hAnsi="Trebuchet MS" w:cs="Trebuchet MS"/>
          <w:b/>
          <w:sz w:val="22"/>
          <w:szCs w:val="22"/>
          <w:lang w:val="en-US"/>
        </w:rPr>
      </w:pPr>
      <w:r w:rsidRPr="001E3D58">
        <w:rPr>
          <w:noProof/>
          <w:lang w:val="en-US" w:eastAsia="en-US"/>
        </w:rPr>
        <mc:AlternateContent>
          <mc:Choice Requires="wps">
            <w:drawing>
              <wp:anchor distT="0" distB="0" distL="114300" distR="114300" simplePos="0" relativeHeight="251673600" behindDoc="0" locked="0" layoutInCell="0" hidden="0" allowOverlap="1" wp14:anchorId="6C7248F5" wp14:editId="7765D9E2">
                <wp:simplePos x="0" y="0"/>
                <wp:positionH relativeFrom="margin">
                  <wp:posOffset>2298700</wp:posOffset>
                </wp:positionH>
                <wp:positionV relativeFrom="paragraph">
                  <wp:posOffset>25400</wp:posOffset>
                </wp:positionV>
                <wp:extent cx="457200" cy="114300"/>
                <wp:effectExtent l="0" t="0" r="0" b="0"/>
                <wp:wrapNone/>
                <wp:docPr id="14" name="Straight Arrow Connector 14"/>
                <wp:cNvGraphicFramePr/>
                <a:graphic xmlns:a="http://schemas.openxmlformats.org/drawingml/2006/main">
                  <a:graphicData uri="http://schemas.microsoft.com/office/word/2010/wordprocessingShape">
                    <wps:wsp>
                      <wps:cNvCnPr/>
                      <wps:spPr>
                        <a:xfrm>
                          <a:off x="0" y="0"/>
                          <a:ext cx="457200" cy="1143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0F3F9A84" id="Straight Arrow Connector 14" o:spid="_x0000_s1026" type="#_x0000_t32" style="position:absolute;margin-left:181pt;margin-top:2pt;width:36pt;height:9pt;z-index:25167360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" o:allowincell="f">
                <v:stroke endarrow="block" endarrowwidth="wide" endarrowlength="long"/>
                <w10:wrap anchorx="margin"/>
              </v:shape>
            </w:pict>
          </mc:Fallback>
        </mc:AlternateContent>
      </w:r>
      <w:r w:rsidR="00123C52" w:rsidRPr="001E3D58">
        <w:rPr>
          <w:rFonts w:ascii="Trebuchet MS" w:eastAsia="Trebuchet MS" w:hAnsi="Trebuchet MS" w:cs="Trebuchet MS"/>
          <w:b/>
          <w:sz w:val="22"/>
          <w:szCs w:val="22"/>
          <w:lang w:val="en-US"/>
        </w:rPr>
        <w:t xml:space="preserve">                                                                   NA and the Bulgarian beneficiaries</w:t>
      </w:r>
    </w:p>
    <w:p w14:paraId="28034E2B" w14:textId="77777777" w:rsidR="000576DF" w:rsidRPr="00730E79" w:rsidRDefault="00123C52">
      <w:pPr>
        <w:keepNext/>
        <w:spacing w:before="120" w:after="120" w:line="360" w:lineRule="auto"/>
        <w:rPr>
          <w:rFonts w:ascii="Trebuchet MS" w:eastAsia="Trebuchet MS" w:hAnsi="Trebuchet MS" w:cs="Trebuchet MS"/>
          <w:b/>
          <w:sz w:val="22"/>
          <w:szCs w:val="22"/>
          <w:lang w:val="en-US"/>
        </w:rPr>
      </w:pPr>
      <w:r w:rsidRPr="0076588F">
        <w:rPr>
          <w:rFonts w:ascii="Trebuchet MS" w:eastAsia="Trebuchet MS" w:hAnsi="Trebuchet MS" w:cs="Trebuchet MS"/>
          <w:b/>
          <w:i/>
          <w:sz w:val="22"/>
          <w:szCs w:val="22"/>
          <w:lang w:val="en-US"/>
        </w:rPr>
        <w:t>Partnership Agreement</w:t>
      </w:r>
      <w:r w:rsidRPr="0076588F">
        <w:rPr>
          <w:rFonts w:ascii="Trebuchet MS" w:eastAsia="Trebuchet MS" w:hAnsi="Trebuchet MS" w:cs="Trebuchet MS"/>
          <w:b/>
          <w:sz w:val="22"/>
          <w:szCs w:val="22"/>
          <w:lang w:val="en-US"/>
        </w:rPr>
        <w:t xml:space="preserve"> concluded between the </w:t>
      </w:r>
      <w:r w:rsidRPr="00B03F98">
        <w:rPr>
          <w:rFonts w:ascii="Trebuchet MS" w:eastAsia="Trebuchet MS" w:hAnsi="Trebuchet MS" w:cs="Trebuchet MS"/>
          <w:sz w:val="22"/>
          <w:szCs w:val="22"/>
          <w:lang w:val="en-US"/>
        </w:rPr>
        <w:t>beneficiaries</w:t>
      </w:r>
      <w:r w:rsidRPr="00730E79">
        <w:rPr>
          <w:rFonts w:ascii="Trebuchet MS" w:eastAsia="Trebuchet MS" w:hAnsi="Trebuchet MS" w:cs="Trebuchet MS"/>
          <w:b/>
          <w:sz w:val="22"/>
          <w:szCs w:val="22"/>
          <w:lang w:val="en-US"/>
        </w:rPr>
        <w:t xml:space="preserve"> </w:t>
      </w:r>
    </w:p>
    <w:p w14:paraId="21DA8570" w14:textId="77777777" w:rsidR="000576DF" w:rsidRPr="00754C23"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According to contract, an irregularity is: </w:t>
      </w:r>
    </w:p>
    <w:p w14:paraId="573DEDE8" w14:textId="77777777" w:rsidR="000576DF" w:rsidRPr="001E3D58" w:rsidRDefault="00123C52">
      <w:pPr>
        <w:shd w:val="clear" w:color="auto" w:fill="FFC000"/>
        <w:spacing w:line="360" w:lineRule="auto"/>
        <w:jc w:val="both"/>
        <w:rPr>
          <w:rFonts w:ascii="Trebuchet MS" w:eastAsia="Trebuchet MS" w:hAnsi="Trebuchet MS" w:cs="Trebuchet MS"/>
          <w:i/>
          <w:sz w:val="22"/>
          <w:szCs w:val="22"/>
          <w:lang w:val="en-US"/>
        </w:rPr>
      </w:pPr>
      <w:r w:rsidRPr="00A55FCF">
        <w:rPr>
          <w:rFonts w:ascii="Trebuchet MS" w:eastAsia="Trebuchet MS" w:hAnsi="Trebuchet MS" w:cs="Trebuchet MS"/>
          <w:i/>
          <w:sz w:val="22"/>
          <w:szCs w:val="22"/>
          <w:lang w:val="en-US"/>
        </w:rPr>
        <w:t>Any failure to observe the law, regulation and compliance with the provisions of the memorandums of understanding, financing agreements regarding the Community funds and related co-financing, as well as with the p</w:t>
      </w:r>
      <w:r w:rsidRPr="00634FD4">
        <w:rPr>
          <w:rFonts w:ascii="Trebuchet MS" w:eastAsia="Trebuchet MS" w:hAnsi="Trebuchet MS" w:cs="Trebuchet MS"/>
          <w:i/>
          <w:sz w:val="22"/>
          <w:szCs w:val="22"/>
          <w:lang w:val="en-US"/>
        </w:rPr>
        <w:t xml:space="preserve">rovisions of the contracts concluded according to these memorandums/agreements, resulting from an action or inaction of the Lead Beneficiary/any other project beneficiaries, which by an ineligible expenditure prejudices or may prejudice the general budget </w:t>
      </w:r>
      <w:r w:rsidRPr="00F85B5E">
        <w:rPr>
          <w:rFonts w:ascii="Trebuchet MS" w:eastAsia="Trebuchet MS" w:hAnsi="Trebuchet MS" w:cs="Trebuchet MS"/>
          <w:i/>
          <w:sz w:val="22"/>
          <w:szCs w:val="22"/>
          <w:lang w:val="en-US"/>
        </w:rPr>
        <w:t>of the European Communities or the budgets these manage in their name and/or the budgets granting the related co-financing.</w:t>
      </w:r>
    </w:p>
    <w:p w14:paraId="7DDCBD69" w14:textId="77777777" w:rsidR="000576DF" w:rsidRPr="001E3D58" w:rsidRDefault="00123C52">
      <w:pPr>
        <w:pStyle w:val="Title"/>
        <w:spacing w:before="240" w:after="120" w:line="360" w:lineRule="auto"/>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Responsibilities of the Lead Beneficiary:</w:t>
      </w:r>
    </w:p>
    <w:p w14:paraId="185B6713"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The LB is liable towards the MA for all irregularities, even those committed by the project beneficiaries.</w:t>
      </w:r>
    </w:p>
    <w:p w14:paraId="058DF62F"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In case of irregularity, the MA shall impose to the Lead Beneficiary all the necessary measures for the elimination or diminishing of the consequences on the implementation of the project. </w:t>
      </w:r>
    </w:p>
    <w:p w14:paraId="322A17FB"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MA may suspend or terminate the contract in case the beneficiaries fail to take the measures imposed. </w:t>
      </w:r>
    </w:p>
    <w:p w14:paraId="13E6C6C9"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In case an irregularity is committed, the LB is responsible for reimbursing to the MA the amount affected by the irregularity, even if the irregularity was committed by one of the project beneficiaries.</w:t>
      </w:r>
    </w:p>
    <w:p w14:paraId="1764D541"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lastRenderedPageBreak/>
        <w:t xml:space="preserve"> The MA takes the decision for suspending/terminating the contract, after verifying the reasons presented by the LB and/or JS and the related documents.</w:t>
      </w:r>
    </w:p>
    <w:p w14:paraId="1255D5FD"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In case the contract shall be terminated, the MA notifies the LB regarding this decision and the related financial measures. In this case, the MA will request that within 30 days as of the receiving date of the notification, the LB shall return the amounts that the notification refers to, including the bank charges.</w:t>
      </w:r>
    </w:p>
    <w:p w14:paraId="01FF074E"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For the irregularities committed by a project beneficiary, the LB is entitled to request these amounts from the responsible project beneficiary in order to pay them to the MA. </w:t>
      </w:r>
    </w:p>
    <w:p w14:paraId="2FC7FE40"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If the Lead Beneficiary does not manage to recover the unduly paid ERDF contribution from the project beneficiaries, it will inform the MA and will send all necessary documents for the MA to be able to take all necessary measures stipulated by the legislation in force.</w:t>
      </w:r>
    </w:p>
    <w:p w14:paraId="26719899"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Any extra payment done by the MA is considered unduly paid amount, and the LB has to repay the respective amounts within 30 days as of the receiving date of the notification from the MA.</w:t>
      </w:r>
    </w:p>
    <w:p w14:paraId="6EF7EAAA" w14:textId="77777777" w:rsidR="000576DF" w:rsidRPr="001E3D58" w:rsidRDefault="00123C52">
      <w:pPr>
        <w:numPr>
          <w:ilvl w:val="0"/>
          <w:numId w:val="105"/>
        </w:numPr>
        <w:tabs>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 In case the irregularity is discovered before the final payment, the MA may decide the diminishing of the reimbursed amount starting with the next payment until the total recovery of the debt, to which the bank charges are added.</w:t>
      </w:r>
    </w:p>
    <w:p w14:paraId="37F267BB" w14:textId="77777777" w:rsidR="000576DF" w:rsidRPr="001E3D58" w:rsidRDefault="00123C52">
      <w:pPr>
        <w:numPr>
          <w:ilvl w:val="0"/>
          <w:numId w:val="105"/>
        </w:numPr>
        <w:tabs>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 In case the irregularity resulting in an unduly paid amount is discovered after the final payment or the debt was not entirely recovered, the MA shall notify the LB regarding the unduly paid amount, and the LB has the obligation to return, within 30 days as of the receiving date of the notification, the amount, including bank charges. </w:t>
      </w:r>
    </w:p>
    <w:p w14:paraId="69824108" w14:textId="77777777" w:rsidR="000576DF" w:rsidRPr="001E3D58" w:rsidRDefault="00123C52">
      <w:pPr>
        <w:numPr>
          <w:ilvl w:val="0"/>
          <w:numId w:val="105"/>
        </w:numPr>
        <w:tabs>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Starting with the 31</w:t>
      </w:r>
      <w:r w:rsidRPr="001E3D58">
        <w:rPr>
          <w:rFonts w:ascii="Trebuchet MS" w:eastAsia="Trebuchet MS" w:hAnsi="Trebuchet MS" w:cs="Trebuchet MS"/>
          <w:i/>
          <w:sz w:val="22"/>
          <w:szCs w:val="22"/>
          <w:vertAlign w:val="superscript"/>
          <w:lang w:val="en-US"/>
        </w:rPr>
        <w:t>st</w:t>
      </w:r>
      <w:r w:rsidRPr="001E3D58">
        <w:rPr>
          <w:rFonts w:ascii="Trebuchet MS" w:eastAsia="Trebuchet MS" w:hAnsi="Trebuchet MS" w:cs="Trebuchet MS"/>
          <w:i/>
          <w:sz w:val="22"/>
          <w:szCs w:val="22"/>
          <w:lang w:val="en-US"/>
        </w:rPr>
        <w:t xml:space="preserve"> day as of the expiry of the deadlines stipulated at paragraphs 6,9,11 an interest rate bigger with one and a half points than the rate applied by the European Central Bank as in force on the first working day from the month of the deadline date shall be applied to the owed amounts.</w:t>
      </w:r>
    </w:p>
    <w:p w14:paraId="4505B06A" w14:textId="77777777" w:rsidR="000576DF" w:rsidRPr="001E3D58" w:rsidRDefault="00123C52">
      <w:pPr>
        <w:tabs>
          <w:tab w:val="left" w:pos="360"/>
        </w:tabs>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Responsibilities of the Beneficiary</w:t>
      </w:r>
    </w:p>
    <w:p w14:paraId="064DAA8D" w14:textId="77777777" w:rsidR="000576DF" w:rsidRPr="001E3D58" w:rsidRDefault="00123C52">
      <w:pPr>
        <w:tabs>
          <w:tab w:val="left" w:pos="360"/>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Depending on the Co-financing contracts concluded between MA or NA and the beneficiary, the MA/NA can:</w:t>
      </w:r>
    </w:p>
    <w:p w14:paraId="6C94A71B"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In case of irregularity, MA or NA may impose to the beneficiary, in writing, within 5 (five) working days from the finding out of the irregularity, all the necessary measures for the </w:t>
      </w:r>
      <w:r w:rsidRPr="001E3D58">
        <w:rPr>
          <w:rFonts w:ascii="Trebuchet MS" w:eastAsia="Trebuchet MS" w:hAnsi="Trebuchet MS" w:cs="Trebuchet MS"/>
          <w:i/>
          <w:sz w:val="22"/>
          <w:szCs w:val="22"/>
          <w:lang w:val="en-US"/>
        </w:rPr>
        <w:lastRenderedPageBreak/>
        <w:t>elimination or diminishing of the consequences upon project implementation</w:t>
      </w:r>
    </w:p>
    <w:p w14:paraId="1DDBA661"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MA or NA may suspend or terminate the contract in the case in which the beneficiaries do not fulfill the measures imposed. </w:t>
      </w:r>
    </w:p>
    <w:p w14:paraId="0E8A9C8D"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If before the deadline of the suspension period of the contract execution, the beneficiary fulfills the corrective measures established by the MA or NA and also of his financial corrections, the MA notifies JS and the beneficiaries regarding the re-starting of contract execution, mentioning the date from which this starts.</w:t>
      </w:r>
    </w:p>
    <w:p w14:paraId="76A4815F"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If until the expiration of the suspension period, the beneficiary does not fulfill the corrective or financial measures established by MA, MA decides the termination of the contract. </w:t>
      </w:r>
    </w:p>
    <w:p w14:paraId="2004038A"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terminating the contract, the MA or NA notifies the beneficiary regarding this decision and the related financial measures. In this case, the MA or NA will request that in the deadline set in co-financing contract, the beneficiary to return the amounts that the notification refers to, including the bank charges.</w:t>
      </w:r>
    </w:p>
    <w:p w14:paraId="55087982"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irregularities committed after the ending of the implementation period of the project, the beneficiary has the obligation, in the deadline set in the co-financing contract to reimburse the amounts unduly paid including the bank costs.</w:t>
      </w:r>
    </w:p>
    <w:p w14:paraId="412A48CB"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Any extra payment done by the MA or NA is considered unduly paid amount, and the beneficiary has to repay the respective amounts in the deadline set in the co-financing contract.</w:t>
      </w:r>
    </w:p>
    <w:p w14:paraId="0E37620D"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the irregularity is discovered before the final payment, the MA or NA may decide the diminishing of the reimbursed amount starting with the next payment until the total recovery of the debt, to which it is added the bank charges.</w:t>
      </w:r>
    </w:p>
    <w:p w14:paraId="7DB93914"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the irregularity resulting in an unduly paid amount is discovered after the final payment and the debt was not entirely recovered, the MA shall notify the beneficiary regarding the unduly paid amount, and the beneficiary has the obligation to return, in the deadline set in the co-financing contract, the amount, including bank charges.</w:t>
      </w:r>
    </w:p>
    <w:p w14:paraId="45CFA27C"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Starting the next day from the deadlines stipulated at paragraphs 5, 7, 9 delay penalties bigger with one and a half point than the rate applied by the Central European Bank from the first working day from the month of the deadline date will be calculated to the owed amounts.</w:t>
      </w:r>
    </w:p>
    <w:p w14:paraId="49995061" w14:textId="77777777" w:rsidR="000576DF" w:rsidRPr="001E3D58" w:rsidRDefault="00123C52">
      <w:pPr>
        <w:tabs>
          <w:tab w:val="left" w:pos="360"/>
        </w:tabs>
        <w:spacing w:before="120" w:line="360" w:lineRule="auto"/>
        <w:ind w:left="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The beneficiary bares the bank charges resulted from the reimbursing of the amounts to the MA </w:t>
      </w:r>
      <w:r w:rsidRPr="001E3D58">
        <w:rPr>
          <w:rFonts w:ascii="Trebuchet MS" w:eastAsia="Trebuchet MS" w:hAnsi="Trebuchet MS" w:cs="Trebuchet MS"/>
          <w:i/>
          <w:sz w:val="22"/>
          <w:szCs w:val="22"/>
          <w:lang w:val="en-US"/>
        </w:rPr>
        <w:lastRenderedPageBreak/>
        <w:t>or NA.</w:t>
      </w:r>
    </w:p>
    <w:p w14:paraId="19AD7135" w14:textId="77777777" w:rsidR="000576DF" w:rsidRPr="001E3D58" w:rsidRDefault="00123C52">
      <w:pPr>
        <w:pStyle w:val="Title"/>
        <w:spacing w:before="240" w:after="120" w:line="360" w:lineRule="auto"/>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Irregularities Flow</w:t>
      </w:r>
    </w:p>
    <w:p w14:paraId="2DDCBB2C" w14:textId="77777777" w:rsidR="000576DF" w:rsidRPr="001E3D58" w:rsidRDefault="00123C52">
      <w:pPr>
        <w:numPr>
          <w:ilvl w:val="0"/>
          <w:numId w:val="107"/>
        </w:numPr>
        <w:spacing w:after="120" w:line="360" w:lineRule="auto"/>
        <w:ind w:left="714" w:hanging="357"/>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ERDF </w:t>
      </w:r>
    </w:p>
    <w:tbl>
      <w:tblPr>
        <w:tblStyle w:val="6"/>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536"/>
        <w:gridCol w:w="1417"/>
        <w:gridCol w:w="142"/>
        <w:gridCol w:w="1701"/>
        <w:gridCol w:w="1843"/>
      </w:tblGrid>
      <w:tr w:rsidR="000576DF" w:rsidRPr="001E3D58" w14:paraId="6525E6F8" w14:textId="77777777">
        <w:tc>
          <w:tcPr>
            <w:tcW w:w="568" w:type="dxa"/>
            <w:vAlign w:val="center"/>
          </w:tcPr>
          <w:p w14:paraId="08055450"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Nr.</w:t>
            </w:r>
          </w:p>
        </w:tc>
        <w:tc>
          <w:tcPr>
            <w:tcW w:w="4536" w:type="dxa"/>
            <w:vAlign w:val="center"/>
          </w:tcPr>
          <w:p w14:paraId="4F8045EC"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Action</w:t>
            </w:r>
          </w:p>
        </w:tc>
        <w:tc>
          <w:tcPr>
            <w:tcW w:w="1559" w:type="dxa"/>
            <w:gridSpan w:val="2"/>
            <w:vAlign w:val="center"/>
          </w:tcPr>
          <w:p w14:paraId="070745CE"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Responsible</w:t>
            </w:r>
          </w:p>
        </w:tc>
        <w:tc>
          <w:tcPr>
            <w:tcW w:w="1701" w:type="dxa"/>
            <w:vAlign w:val="center"/>
          </w:tcPr>
          <w:p w14:paraId="3D0DA5DC"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Deadline</w:t>
            </w:r>
          </w:p>
        </w:tc>
        <w:tc>
          <w:tcPr>
            <w:tcW w:w="1843" w:type="dxa"/>
            <w:vAlign w:val="center"/>
          </w:tcPr>
          <w:p w14:paraId="4FA0C156"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Document</w:t>
            </w:r>
          </w:p>
        </w:tc>
      </w:tr>
      <w:tr w:rsidR="000576DF" w:rsidRPr="001E3D58" w14:paraId="68886D8E" w14:textId="77777777">
        <w:tc>
          <w:tcPr>
            <w:tcW w:w="10207" w:type="dxa"/>
            <w:gridSpan w:val="6"/>
            <w:vAlign w:val="center"/>
          </w:tcPr>
          <w:p w14:paraId="7A1A930E" w14:textId="77777777" w:rsidR="000576DF" w:rsidRPr="001E3D58" w:rsidRDefault="00123C52">
            <w:pPr>
              <w:pStyle w:val="Heading5"/>
              <w:spacing w:line="360" w:lineRule="auto"/>
              <w:rPr>
                <w:rFonts w:ascii="Trebuchet MS" w:eastAsia="Trebuchet MS" w:hAnsi="Trebuchet MS" w:cs="Trebuchet MS"/>
                <w:b w:val="0"/>
                <w:sz w:val="22"/>
                <w:szCs w:val="22"/>
                <w:lang w:val="en-US"/>
              </w:rPr>
            </w:pPr>
            <w:r w:rsidRPr="001E3D58">
              <w:rPr>
                <w:rFonts w:ascii="Trebuchet MS" w:eastAsia="Trebuchet MS" w:hAnsi="Trebuchet MS" w:cs="Trebuchet MS"/>
                <w:sz w:val="22"/>
                <w:szCs w:val="22"/>
                <w:lang w:val="en-US"/>
              </w:rPr>
              <w:t>Irregularity was committed before the final payment</w:t>
            </w:r>
          </w:p>
        </w:tc>
      </w:tr>
      <w:tr w:rsidR="000576DF" w:rsidRPr="001E3D58" w14:paraId="7DFE0B81" w14:textId="77777777">
        <w:tc>
          <w:tcPr>
            <w:tcW w:w="568" w:type="dxa"/>
            <w:vAlign w:val="center"/>
          </w:tcPr>
          <w:p w14:paraId="54DFC8F6" w14:textId="77777777" w:rsidR="000576DF" w:rsidRPr="001E3D58" w:rsidRDefault="00123C52">
            <w:pPr>
              <w:keepNext/>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536" w:type="dxa"/>
            <w:vAlign w:val="center"/>
          </w:tcPr>
          <w:p w14:paraId="282D602F" w14:textId="77777777" w:rsidR="000576DF" w:rsidRPr="0076588F" w:rsidRDefault="00123C52">
            <w:pPr>
              <w:keepNext/>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Amounts will be held from the subsequent payments</w:t>
            </w:r>
          </w:p>
        </w:tc>
        <w:tc>
          <w:tcPr>
            <w:tcW w:w="1417" w:type="dxa"/>
            <w:vAlign w:val="center"/>
          </w:tcPr>
          <w:p w14:paraId="6FCFA43E" w14:textId="77777777" w:rsidR="000576DF" w:rsidRPr="00730E79" w:rsidRDefault="00123C52">
            <w:pPr>
              <w:keepNext/>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0BDCCF12" w14:textId="77777777" w:rsidR="000576DF" w:rsidRPr="00754C23" w:rsidRDefault="00123C52" w:rsidP="00B245C3">
            <w:pPr>
              <w:keepNext/>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next </w:t>
            </w:r>
            <w:r w:rsidR="00B245C3" w:rsidRPr="000E060C">
              <w:rPr>
                <w:rFonts w:ascii="Trebuchet MS" w:eastAsia="Trebuchet MS" w:hAnsi="Trebuchet MS" w:cs="Trebuchet MS"/>
                <w:sz w:val="22"/>
                <w:szCs w:val="22"/>
                <w:lang w:val="en-US"/>
              </w:rPr>
              <w:t>project report</w:t>
            </w:r>
          </w:p>
        </w:tc>
        <w:tc>
          <w:tcPr>
            <w:tcW w:w="1843" w:type="dxa"/>
            <w:vAlign w:val="center"/>
          </w:tcPr>
          <w:p w14:paraId="3100926C" w14:textId="77777777" w:rsidR="000576DF" w:rsidRPr="00634FD4" w:rsidRDefault="00123C52">
            <w:pPr>
              <w:keepNext/>
              <w:spacing w:line="360" w:lineRule="auto"/>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Subsidy contract</w:t>
            </w:r>
          </w:p>
        </w:tc>
      </w:tr>
      <w:tr w:rsidR="000576DF" w:rsidRPr="001E3D58" w14:paraId="6ECBC6E8" w14:textId="77777777">
        <w:tc>
          <w:tcPr>
            <w:tcW w:w="10207" w:type="dxa"/>
            <w:gridSpan w:val="6"/>
            <w:vAlign w:val="center"/>
          </w:tcPr>
          <w:p w14:paraId="160C3EA4" w14:textId="77777777" w:rsidR="000576DF" w:rsidRPr="001E3D58" w:rsidRDefault="00123C52">
            <w:pPr>
              <w:pStyle w:val="Heading5"/>
              <w:spacing w:line="360" w:lineRule="auto"/>
              <w:rPr>
                <w:rFonts w:ascii="Trebuchet MS" w:eastAsia="Trebuchet MS" w:hAnsi="Trebuchet MS" w:cs="Trebuchet MS"/>
                <w:b w:val="0"/>
                <w:sz w:val="22"/>
                <w:szCs w:val="22"/>
                <w:lang w:val="en-US"/>
              </w:rPr>
            </w:pPr>
            <w:r w:rsidRPr="001E3D58">
              <w:rPr>
                <w:rFonts w:ascii="Trebuchet MS" w:eastAsia="Trebuchet MS" w:hAnsi="Trebuchet MS" w:cs="Trebuchet MS"/>
                <w:sz w:val="22"/>
                <w:szCs w:val="22"/>
                <w:lang w:val="en-US"/>
              </w:rPr>
              <w:t>Irregularity took place after the final payment or exceeds the total payments</w:t>
            </w:r>
          </w:p>
        </w:tc>
      </w:tr>
      <w:tr w:rsidR="000576DF" w:rsidRPr="001E3D58" w14:paraId="57F5E1F2" w14:textId="77777777">
        <w:tc>
          <w:tcPr>
            <w:tcW w:w="568" w:type="dxa"/>
            <w:vAlign w:val="center"/>
          </w:tcPr>
          <w:p w14:paraId="1A9AAE5D"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536" w:type="dxa"/>
            <w:vAlign w:val="center"/>
          </w:tcPr>
          <w:p w14:paraId="3B1FF7D5"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 will address the Lead Beneficiary to recover the unduly paid amounts</w:t>
            </w:r>
          </w:p>
        </w:tc>
        <w:tc>
          <w:tcPr>
            <w:tcW w:w="1417" w:type="dxa"/>
            <w:vAlign w:val="center"/>
          </w:tcPr>
          <w:p w14:paraId="54737C3F"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6D725CDE"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5761A4A3"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Subsidy contract</w:t>
            </w:r>
          </w:p>
        </w:tc>
      </w:tr>
      <w:tr w:rsidR="000576DF" w:rsidRPr="001E3D58" w14:paraId="368BDAF9" w14:textId="77777777">
        <w:tc>
          <w:tcPr>
            <w:tcW w:w="568" w:type="dxa"/>
            <w:vAlign w:val="center"/>
          </w:tcPr>
          <w:p w14:paraId="0EE9EDDD"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536" w:type="dxa"/>
            <w:vAlign w:val="center"/>
          </w:tcPr>
          <w:p w14:paraId="3F56EECF" w14:textId="77777777" w:rsidR="000576DF" w:rsidRPr="00730E79"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committed the irregularity, so he pays the amounts to the MA</w:t>
            </w:r>
          </w:p>
        </w:tc>
        <w:tc>
          <w:tcPr>
            <w:tcW w:w="1417" w:type="dxa"/>
            <w:vAlign w:val="center"/>
          </w:tcPr>
          <w:p w14:paraId="05144588"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75BC2D12"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30 days</w:t>
            </w:r>
          </w:p>
        </w:tc>
        <w:tc>
          <w:tcPr>
            <w:tcW w:w="1843" w:type="dxa"/>
            <w:vAlign w:val="center"/>
          </w:tcPr>
          <w:p w14:paraId="4F1A145C"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5BE6F475" w14:textId="77777777">
        <w:tc>
          <w:tcPr>
            <w:tcW w:w="568" w:type="dxa"/>
            <w:vAlign w:val="center"/>
          </w:tcPr>
          <w:p w14:paraId="2E5C5C39"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536" w:type="dxa"/>
            <w:vAlign w:val="center"/>
          </w:tcPr>
          <w:p w14:paraId="284AC16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 partner committed the irregularity, so the LB requests the amounts from the responsible beneficiary</w:t>
            </w:r>
          </w:p>
        </w:tc>
        <w:tc>
          <w:tcPr>
            <w:tcW w:w="1417" w:type="dxa"/>
            <w:vAlign w:val="center"/>
          </w:tcPr>
          <w:p w14:paraId="56EAB6A7"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056E18E3"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6BBD6560"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Partnership Agreement</w:t>
            </w:r>
          </w:p>
        </w:tc>
      </w:tr>
      <w:tr w:rsidR="000576DF" w:rsidRPr="001E3D58" w14:paraId="2849BFED" w14:textId="77777777">
        <w:tc>
          <w:tcPr>
            <w:tcW w:w="568" w:type="dxa"/>
            <w:vAlign w:val="center"/>
          </w:tcPr>
          <w:p w14:paraId="463D0B96"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536" w:type="dxa"/>
            <w:vAlign w:val="center"/>
          </w:tcPr>
          <w:p w14:paraId="2EF26697"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beneficiary sends the amounts to the LB</w:t>
            </w:r>
          </w:p>
        </w:tc>
        <w:tc>
          <w:tcPr>
            <w:tcW w:w="1417" w:type="dxa"/>
            <w:vAlign w:val="center"/>
          </w:tcPr>
          <w:p w14:paraId="24567451"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23B90984"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20 days</w:t>
            </w:r>
          </w:p>
        </w:tc>
        <w:tc>
          <w:tcPr>
            <w:tcW w:w="1843" w:type="dxa"/>
            <w:vAlign w:val="center"/>
          </w:tcPr>
          <w:p w14:paraId="0CAEC860"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Partnership Agreement</w:t>
            </w:r>
          </w:p>
        </w:tc>
      </w:tr>
      <w:tr w:rsidR="000576DF" w:rsidRPr="001E3D58" w14:paraId="3B258247" w14:textId="77777777">
        <w:tc>
          <w:tcPr>
            <w:tcW w:w="568" w:type="dxa"/>
            <w:vAlign w:val="center"/>
          </w:tcPr>
          <w:p w14:paraId="3054B1A7"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w:t>
            </w:r>
          </w:p>
        </w:tc>
        <w:tc>
          <w:tcPr>
            <w:tcW w:w="4536" w:type="dxa"/>
            <w:vAlign w:val="center"/>
          </w:tcPr>
          <w:p w14:paraId="3C30233E"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14:paraId="1DC4D79E"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239096ED"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N/A</w:t>
            </w:r>
          </w:p>
        </w:tc>
        <w:tc>
          <w:tcPr>
            <w:tcW w:w="1843" w:type="dxa"/>
            <w:vAlign w:val="center"/>
          </w:tcPr>
          <w:p w14:paraId="7CFAC35B"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511A3F34" w14:textId="77777777">
        <w:tc>
          <w:tcPr>
            <w:tcW w:w="568" w:type="dxa"/>
            <w:vAlign w:val="center"/>
          </w:tcPr>
          <w:p w14:paraId="2903C053"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6.</w:t>
            </w:r>
          </w:p>
        </w:tc>
        <w:tc>
          <w:tcPr>
            <w:tcW w:w="4536" w:type="dxa"/>
            <w:vAlign w:val="center"/>
          </w:tcPr>
          <w:p w14:paraId="0FF60486"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 takes legal measures</w:t>
            </w:r>
          </w:p>
        </w:tc>
        <w:tc>
          <w:tcPr>
            <w:tcW w:w="1417" w:type="dxa"/>
            <w:vAlign w:val="center"/>
          </w:tcPr>
          <w:p w14:paraId="6C185062"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7BD0B948"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843" w:type="dxa"/>
            <w:vAlign w:val="center"/>
          </w:tcPr>
          <w:p w14:paraId="1160FEC3"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114A00AB" w14:textId="77777777">
        <w:tc>
          <w:tcPr>
            <w:tcW w:w="10207" w:type="dxa"/>
            <w:gridSpan w:val="6"/>
            <w:vAlign w:val="center"/>
          </w:tcPr>
          <w:p w14:paraId="76F788DA" w14:textId="77777777" w:rsidR="000576DF" w:rsidRPr="001E3D58" w:rsidRDefault="00123C52">
            <w:pPr>
              <w:pStyle w:val="Heading5"/>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MA decides to suspend/terminate the contract as the result of a irregularity</w:t>
            </w:r>
          </w:p>
        </w:tc>
      </w:tr>
      <w:tr w:rsidR="000576DF" w:rsidRPr="001E3D58" w14:paraId="7DF2697F" w14:textId="77777777">
        <w:tc>
          <w:tcPr>
            <w:tcW w:w="568" w:type="dxa"/>
            <w:vAlign w:val="center"/>
          </w:tcPr>
          <w:p w14:paraId="5F086222"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536" w:type="dxa"/>
            <w:vAlign w:val="center"/>
          </w:tcPr>
          <w:p w14:paraId="5FA98D2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 notifies the Lead Beneficiary</w:t>
            </w:r>
          </w:p>
        </w:tc>
        <w:tc>
          <w:tcPr>
            <w:tcW w:w="1417" w:type="dxa"/>
            <w:vAlign w:val="center"/>
          </w:tcPr>
          <w:p w14:paraId="069963CC"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45962CED"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2D465332"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Subsidy contract</w:t>
            </w:r>
          </w:p>
        </w:tc>
      </w:tr>
      <w:tr w:rsidR="000576DF" w:rsidRPr="001E3D58" w14:paraId="4F594D8A" w14:textId="77777777">
        <w:tc>
          <w:tcPr>
            <w:tcW w:w="568" w:type="dxa"/>
            <w:vAlign w:val="center"/>
          </w:tcPr>
          <w:p w14:paraId="57C62027"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2.</w:t>
            </w:r>
          </w:p>
        </w:tc>
        <w:tc>
          <w:tcPr>
            <w:tcW w:w="4536" w:type="dxa"/>
            <w:vAlign w:val="center"/>
          </w:tcPr>
          <w:p w14:paraId="66CC4B1D" w14:textId="77777777" w:rsidR="000576DF" w:rsidRPr="00B03F98" w:rsidRDefault="00123C52" w:rsidP="00A570DA">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MA requests the LB to return the amounts</w:t>
            </w:r>
          </w:p>
          <w:p w14:paraId="466A744C" w14:textId="77777777" w:rsidR="000576DF" w:rsidRPr="00730E79" w:rsidRDefault="000576DF" w:rsidP="00A570DA">
            <w:pPr>
              <w:spacing w:line="360" w:lineRule="auto"/>
              <w:jc w:val="both"/>
              <w:rPr>
                <w:rFonts w:ascii="Trebuchet MS" w:eastAsia="Trebuchet MS" w:hAnsi="Trebuchet MS" w:cs="Trebuchet MS"/>
                <w:sz w:val="22"/>
                <w:szCs w:val="22"/>
                <w:lang w:val="en-US"/>
              </w:rPr>
            </w:pPr>
          </w:p>
        </w:tc>
        <w:tc>
          <w:tcPr>
            <w:tcW w:w="1417" w:type="dxa"/>
            <w:vAlign w:val="center"/>
          </w:tcPr>
          <w:p w14:paraId="7CFC5C80"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787592FB"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5194AA62"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Subsidy contract</w:t>
            </w:r>
          </w:p>
        </w:tc>
      </w:tr>
      <w:tr w:rsidR="000576DF" w:rsidRPr="001E3D58" w14:paraId="2CD41A7A" w14:textId="77777777">
        <w:tc>
          <w:tcPr>
            <w:tcW w:w="568" w:type="dxa"/>
            <w:vAlign w:val="center"/>
          </w:tcPr>
          <w:p w14:paraId="30007C1A"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536" w:type="dxa"/>
            <w:vAlign w:val="center"/>
          </w:tcPr>
          <w:p w14:paraId="1DA5CA8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committed the irregularity, so he pays the amounts to the MA</w:t>
            </w:r>
          </w:p>
        </w:tc>
        <w:tc>
          <w:tcPr>
            <w:tcW w:w="1417" w:type="dxa"/>
            <w:vAlign w:val="center"/>
          </w:tcPr>
          <w:p w14:paraId="7C57C27B"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4DCCEB48"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30 days</w:t>
            </w:r>
          </w:p>
        </w:tc>
        <w:tc>
          <w:tcPr>
            <w:tcW w:w="1843" w:type="dxa"/>
            <w:vAlign w:val="center"/>
          </w:tcPr>
          <w:p w14:paraId="496B1A13"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0B0029A5" w14:textId="77777777">
        <w:tc>
          <w:tcPr>
            <w:tcW w:w="568" w:type="dxa"/>
            <w:vAlign w:val="center"/>
          </w:tcPr>
          <w:p w14:paraId="60089069"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536" w:type="dxa"/>
            <w:vAlign w:val="center"/>
          </w:tcPr>
          <w:p w14:paraId="43990108"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 partner committed the irregularity, so the LB requests the funds from the responsible partner</w:t>
            </w:r>
          </w:p>
        </w:tc>
        <w:tc>
          <w:tcPr>
            <w:tcW w:w="1417" w:type="dxa"/>
            <w:vAlign w:val="center"/>
          </w:tcPr>
          <w:p w14:paraId="5FC97788"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4EFB7E43"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2127B2B9"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Partnership Agreement</w:t>
            </w:r>
          </w:p>
        </w:tc>
      </w:tr>
      <w:tr w:rsidR="000576DF" w:rsidRPr="001E3D58" w14:paraId="31B0566A" w14:textId="77777777">
        <w:tc>
          <w:tcPr>
            <w:tcW w:w="568" w:type="dxa"/>
            <w:vAlign w:val="center"/>
          </w:tcPr>
          <w:p w14:paraId="204A4887"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w:t>
            </w:r>
          </w:p>
        </w:tc>
        <w:tc>
          <w:tcPr>
            <w:tcW w:w="4536" w:type="dxa"/>
            <w:vAlign w:val="center"/>
          </w:tcPr>
          <w:p w14:paraId="5CCD359D"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partner sends the amounts to the LB</w:t>
            </w:r>
          </w:p>
        </w:tc>
        <w:tc>
          <w:tcPr>
            <w:tcW w:w="1417" w:type="dxa"/>
            <w:vAlign w:val="center"/>
          </w:tcPr>
          <w:p w14:paraId="478EA851"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Partner</w:t>
            </w:r>
          </w:p>
        </w:tc>
        <w:tc>
          <w:tcPr>
            <w:tcW w:w="1843" w:type="dxa"/>
            <w:gridSpan w:val="2"/>
            <w:vAlign w:val="center"/>
          </w:tcPr>
          <w:p w14:paraId="46DC14ED"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20 days</w:t>
            </w:r>
          </w:p>
        </w:tc>
        <w:tc>
          <w:tcPr>
            <w:tcW w:w="1843" w:type="dxa"/>
            <w:vAlign w:val="center"/>
          </w:tcPr>
          <w:p w14:paraId="041B985A"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Partnership Agreement</w:t>
            </w:r>
          </w:p>
        </w:tc>
      </w:tr>
      <w:tr w:rsidR="000576DF" w:rsidRPr="001E3D58" w14:paraId="175CCFAE" w14:textId="77777777">
        <w:tc>
          <w:tcPr>
            <w:tcW w:w="568" w:type="dxa"/>
            <w:vAlign w:val="center"/>
          </w:tcPr>
          <w:p w14:paraId="54EFF04E"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6.</w:t>
            </w:r>
          </w:p>
        </w:tc>
        <w:tc>
          <w:tcPr>
            <w:tcW w:w="4536" w:type="dxa"/>
            <w:vAlign w:val="center"/>
          </w:tcPr>
          <w:p w14:paraId="13E2CB56" w14:textId="77777777" w:rsidR="000576DF" w:rsidRPr="00730E79"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14:paraId="7E9F6466"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43DBAC2B"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N/A </w:t>
            </w:r>
          </w:p>
        </w:tc>
        <w:tc>
          <w:tcPr>
            <w:tcW w:w="1843" w:type="dxa"/>
            <w:vAlign w:val="center"/>
          </w:tcPr>
          <w:p w14:paraId="5D68C510"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1826164A" w14:textId="77777777">
        <w:tc>
          <w:tcPr>
            <w:tcW w:w="568" w:type="dxa"/>
            <w:vAlign w:val="center"/>
          </w:tcPr>
          <w:p w14:paraId="5E980A05"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7.</w:t>
            </w:r>
          </w:p>
        </w:tc>
        <w:tc>
          <w:tcPr>
            <w:tcW w:w="4536" w:type="dxa"/>
            <w:vAlign w:val="center"/>
          </w:tcPr>
          <w:p w14:paraId="09C54A6C"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MA takes legal measures </w:t>
            </w:r>
          </w:p>
        </w:tc>
        <w:tc>
          <w:tcPr>
            <w:tcW w:w="1417" w:type="dxa"/>
            <w:vAlign w:val="center"/>
          </w:tcPr>
          <w:p w14:paraId="70C4B439"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4542E83E"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843" w:type="dxa"/>
            <w:vAlign w:val="center"/>
          </w:tcPr>
          <w:p w14:paraId="32D45DFA"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bl>
    <w:p w14:paraId="0831DFE4" w14:textId="77777777" w:rsidR="00A570DA" w:rsidRPr="001E3D58" w:rsidRDefault="00A570DA">
      <w:pPr>
        <w:spacing w:line="360" w:lineRule="auto"/>
        <w:rPr>
          <w:rFonts w:ascii="Trebuchet MS" w:eastAsia="Trebuchet MS" w:hAnsi="Trebuchet MS" w:cs="Trebuchet MS"/>
          <w:b/>
          <w:sz w:val="22"/>
          <w:szCs w:val="22"/>
          <w:lang w:val="en-US"/>
        </w:rPr>
      </w:pPr>
    </w:p>
    <w:p w14:paraId="7C66DA7B" w14:textId="77777777" w:rsidR="000576DF" w:rsidRPr="0076588F" w:rsidRDefault="00123C52">
      <w:pPr>
        <w:numPr>
          <w:ilvl w:val="0"/>
          <w:numId w:val="107"/>
        </w:numPr>
        <w:spacing w:before="120" w:after="120" w:line="360" w:lineRule="auto"/>
        <w:ind w:left="714" w:hanging="357"/>
        <w:rPr>
          <w:rFonts w:ascii="Trebuchet MS" w:eastAsia="Trebuchet MS" w:hAnsi="Trebuchet MS" w:cs="Trebuchet MS"/>
          <w:b/>
          <w:sz w:val="22"/>
          <w:szCs w:val="22"/>
          <w:lang w:val="en-US"/>
        </w:rPr>
      </w:pPr>
      <w:r w:rsidRPr="001F5190">
        <w:rPr>
          <w:rFonts w:ascii="Trebuchet MS" w:eastAsia="Trebuchet MS" w:hAnsi="Trebuchet MS" w:cs="Trebuchet MS"/>
          <w:b/>
          <w:sz w:val="22"/>
          <w:szCs w:val="22"/>
          <w:lang w:val="en-US"/>
        </w:rPr>
        <w:t>State budget</w:t>
      </w:r>
    </w:p>
    <w:tbl>
      <w:tblPr>
        <w:tblStyle w:val="5"/>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2"/>
        <w:gridCol w:w="4362"/>
        <w:gridCol w:w="1559"/>
        <w:gridCol w:w="1701"/>
        <w:gridCol w:w="142"/>
        <w:gridCol w:w="1701"/>
      </w:tblGrid>
      <w:tr w:rsidR="000576DF" w:rsidRPr="001E3D58" w14:paraId="64B4F22D" w14:textId="77777777">
        <w:tc>
          <w:tcPr>
            <w:tcW w:w="742" w:type="dxa"/>
            <w:vAlign w:val="center"/>
          </w:tcPr>
          <w:p w14:paraId="10D8AAC8" w14:textId="77777777" w:rsidR="000576DF" w:rsidRPr="00B03F98" w:rsidRDefault="00123C52">
            <w:pPr>
              <w:spacing w:line="360" w:lineRule="auto"/>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Nr.</w:t>
            </w:r>
          </w:p>
        </w:tc>
        <w:tc>
          <w:tcPr>
            <w:tcW w:w="4362" w:type="dxa"/>
            <w:vAlign w:val="center"/>
          </w:tcPr>
          <w:p w14:paraId="631C6524" w14:textId="77777777" w:rsidR="000576DF" w:rsidRPr="00730E79" w:rsidRDefault="00123C52">
            <w:pPr>
              <w:spacing w:line="360" w:lineRule="auto"/>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 xml:space="preserve">Action </w:t>
            </w:r>
          </w:p>
        </w:tc>
        <w:tc>
          <w:tcPr>
            <w:tcW w:w="1559" w:type="dxa"/>
            <w:vAlign w:val="center"/>
          </w:tcPr>
          <w:p w14:paraId="5360EF8B" w14:textId="77777777" w:rsidR="000576DF" w:rsidRPr="000E060C" w:rsidRDefault="00123C52">
            <w:pPr>
              <w:spacing w:line="360" w:lineRule="auto"/>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Responsible</w:t>
            </w:r>
          </w:p>
        </w:tc>
        <w:tc>
          <w:tcPr>
            <w:tcW w:w="1701" w:type="dxa"/>
            <w:vAlign w:val="center"/>
          </w:tcPr>
          <w:p w14:paraId="48D27CB0" w14:textId="77777777" w:rsidR="000576DF" w:rsidRPr="00A55FCF" w:rsidRDefault="00123C52">
            <w:pPr>
              <w:spacing w:line="360" w:lineRule="auto"/>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Deadline</w:t>
            </w:r>
          </w:p>
        </w:tc>
        <w:tc>
          <w:tcPr>
            <w:tcW w:w="1843" w:type="dxa"/>
            <w:gridSpan w:val="2"/>
            <w:vAlign w:val="center"/>
          </w:tcPr>
          <w:p w14:paraId="4E0659EF" w14:textId="77777777" w:rsidR="000576DF" w:rsidRPr="0008325B" w:rsidRDefault="00123C52">
            <w:pPr>
              <w:spacing w:line="360" w:lineRule="auto"/>
              <w:rPr>
                <w:rFonts w:ascii="Trebuchet MS" w:eastAsia="Trebuchet MS" w:hAnsi="Trebuchet MS" w:cs="Trebuchet MS"/>
                <w:b/>
                <w:sz w:val="22"/>
                <w:szCs w:val="22"/>
                <w:lang w:val="en-US"/>
              </w:rPr>
            </w:pPr>
            <w:r w:rsidRPr="00634FD4">
              <w:rPr>
                <w:rFonts w:ascii="Trebuchet MS" w:eastAsia="Trebuchet MS" w:hAnsi="Trebuchet MS" w:cs="Trebuchet MS"/>
                <w:b/>
                <w:sz w:val="22"/>
                <w:szCs w:val="22"/>
                <w:lang w:val="en-US"/>
              </w:rPr>
              <w:t>Do</w:t>
            </w:r>
            <w:r w:rsidRPr="00314E7C">
              <w:rPr>
                <w:rFonts w:ascii="Trebuchet MS" w:eastAsia="Trebuchet MS" w:hAnsi="Trebuchet MS" w:cs="Trebuchet MS"/>
                <w:b/>
                <w:sz w:val="22"/>
                <w:szCs w:val="22"/>
                <w:lang w:val="en-US"/>
              </w:rPr>
              <w:t>cument</w:t>
            </w:r>
          </w:p>
        </w:tc>
      </w:tr>
      <w:tr w:rsidR="000576DF" w:rsidRPr="001E3D58" w14:paraId="11055709" w14:textId="77777777">
        <w:tc>
          <w:tcPr>
            <w:tcW w:w="10207" w:type="dxa"/>
            <w:gridSpan w:val="6"/>
            <w:vAlign w:val="center"/>
          </w:tcPr>
          <w:p w14:paraId="0CBB85B6" w14:textId="77777777" w:rsidR="000576DF" w:rsidRPr="001E3D58" w:rsidRDefault="00123C52">
            <w:pPr>
              <w:pStyle w:val="Heading5"/>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Irregularity was committed before the final payment</w:t>
            </w:r>
          </w:p>
        </w:tc>
      </w:tr>
      <w:tr w:rsidR="000576DF" w:rsidRPr="001E3D58" w14:paraId="525F6ABA" w14:textId="77777777">
        <w:tc>
          <w:tcPr>
            <w:tcW w:w="742" w:type="dxa"/>
            <w:vAlign w:val="center"/>
          </w:tcPr>
          <w:p w14:paraId="14E8A56D"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362" w:type="dxa"/>
            <w:vAlign w:val="center"/>
          </w:tcPr>
          <w:p w14:paraId="3C1F0011"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Amounts will be held from the subsequent payments</w:t>
            </w:r>
          </w:p>
        </w:tc>
        <w:tc>
          <w:tcPr>
            <w:tcW w:w="1559" w:type="dxa"/>
            <w:vAlign w:val="center"/>
          </w:tcPr>
          <w:p w14:paraId="0C52723B"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51F5040B" w14:textId="77777777" w:rsidR="000576DF" w:rsidRPr="00754C23" w:rsidRDefault="00123C52" w:rsidP="00B245C3">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next </w:t>
            </w:r>
            <w:r w:rsidR="00B245C3" w:rsidRPr="000E060C">
              <w:rPr>
                <w:rFonts w:ascii="Trebuchet MS" w:eastAsia="Trebuchet MS" w:hAnsi="Trebuchet MS" w:cs="Trebuchet MS"/>
                <w:sz w:val="22"/>
                <w:szCs w:val="22"/>
                <w:lang w:val="en-US"/>
              </w:rPr>
              <w:t>project report</w:t>
            </w:r>
          </w:p>
        </w:tc>
        <w:tc>
          <w:tcPr>
            <w:tcW w:w="1701" w:type="dxa"/>
            <w:vAlign w:val="center"/>
          </w:tcPr>
          <w:p w14:paraId="3FA90631" w14:textId="77777777" w:rsidR="000576DF" w:rsidRPr="00634FD4" w:rsidRDefault="00123C52">
            <w:pPr>
              <w:spacing w:line="360" w:lineRule="auto"/>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Co-financing contract</w:t>
            </w:r>
          </w:p>
        </w:tc>
      </w:tr>
      <w:tr w:rsidR="000576DF" w:rsidRPr="001E3D58" w14:paraId="3C63F075" w14:textId="77777777">
        <w:tc>
          <w:tcPr>
            <w:tcW w:w="10207" w:type="dxa"/>
            <w:gridSpan w:val="6"/>
            <w:vAlign w:val="center"/>
          </w:tcPr>
          <w:p w14:paraId="318E551C" w14:textId="77777777" w:rsidR="000576DF" w:rsidRPr="001E3D58" w:rsidRDefault="00123C52">
            <w:pPr>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Irregularity took place after the final payment or exceeds the total payments</w:t>
            </w:r>
          </w:p>
        </w:tc>
      </w:tr>
      <w:tr w:rsidR="000576DF" w:rsidRPr="001E3D58" w14:paraId="667124A4" w14:textId="77777777">
        <w:tc>
          <w:tcPr>
            <w:tcW w:w="742" w:type="dxa"/>
            <w:vAlign w:val="center"/>
          </w:tcPr>
          <w:p w14:paraId="610C97D0"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362" w:type="dxa"/>
            <w:vAlign w:val="center"/>
          </w:tcPr>
          <w:p w14:paraId="3B28E233" w14:textId="77777777" w:rsidR="000576DF" w:rsidRPr="00730E79"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MA/NA will address the Beneficiary to recover the unduly paid amounts. </w:t>
            </w:r>
          </w:p>
        </w:tc>
        <w:tc>
          <w:tcPr>
            <w:tcW w:w="1559" w:type="dxa"/>
            <w:vAlign w:val="center"/>
          </w:tcPr>
          <w:p w14:paraId="2A7A9DFD"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3D0BB61F" w14:textId="77777777" w:rsidR="000576DF" w:rsidRPr="000E060C" w:rsidRDefault="000576DF">
            <w:pPr>
              <w:spacing w:line="360" w:lineRule="auto"/>
              <w:rPr>
                <w:rFonts w:ascii="Trebuchet MS" w:eastAsia="Trebuchet MS" w:hAnsi="Trebuchet MS" w:cs="Trebuchet MS"/>
                <w:sz w:val="22"/>
                <w:szCs w:val="22"/>
                <w:lang w:val="en-US"/>
              </w:rPr>
            </w:pPr>
          </w:p>
        </w:tc>
        <w:tc>
          <w:tcPr>
            <w:tcW w:w="1701" w:type="dxa"/>
            <w:vAlign w:val="center"/>
          </w:tcPr>
          <w:p w14:paraId="05569A7B"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Co-financing contract</w:t>
            </w:r>
          </w:p>
        </w:tc>
      </w:tr>
      <w:tr w:rsidR="000576DF" w:rsidRPr="001E3D58" w14:paraId="7861723A" w14:textId="77777777">
        <w:tc>
          <w:tcPr>
            <w:tcW w:w="742" w:type="dxa"/>
            <w:vAlign w:val="center"/>
          </w:tcPr>
          <w:p w14:paraId="1D979E1E"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362" w:type="dxa"/>
            <w:vAlign w:val="center"/>
          </w:tcPr>
          <w:p w14:paraId="5C99A602"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Beneficiaries sends the amounts to the MA/NA</w:t>
            </w:r>
          </w:p>
        </w:tc>
        <w:tc>
          <w:tcPr>
            <w:tcW w:w="1559" w:type="dxa"/>
          </w:tcPr>
          <w:p w14:paraId="0D829503"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659B5859"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13993A62"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1AC73155" w14:textId="77777777">
        <w:tc>
          <w:tcPr>
            <w:tcW w:w="742" w:type="dxa"/>
            <w:vAlign w:val="center"/>
          </w:tcPr>
          <w:p w14:paraId="4D6816DA"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362" w:type="dxa"/>
            <w:vAlign w:val="center"/>
          </w:tcPr>
          <w:p w14:paraId="2D4185BC"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Beneficiary does not send the </w:t>
            </w:r>
            <w:r w:rsidRPr="0076588F">
              <w:rPr>
                <w:rFonts w:ascii="Trebuchet MS" w:eastAsia="Trebuchet MS" w:hAnsi="Trebuchet MS" w:cs="Trebuchet MS"/>
                <w:sz w:val="22"/>
                <w:szCs w:val="22"/>
                <w:lang w:val="en-US"/>
              </w:rPr>
              <w:lastRenderedPageBreak/>
              <w:t xml:space="preserve">amounts to the MA/NA </w:t>
            </w:r>
          </w:p>
        </w:tc>
        <w:tc>
          <w:tcPr>
            <w:tcW w:w="1559" w:type="dxa"/>
          </w:tcPr>
          <w:p w14:paraId="45B43D49"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lastRenderedPageBreak/>
              <w:t>Beneficiary</w:t>
            </w:r>
          </w:p>
        </w:tc>
        <w:tc>
          <w:tcPr>
            <w:tcW w:w="1843" w:type="dxa"/>
            <w:gridSpan w:val="2"/>
            <w:vAlign w:val="center"/>
          </w:tcPr>
          <w:p w14:paraId="2E9FF801"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According to </w:t>
            </w:r>
            <w:r w:rsidRPr="000E060C">
              <w:rPr>
                <w:rFonts w:ascii="Trebuchet MS" w:eastAsia="Trebuchet MS" w:hAnsi="Trebuchet MS" w:cs="Trebuchet MS"/>
                <w:sz w:val="22"/>
                <w:szCs w:val="22"/>
                <w:lang w:val="en-US"/>
              </w:rPr>
              <w:lastRenderedPageBreak/>
              <w:t>the co-financing contract</w:t>
            </w:r>
          </w:p>
        </w:tc>
        <w:tc>
          <w:tcPr>
            <w:tcW w:w="1701" w:type="dxa"/>
            <w:vAlign w:val="center"/>
          </w:tcPr>
          <w:p w14:paraId="49FA1A13"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lastRenderedPageBreak/>
              <w:t xml:space="preserve">Co-financing </w:t>
            </w:r>
            <w:r w:rsidRPr="00754C23">
              <w:rPr>
                <w:rFonts w:ascii="Trebuchet MS" w:eastAsia="Trebuchet MS" w:hAnsi="Trebuchet MS" w:cs="Trebuchet MS"/>
                <w:sz w:val="22"/>
                <w:szCs w:val="22"/>
                <w:lang w:val="en-US"/>
              </w:rPr>
              <w:lastRenderedPageBreak/>
              <w:t>contract</w:t>
            </w:r>
          </w:p>
        </w:tc>
      </w:tr>
      <w:tr w:rsidR="000576DF" w:rsidRPr="001E3D58" w14:paraId="5B7418BF" w14:textId="77777777">
        <w:tc>
          <w:tcPr>
            <w:tcW w:w="742" w:type="dxa"/>
            <w:vAlign w:val="center"/>
          </w:tcPr>
          <w:p w14:paraId="66BC48F7"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4.</w:t>
            </w:r>
          </w:p>
        </w:tc>
        <w:tc>
          <w:tcPr>
            <w:tcW w:w="4362" w:type="dxa"/>
            <w:vAlign w:val="center"/>
          </w:tcPr>
          <w:p w14:paraId="604829AF"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MA/NA takes legal measures</w:t>
            </w:r>
          </w:p>
        </w:tc>
        <w:tc>
          <w:tcPr>
            <w:tcW w:w="1559" w:type="dxa"/>
            <w:vAlign w:val="center"/>
          </w:tcPr>
          <w:p w14:paraId="4B740560"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3CFF15CF"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701" w:type="dxa"/>
            <w:vAlign w:val="center"/>
          </w:tcPr>
          <w:p w14:paraId="20F46930"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114DFDF4" w14:textId="77777777">
        <w:tc>
          <w:tcPr>
            <w:tcW w:w="10207" w:type="dxa"/>
            <w:gridSpan w:val="6"/>
            <w:vAlign w:val="center"/>
          </w:tcPr>
          <w:p w14:paraId="0FE64E14" w14:textId="77777777" w:rsidR="000576DF" w:rsidRPr="001E3D58" w:rsidRDefault="00123C52">
            <w:pPr>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MA/NA decides to suspend/terminate the contract as the result of a irregularity</w:t>
            </w:r>
          </w:p>
        </w:tc>
      </w:tr>
      <w:tr w:rsidR="000576DF" w:rsidRPr="001E3D58" w14:paraId="7DE27CC2" w14:textId="77777777">
        <w:tc>
          <w:tcPr>
            <w:tcW w:w="742" w:type="dxa"/>
            <w:vAlign w:val="center"/>
          </w:tcPr>
          <w:p w14:paraId="78144551"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362" w:type="dxa"/>
            <w:vAlign w:val="center"/>
          </w:tcPr>
          <w:p w14:paraId="3CB41FCC"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MA/NA notifies the Partner</w:t>
            </w:r>
          </w:p>
        </w:tc>
        <w:tc>
          <w:tcPr>
            <w:tcW w:w="1559" w:type="dxa"/>
            <w:vAlign w:val="center"/>
          </w:tcPr>
          <w:p w14:paraId="6534BA30"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32D79E8D" w14:textId="77777777" w:rsidR="000576DF" w:rsidRPr="000E060C" w:rsidRDefault="000576DF">
            <w:pPr>
              <w:spacing w:line="360" w:lineRule="auto"/>
              <w:rPr>
                <w:rFonts w:ascii="Trebuchet MS" w:eastAsia="Trebuchet MS" w:hAnsi="Trebuchet MS" w:cs="Trebuchet MS"/>
                <w:sz w:val="22"/>
                <w:szCs w:val="22"/>
                <w:lang w:val="en-US"/>
              </w:rPr>
            </w:pPr>
          </w:p>
        </w:tc>
        <w:tc>
          <w:tcPr>
            <w:tcW w:w="1701" w:type="dxa"/>
            <w:vAlign w:val="center"/>
          </w:tcPr>
          <w:p w14:paraId="14EA5C45"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Co-financing contract</w:t>
            </w:r>
          </w:p>
        </w:tc>
      </w:tr>
      <w:tr w:rsidR="000576DF" w:rsidRPr="001E3D58" w14:paraId="43201737" w14:textId="77777777">
        <w:tc>
          <w:tcPr>
            <w:tcW w:w="742" w:type="dxa"/>
            <w:vAlign w:val="center"/>
          </w:tcPr>
          <w:p w14:paraId="74D9196E"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362" w:type="dxa"/>
            <w:vAlign w:val="center"/>
          </w:tcPr>
          <w:p w14:paraId="47B19403" w14:textId="77777777" w:rsidR="000576DF" w:rsidRPr="0076588F" w:rsidRDefault="00123C52" w:rsidP="00A570DA">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MA/NA requests the partner to return the amounts. </w:t>
            </w:r>
          </w:p>
        </w:tc>
        <w:tc>
          <w:tcPr>
            <w:tcW w:w="1559" w:type="dxa"/>
            <w:vAlign w:val="center"/>
          </w:tcPr>
          <w:p w14:paraId="02880518"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37382091" w14:textId="77777777" w:rsidR="000576DF" w:rsidRPr="000E060C" w:rsidRDefault="000576DF">
            <w:pPr>
              <w:spacing w:line="360" w:lineRule="auto"/>
              <w:rPr>
                <w:rFonts w:ascii="Trebuchet MS" w:eastAsia="Trebuchet MS" w:hAnsi="Trebuchet MS" w:cs="Trebuchet MS"/>
                <w:sz w:val="22"/>
                <w:szCs w:val="22"/>
                <w:lang w:val="en-US"/>
              </w:rPr>
            </w:pPr>
          </w:p>
        </w:tc>
        <w:tc>
          <w:tcPr>
            <w:tcW w:w="1701" w:type="dxa"/>
            <w:vAlign w:val="center"/>
          </w:tcPr>
          <w:p w14:paraId="7F463304"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Co-financing contract</w:t>
            </w:r>
          </w:p>
        </w:tc>
      </w:tr>
      <w:tr w:rsidR="000576DF" w:rsidRPr="001E3D58" w14:paraId="5FF66818" w14:textId="77777777">
        <w:tc>
          <w:tcPr>
            <w:tcW w:w="742" w:type="dxa"/>
            <w:vAlign w:val="center"/>
          </w:tcPr>
          <w:p w14:paraId="41276F13"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362" w:type="dxa"/>
            <w:vAlign w:val="center"/>
          </w:tcPr>
          <w:p w14:paraId="20DCFA6E"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partners sends the amounts to the MA/NA</w:t>
            </w:r>
          </w:p>
        </w:tc>
        <w:tc>
          <w:tcPr>
            <w:tcW w:w="1559" w:type="dxa"/>
          </w:tcPr>
          <w:p w14:paraId="58800F39"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43D4DF90"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589179B1"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3F447FD7" w14:textId="77777777">
        <w:tc>
          <w:tcPr>
            <w:tcW w:w="742" w:type="dxa"/>
            <w:vAlign w:val="center"/>
          </w:tcPr>
          <w:p w14:paraId="0B045709"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362" w:type="dxa"/>
            <w:vAlign w:val="center"/>
          </w:tcPr>
          <w:p w14:paraId="408BA07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Partner does not send the amounts to the MA/NA </w:t>
            </w:r>
          </w:p>
        </w:tc>
        <w:tc>
          <w:tcPr>
            <w:tcW w:w="1559" w:type="dxa"/>
          </w:tcPr>
          <w:p w14:paraId="4798489A"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38262572"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2A7756AA"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2E18AB95" w14:textId="77777777">
        <w:tc>
          <w:tcPr>
            <w:tcW w:w="742" w:type="dxa"/>
            <w:vAlign w:val="center"/>
          </w:tcPr>
          <w:p w14:paraId="41E92AE8"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362" w:type="dxa"/>
            <w:vAlign w:val="center"/>
          </w:tcPr>
          <w:p w14:paraId="291FCAEB"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MA/NA takes legal measures</w:t>
            </w:r>
          </w:p>
        </w:tc>
        <w:tc>
          <w:tcPr>
            <w:tcW w:w="1559" w:type="dxa"/>
            <w:vAlign w:val="center"/>
          </w:tcPr>
          <w:p w14:paraId="43B85B88"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129C5929"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701" w:type="dxa"/>
            <w:vAlign w:val="center"/>
          </w:tcPr>
          <w:p w14:paraId="13152AD3" w14:textId="77777777" w:rsidR="000576DF" w:rsidRPr="00634FD4"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w:t>
            </w:r>
            <w:r w:rsidRPr="00A55FCF">
              <w:rPr>
                <w:rFonts w:ascii="Trebuchet MS" w:eastAsia="Trebuchet MS" w:hAnsi="Trebuchet MS" w:cs="Trebuchet MS"/>
                <w:sz w:val="22"/>
                <w:szCs w:val="22"/>
                <w:lang w:val="en-US"/>
              </w:rPr>
              <w:t>inancing contract</w:t>
            </w:r>
          </w:p>
        </w:tc>
      </w:tr>
    </w:tbl>
    <w:p w14:paraId="037B3F2F" w14:textId="77777777" w:rsidR="000576DF" w:rsidRPr="001E3D58" w:rsidRDefault="000576DF">
      <w:pPr>
        <w:pStyle w:val="Title"/>
        <w:spacing w:line="360" w:lineRule="auto"/>
        <w:jc w:val="left"/>
        <w:rPr>
          <w:rFonts w:ascii="Trebuchet MS" w:eastAsia="Trebuchet MS" w:hAnsi="Trebuchet MS" w:cs="Trebuchet MS"/>
          <w:sz w:val="22"/>
          <w:szCs w:val="22"/>
          <w:lang w:val="en-US"/>
        </w:rPr>
      </w:pPr>
    </w:p>
    <w:p w14:paraId="2A33AF90" w14:textId="77777777" w:rsidR="000576DF" w:rsidRPr="0076588F" w:rsidRDefault="00123C52">
      <w:pPr>
        <w:pStyle w:val="Title"/>
        <w:numPr>
          <w:ilvl w:val="0"/>
          <w:numId w:val="104"/>
        </w:numPr>
        <w:spacing w:before="240" w:after="120" w:line="360" w:lineRule="auto"/>
        <w:ind w:left="714" w:hanging="357"/>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Fraud and an</w:t>
      </w:r>
      <w:r w:rsidRPr="0076588F">
        <w:rPr>
          <w:rFonts w:ascii="Trebuchet MS" w:eastAsia="Trebuchet MS" w:hAnsi="Trebuchet MS" w:cs="Trebuchet MS"/>
          <w:sz w:val="22"/>
          <w:szCs w:val="22"/>
          <w:lang w:val="en-US"/>
        </w:rPr>
        <w:t xml:space="preserve">tifraud measures </w:t>
      </w:r>
    </w:p>
    <w:p w14:paraId="1BE2F7B7" w14:textId="77777777" w:rsidR="000576DF" w:rsidRPr="00730E79" w:rsidRDefault="00123C52">
      <w:pPr>
        <w:shd w:val="clear" w:color="auto" w:fill="DBE5F1"/>
        <w:spacing w:before="120" w:after="120" w:line="360" w:lineRule="auto"/>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Section I: General information</w:t>
      </w:r>
    </w:p>
    <w:p w14:paraId="6D45D722" w14:textId="77777777" w:rsidR="000576DF" w:rsidRPr="00BB2CE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 Convention drawn up on the basis of Article K.3 of the Treaty on European Union, on the protection of the European Communities' financial interests defines "</w:t>
      </w:r>
      <w:r w:rsidRPr="000E060C">
        <w:rPr>
          <w:rFonts w:ascii="Trebuchet MS" w:eastAsia="Trebuchet MS" w:hAnsi="Trebuchet MS" w:cs="Trebuchet MS"/>
          <w:i/>
          <w:sz w:val="22"/>
          <w:szCs w:val="22"/>
          <w:lang w:val="en-US"/>
        </w:rPr>
        <w:t>fraud</w:t>
      </w:r>
      <w:r w:rsidRPr="000E060C">
        <w:rPr>
          <w:rFonts w:ascii="Trebuchet MS" w:eastAsia="Trebuchet MS" w:hAnsi="Trebuchet MS" w:cs="Trebuchet MS"/>
          <w:sz w:val="22"/>
          <w:szCs w:val="22"/>
          <w:lang w:val="en-US"/>
        </w:rPr>
        <w:t xml:space="preserve">", in respect of expenditure, </w:t>
      </w:r>
      <w:r w:rsidRPr="00754C23">
        <w:rPr>
          <w:rFonts w:ascii="Trebuchet MS" w:eastAsia="Trebuchet MS" w:hAnsi="Trebuchet MS" w:cs="Trebuchet MS"/>
          <w:i/>
          <w:sz w:val="22"/>
          <w:szCs w:val="22"/>
          <w:lang w:val="en-US"/>
        </w:rPr>
        <w:t>as any intentional act or omission relating to</w:t>
      </w:r>
      <w:r w:rsidRPr="00A55FCF">
        <w:rPr>
          <w:rFonts w:ascii="Trebuchet MS" w:eastAsia="Trebuchet MS" w:hAnsi="Trebuchet MS" w:cs="Trebuchet MS"/>
          <w:sz w:val="22"/>
          <w:szCs w:val="22"/>
          <w:lang w:val="en-US"/>
        </w:rPr>
        <w:t>:</w:t>
      </w:r>
    </w:p>
    <w:p w14:paraId="2B5B2146" w14:textId="77777777" w:rsidR="000576DF" w:rsidRPr="001E3D58" w:rsidRDefault="00123C52">
      <w:pPr>
        <w:spacing w:before="120" w:after="120" w:line="360" w:lineRule="auto"/>
        <w:ind w:left="1134" w:hanging="414"/>
        <w:jc w:val="both"/>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 xml:space="preserve">"- </w:t>
      </w:r>
      <w:r w:rsidRPr="00634FD4">
        <w:rPr>
          <w:rFonts w:ascii="Trebuchet MS" w:eastAsia="Trebuchet MS" w:hAnsi="Trebuchet MS" w:cs="Trebuchet MS"/>
          <w:sz w:val="22"/>
          <w:szCs w:val="22"/>
          <w:lang w:val="en-US"/>
        </w:rPr>
        <w:tab/>
        <w:t xml:space="preserve">the use or presentation of false, incorrect or incomplete statements or documents, which has as its effect the misappropriation or wrongful retention of funds from the general budget </w:t>
      </w:r>
      <w:r w:rsidRPr="00F85B5E">
        <w:rPr>
          <w:rFonts w:ascii="Trebuchet MS" w:eastAsia="Trebuchet MS" w:hAnsi="Trebuchet MS" w:cs="Trebuchet MS"/>
          <w:sz w:val="22"/>
          <w:szCs w:val="22"/>
          <w:lang w:val="en-US"/>
        </w:rPr>
        <w:t>of the European Communities or budgets managed by, or on behalf of the European Communities,</w:t>
      </w:r>
    </w:p>
    <w:p w14:paraId="62183FE3" w14:textId="77777777" w:rsidR="000576DF" w:rsidRPr="001E3D58" w:rsidRDefault="00123C52">
      <w:pPr>
        <w:numPr>
          <w:ilvl w:val="0"/>
          <w:numId w:val="85"/>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non-disclosure of information in violation of a specific obligation, with the same effect,</w:t>
      </w:r>
    </w:p>
    <w:p w14:paraId="5757CFEA" w14:textId="77777777" w:rsidR="000576DF" w:rsidRPr="001E3D58" w:rsidRDefault="00123C52">
      <w:pPr>
        <w:numPr>
          <w:ilvl w:val="0"/>
          <w:numId w:val="85"/>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lastRenderedPageBreak/>
        <w:t>the misapplication of such funds for purposes other than those for which they were originally granted."</w:t>
      </w:r>
    </w:p>
    <w:p w14:paraId="5ED025C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chapter provides the basic introduction for Interreg V-A Romania-Bulgaria Programme beneficiaries on measures that could contribute to eliminating fraud risks in procurement process. </w:t>
      </w:r>
    </w:p>
    <w:p w14:paraId="724691CB"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entire personnel of the beneficiary, involved in the procurement process shall sign the </w:t>
      </w:r>
      <w:r w:rsidRPr="001E3D58">
        <w:rPr>
          <w:rFonts w:ascii="Trebuchet MS" w:eastAsia="Trebuchet MS" w:hAnsi="Trebuchet MS" w:cs="Trebuchet MS"/>
          <w:b/>
          <w:i/>
          <w:sz w:val="22"/>
          <w:szCs w:val="22"/>
          <w:lang w:val="en-US"/>
        </w:rPr>
        <w:t>declarations foreseen in this chapter of PIM</w:t>
      </w:r>
      <w:r w:rsidRPr="001E3D58">
        <w:rPr>
          <w:rFonts w:ascii="Trebuchet MS" w:eastAsia="Trebuchet MS" w:hAnsi="Trebuchet MS" w:cs="Trebuchet MS"/>
          <w:sz w:val="22"/>
          <w:szCs w:val="22"/>
          <w:lang w:val="en-US"/>
        </w:rPr>
        <w:t xml:space="preserve">. All the declarations shall be registered and made available to the Programme structures, together with the all procurement documents (file).  </w:t>
      </w:r>
    </w:p>
    <w:p w14:paraId="185409A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Each beneficiary shall observe the measures set out by this chapter for each procurement process developed within a project. </w:t>
      </w:r>
    </w:p>
    <w:p w14:paraId="6B038E67"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beneficiaries will apply the provisions of this chapter according to the following criteria:</w:t>
      </w:r>
    </w:p>
    <w:p w14:paraId="027B08D9" w14:textId="77777777" w:rsidR="000576DF" w:rsidRPr="001E3D58" w:rsidRDefault="00123C52">
      <w:pPr>
        <w:numPr>
          <w:ilvl w:val="0"/>
          <w:numId w:val="86"/>
        </w:numPr>
        <w:spacing w:before="120" w:after="120" w:line="360" w:lineRule="auto"/>
        <w:ind w:hanging="360"/>
        <w:jc w:val="both"/>
        <w:rPr>
          <w:sz w:val="22"/>
          <w:szCs w:val="22"/>
          <w:lang w:val="en-US"/>
        </w:rPr>
      </w:pPr>
      <w:r w:rsidRPr="001E3D58">
        <w:rPr>
          <w:rFonts w:ascii="Trebuchet MS" w:eastAsia="Trebuchet MS" w:hAnsi="Trebuchet MS" w:cs="Trebuchet MS"/>
          <w:b/>
          <w:sz w:val="22"/>
          <w:szCs w:val="22"/>
          <w:lang w:val="en-US"/>
        </w:rPr>
        <w:t>Contracting authorities</w:t>
      </w:r>
      <w:r w:rsidRPr="001E3D58">
        <w:rPr>
          <w:rFonts w:ascii="Trebuchet MS" w:eastAsia="Trebuchet MS" w:hAnsi="Trebuchet MS" w:cs="Trebuchet MS"/>
          <w:sz w:val="22"/>
          <w:szCs w:val="22"/>
          <w:lang w:val="en-US"/>
        </w:rPr>
        <w:t xml:space="preserve"> (e.g. local and central public authorities, etc.) will observe the provisions of Section II.</w:t>
      </w:r>
    </w:p>
    <w:p w14:paraId="450F1106" w14:textId="77777777" w:rsidR="000576DF" w:rsidRPr="001E3D58" w:rsidRDefault="00123C52">
      <w:pPr>
        <w:numPr>
          <w:ilvl w:val="0"/>
          <w:numId w:val="86"/>
        </w:numPr>
        <w:spacing w:before="120" w:after="120" w:line="360" w:lineRule="auto"/>
        <w:ind w:hanging="360"/>
        <w:jc w:val="both"/>
        <w:rPr>
          <w:sz w:val="22"/>
          <w:szCs w:val="22"/>
          <w:lang w:val="en-US"/>
        </w:rPr>
      </w:pPr>
      <w:r w:rsidRPr="001E3D58">
        <w:rPr>
          <w:rFonts w:ascii="Trebuchet MS" w:eastAsia="Trebuchet MS" w:hAnsi="Trebuchet MS" w:cs="Trebuchet MS"/>
          <w:b/>
          <w:sz w:val="22"/>
          <w:szCs w:val="22"/>
          <w:lang w:val="en-US"/>
        </w:rPr>
        <w:t>Private beneficiaries</w:t>
      </w:r>
      <w:r w:rsidRPr="001E3D58">
        <w:rPr>
          <w:rFonts w:ascii="Trebuchet MS" w:eastAsia="Trebuchet MS" w:hAnsi="Trebuchet MS" w:cs="Trebuchet MS"/>
          <w:sz w:val="22"/>
          <w:szCs w:val="22"/>
          <w:lang w:val="en-US"/>
        </w:rPr>
        <w:t xml:space="preserve"> (the beneficiaries that are not contracting authority according to legal provisions - e.g. non-governmental organizations, private non-profit making bodies/organizations, foundations, universities etc.) will observe the provisions of Section III. </w:t>
      </w:r>
    </w:p>
    <w:p w14:paraId="6E0CE2C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beneficiaries that have an internal audit unit, it is recommended to use this structure to analyze the procurement process. </w:t>
      </w:r>
    </w:p>
    <w:p w14:paraId="7F63F335"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documents drafted by the beneficiary shall be submitted to the first level control, together with the supporting documents required for expenditure validation. </w:t>
      </w:r>
    </w:p>
    <w:p w14:paraId="38762414"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the beneficiary to have an internal code of conduct and a conflict of interest policy relating to projects funded from European funds. If the beneficiary does not have this kind of codes, he may take into consideration the EU guides or other national documents on these issues (e.g. </w:t>
      </w:r>
      <w:r w:rsidRPr="001E3D58">
        <w:rPr>
          <w:rFonts w:ascii="Trebuchet MS" w:eastAsia="Trebuchet MS" w:hAnsi="Trebuchet MS" w:cs="Trebuchet MS"/>
          <w:i/>
          <w:sz w:val="22"/>
          <w:szCs w:val="22"/>
          <w:lang w:val="en-US"/>
        </w:rPr>
        <w:t>for example the European Commission guide Identifying conflicts of interests in public procurement procedures for structural actions - A practical guide for managers elaborated by a group of Member States' experts coordinated by OLAF's unit D2)</w:t>
      </w:r>
      <w:r w:rsidRPr="001E3D58">
        <w:rPr>
          <w:rFonts w:ascii="Trebuchet MS" w:eastAsia="Trebuchet MS" w:hAnsi="Trebuchet MS" w:cs="Trebuchet MS"/>
          <w:sz w:val="22"/>
          <w:szCs w:val="22"/>
          <w:lang w:val="en-US"/>
        </w:rPr>
        <w:t>.</w:t>
      </w:r>
    </w:p>
    <w:p w14:paraId="2752D56E"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If the beneficiary has any knowledge of a fraud suspicion/irregularity related to the Programme, it is his responsibility to announce the management structures, by using the whistleblower:</w:t>
      </w:r>
    </w:p>
    <w:p w14:paraId="2FD29F59" w14:textId="77777777" w:rsidR="000576DF" w:rsidRPr="001E3D58" w:rsidRDefault="00123C52">
      <w:pPr>
        <w:numPr>
          <w:ilvl w:val="0"/>
          <w:numId w:val="113"/>
        </w:numPr>
        <w:spacing w:line="360" w:lineRule="auto"/>
        <w:ind w:hanging="360"/>
        <w:rPr>
          <w:sz w:val="22"/>
          <w:szCs w:val="22"/>
          <w:lang w:val="en-US"/>
        </w:rPr>
      </w:pPr>
      <w:r w:rsidRPr="001E3D58">
        <w:rPr>
          <w:rFonts w:ascii="Trebuchet MS" w:eastAsia="Trebuchet MS" w:hAnsi="Trebuchet MS" w:cs="Trebuchet MS"/>
          <w:sz w:val="22"/>
          <w:szCs w:val="22"/>
          <w:lang w:val="en-US"/>
        </w:rPr>
        <w:lastRenderedPageBreak/>
        <w:t xml:space="preserve">For Romanian beneficiaries:  </w:t>
      </w:r>
      <w:hyperlink r:id="rId43">
        <w:r w:rsidRPr="001E3D58">
          <w:rPr>
            <w:rFonts w:ascii="Trebuchet MS" w:eastAsia="Trebuchet MS" w:hAnsi="Trebuchet MS" w:cs="Trebuchet MS"/>
            <w:color w:val="0000FF"/>
            <w:sz w:val="22"/>
            <w:szCs w:val="22"/>
            <w:u w:val="single"/>
            <w:lang w:val="en-US"/>
          </w:rPr>
          <w:t>sesizari.proiecte@mdrap.ro</w:t>
        </w:r>
      </w:hyperlink>
    </w:p>
    <w:p w14:paraId="3E37F0A0" w14:textId="77777777" w:rsidR="000576DF" w:rsidRPr="001E3D58" w:rsidRDefault="00123C52">
      <w:pPr>
        <w:numPr>
          <w:ilvl w:val="0"/>
          <w:numId w:val="113"/>
        </w:numPr>
        <w:spacing w:line="360" w:lineRule="auto"/>
        <w:ind w:right="-195" w:hanging="360"/>
        <w:rPr>
          <w:sz w:val="22"/>
          <w:szCs w:val="22"/>
          <w:lang w:val="en-US"/>
        </w:rPr>
      </w:pPr>
      <w:r w:rsidRPr="001E3D58">
        <w:rPr>
          <w:rFonts w:ascii="Trebuchet MS" w:eastAsia="Trebuchet MS" w:hAnsi="Trebuchet MS" w:cs="Trebuchet MS"/>
          <w:sz w:val="22"/>
          <w:szCs w:val="22"/>
          <w:lang w:val="en-US"/>
        </w:rPr>
        <w:t xml:space="preserve">For Bulgarian beneficiaries: </w:t>
      </w:r>
      <w:hyperlink r:id="rId44">
        <w:r w:rsidRPr="001E3D58">
          <w:rPr>
            <w:rFonts w:ascii="Trebuchet MS" w:eastAsia="Trebuchet MS" w:hAnsi="Trebuchet MS" w:cs="Trebuchet MS"/>
            <w:color w:val="0000FF"/>
            <w:sz w:val="22"/>
            <w:szCs w:val="22"/>
            <w:u w:val="single"/>
            <w:lang w:val="en-US"/>
          </w:rPr>
          <w:t>MKrasteva@mrrb.government.bg</w:t>
        </w:r>
      </w:hyperlink>
      <w:r w:rsidRPr="001E3D58">
        <w:rPr>
          <w:rFonts w:ascii="Trebuchet MS" w:eastAsia="Trebuchet MS" w:hAnsi="Trebuchet MS" w:cs="Trebuchet MS"/>
          <w:sz w:val="22"/>
          <w:szCs w:val="22"/>
          <w:lang w:val="en-US"/>
        </w:rPr>
        <w:t xml:space="preserve">, </w:t>
      </w:r>
      <w:hyperlink r:id="rId45">
        <w:r w:rsidRPr="001E3D58">
          <w:rPr>
            <w:rFonts w:ascii="Trebuchet MS" w:eastAsia="Trebuchet MS" w:hAnsi="Trebuchet MS" w:cs="Trebuchet MS"/>
            <w:color w:val="0000FF"/>
            <w:sz w:val="22"/>
            <w:szCs w:val="22"/>
            <w:u w:val="single"/>
            <w:lang w:val="en-US"/>
          </w:rPr>
          <w:t>SDilkovski@mrrb.government.bg</w:t>
        </w:r>
      </w:hyperlink>
      <w:r w:rsidRPr="001E3D58">
        <w:rPr>
          <w:rFonts w:ascii="Trebuchet MS" w:eastAsia="Trebuchet MS" w:hAnsi="Trebuchet MS" w:cs="Trebuchet MS"/>
          <w:sz w:val="22"/>
          <w:szCs w:val="22"/>
          <w:lang w:val="en-US"/>
        </w:rPr>
        <w:t xml:space="preserve">, </w:t>
      </w:r>
      <w:hyperlink r:id="rId46">
        <w:r w:rsidRPr="001E3D58">
          <w:rPr>
            <w:rFonts w:ascii="Trebuchet MS" w:eastAsia="Trebuchet MS" w:hAnsi="Trebuchet MS" w:cs="Trebuchet MS"/>
            <w:color w:val="0000FF"/>
            <w:sz w:val="22"/>
            <w:szCs w:val="22"/>
            <w:u w:val="single"/>
            <w:lang w:val="en-US"/>
          </w:rPr>
          <w:t>IDeneva@mrrb.government.bg</w:t>
        </w:r>
      </w:hyperlink>
      <w:r w:rsidRPr="001E3D58">
        <w:rPr>
          <w:rFonts w:ascii="Trebuchet MS" w:eastAsia="Trebuchet MS" w:hAnsi="Trebuchet MS" w:cs="Trebuchet MS"/>
          <w:sz w:val="22"/>
          <w:szCs w:val="22"/>
          <w:lang w:val="en-US"/>
        </w:rPr>
        <w:t xml:space="preserve">  </w:t>
      </w:r>
    </w:p>
    <w:p w14:paraId="0316F50F" w14:textId="77777777" w:rsidR="000576DF" w:rsidRPr="001E3D58" w:rsidRDefault="00123C52">
      <w:pPr>
        <w:spacing w:line="360" w:lineRule="auto"/>
        <w:ind w:left="360" w:right="-195"/>
        <w:rPr>
          <w:rFonts w:ascii="Trebuchet MS" w:eastAsia="Trebuchet MS" w:hAnsi="Trebuchet MS" w:cs="Trebuchet MS"/>
          <w:sz w:val="22"/>
          <w:szCs w:val="22"/>
          <w:lang w:val="en-US"/>
        </w:rPr>
      </w:pPr>
      <w:r w:rsidRPr="001F5190">
        <w:rPr>
          <w:rFonts w:ascii="Trebuchet MS" w:eastAsia="Trebuchet MS" w:hAnsi="Trebuchet MS" w:cs="Trebuchet MS"/>
          <w:sz w:val="22"/>
          <w:szCs w:val="22"/>
          <w:lang w:val="en-US"/>
        </w:rPr>
        <w:tab/>
      </w:r>
      <w:hyperlink r:id="rId47">
        <w:r w:rsidRPr="001E3D58">
          <w:rPr>
            <w:rFonts w:ascii="Trebuchet MS" w:eastAsia="Trebuchet MS" w:hAnsi="Trebuchet MS" w:cs="Trebuchet MS"/>
            <w:color w:val="0000FF"/>
            <w:sz w:val="22"/>
            <w:szCs w:val="22"/>
            <w:u w:val="single"/>
            <w:lang w:val="en-US"/>
          </w:rPr>
          <w:t>NA-RO-BG@mrrb.government.bg</w:t>
        </w:r>
      </w:hyperlink>
    </w:p>
    <w:p w14:paraId="22C3E624" w14:textId="77777777" w:rsidR="000576DF" w:rsidRPr="0076588F" w:rsidRDefault="000576DF">
      <w:pPr>
        <w:spacing w:line="360" w:lineRule="auto"/>
        <w:ind w:left="720"/>
        <w:rPr>
          <w:rFonts w:ascii="Trebuchet MS" w:eastAsia="Trebuchet MS" w:hAnsi="Trebuchet MS" w:cs="Trebuchet MS"/>
          <w:sz w:val="22"/>
          <w:szCs w:val="22"/>
          <w:lang w:val="en-US"/>
        </w:rPr>
      </w:pPr>
    </w:p>
    <w:p w14:paraId="5060B491" w14:textId="77777777" w:rsidR="000576DF" w:rsidRPr="0076588F" w:rsidRDefault="000576DF">
      <w:pPr>
        <w:spacing w:line="360" w:lineRule="auto"/>
        <w:ind w:left="720"/>
        <w:rPr>
          <w:rFonts w:ascii="Trebuchet MS" w:eastAsia="Trebuchet MS" w:hAnsi="Trebuchet MS" w:cs="Trebuchet MS"/>
          <w:sz w:val="22"/>
          <w:szCs w:val="22"/>
          <w:lang w:val="en-US"/>
        </w:rPr>
      </w:pPr>
    </w:p>
    <w:p w14:paraId="28FC0614" w14:textId="77777777" w:rsidR="000576DF" w:rsidRPr="0076588F" w:rsidRDefault="000576DF">
      <w:pPr>
        <w:spacing w:line="360" w:lineRule="auto"/>
        <w:ind w:left="720"/>
        <w:rPr>
          <w:rFonts w:ascii="Trebuchet MS" w:eastAsia="Trebuchet MS" w:hAnsi="Trebuchet MS" w:cs="Trebuchet MS"/>
          <w:sz w:val="22"/>
          <w:szCs w:val="22"/>
          <w:lang w:val="en-US"/>
        </w:rPr>
      </w:pPr>
    </w:p>
    <w:p w14:paraId="6781FA37" w14:textId="77777777" w:rsidR="000576DF" w:rsidRPr="00730E79" w:rsidRDefault="00123C52">
      <w:pPr>
        <w:spacing w:line="276" w:lineRule="auto"/>
        <w:rPr>
          <w:rFonts w:ascii="Trebuchet MS" w:eastAsia="Trebuchet MS" w:hAnsi="Trebuchet MS" w:cs="Trebuchet MS"/>
          <w:sz w:val="22"/>
          <w:szCs w:val="22"/>
          <w:lang w:val="en-US"/>
        </w:rPr>
        <w:sectPr w:rsidR="000576DF" w:rsidRPr="00730E79" w:rsidSect="00A116D0">
          <w:headerReference w:type="default" r:id="rId48"/>
          <w:footerReference w:type="default" r:id="rId49"/>
          <w:pgSz w:w="12240" w:h="15840"/>
          <w:pgMar w:top="1100" w:right="1183" w:bottom="851" w:left="1327" w:header="0" w:footer="27" w:gutter="0"/>
          <w:pgNumType w:start="1"/>
          <w:cols w:space="708"/>
          <w:titlePg/>
        </w:sectPr>
      </w:pPr>
      <w:r w:rsidRPr="00B03F98">
        <w:rPr>
          <w:lang w:val="en-US"/>
        </w:rPr>
        <w:br w:type="page"/>
      </w:r>
    </w:p>
    <w:p w14:paraId="0068FEBB" w14:textId="77777777" w:rsidR="000576DF" w:rsidRPr="00730E79" w:rsidRDefault="00123C52">
      <w:pPr>
        <w:shd w:val="clear" w:color="auto" w:fill="DBE5F1"/>
        <w:spacing w:line="360" w:lineRule="auto"/>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lastRenderedPageBreak/>
        <w:t>Section II – Contracting authorities (public procurement procedures)</w:t>
      </w:r>
    </w:p>
    <w:p w14:paraId="5700EAE1"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When developing a procurement process, the public beneficiaries will observe the legal provisions, according to national and European law.   </w:t>
      </w:r>
    </w:p>
    <w:p w14:paraId="593F9440" w14:textId="77777777" w:rsidR="000576DF" w:rsidRPr="00730E79"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beneficiary must observe the conflict of interest within public procurement procedures. In this regard, the beneficiary shall observe the national legal provisions regarding the </w:t>
      </w:r>
      <w:r w:rsidRPr="00A55FCF">
        <w:rPr>
          <w:rFonts w:ascii="Trebuchet MS" w:eastAsia="Trebuchet MS" w:hAnsi="Trebuchet MS" w:cs="Trebuchet MS"/>
          <w:i/>
          <w:sz w:val="22"/>
          <w:szCs w:val="22"/>
          <w:lang w:val="en-US"/>
        </w:rPr>
        <w:t>conflict of interest</w:t>
      </w:r>
      <w:r w:rsidRPr="00634FD4">
        <w:rPr>
          <w:rFonts w:ascii="Trebuchet MS" w:eastAsia="Trebuchet MS" w:hAnsi="Trebuchet MS" w:cs="Trebuchet MS"/>
          <w:sz w:val="22"/>
          <w:szCs w:val="22"/>
          <w:lang w:val="en-US"/>
        </w:rPr>
        <w:t>. Also, for additional informatio</w:t>
      </w:r>
      <w:r w:rsidRPr="00F85B5E">
        <w:rPr>
          <w:rFonts w:ascii="Trebuchet MS" w:eastAsia="Trebuchet MS" w:hAnsi="Trebuchet MS" w:cs="Trebuchet MS"/>
          <w:sz w:val="22"/>
          <w:szCs w:val="22"/>
          <w:lang w:val="en-US"/>
        </w:rPr>
        <w:t xml:space="preserve">n the beneficiary may take into consideration the European Commission guide </w:t>
      </w:r>
      <w:r w:rsidRPr="001E3D58">
        <w:rPr>
          <w:rFonts w:ascii="Trebuchet MS" w:eastAsia="Trebuchet MS" w:hAnsi="Trebuchet MS" w:cs="Trebuchet MS"/>
          <w:i/>
          <w:sz w:val="22"/>
          <w:szCs w:val="22"/>
          <w:lang w:val="en-US"/>
        </w:rPr>
        <w:t>Identifying conflicts of interests in public procurement procedures for structural actions - A practical guide for managers elaborated by a group of Member States' experts coordinated by OLAF's unit D2</w:t>
      </w:r>
      <w:r w:rsidRPr="001E3D58">
        <w:rPr>
          <w:rFonts w:ascii="Trebuchet MS" w:eastAsia="Trebuchet MS" w:hAnsi="Trebuchet MS" w:cs="Trebuchet MS"/>
          <w:i/>
          <w:sz w:val="22"/>
          <w:szCs w:val="22"/>
          <w:vertAlign w:val="superscript"/>
          <w:lang w:val="en-US"/>
        </w:rPr>
        <w:footnoteReference w:id="7"/>
      </w:r>
      <w:r w:rsidRPr="001E3D58">
        <w:rPr>
          <w:rFonts w:ascii="Trebuchet MS" w:eastAsia="Trebuchet MS" w:hAnsi="Trebuchet MS" w:cs="Trebuchet MS"/>
          <w:i/>
          <w:sz w:val="22"/>
          <w:szCs w:val="22"/>
          <w:lang w:val="en-US"/>
        </w:rPr>
        <w:t xml:space="preserve">. </w:t>
      </w:r>
      <w:r w:rsidRPr="001F5190">
        <w:rPr>
          <w:rFonts w:ascii="Trebuchet MS" w:eastAsia="Trebuchet MS" w:hAnsi="Trebuchet MS" w:cs="Trebuchet MS"/>
          <w:sz w:val="22"/>
          <w:szCs w:val="22"/>
          <w:lang w:val="en-US"/>
        </w:rPr>
        <w:t>Thus, th</w:t>
      </w:r>
      <w:r w:rsidRPr="0076588F">
        <w:rPr>
          <w:rFonts w:ascii="Trebuchet MS" w:eastAsia="Trebuchet MS" w:hAnsi="Trebuchet MS" w:cs="Trebuchet MS"/>
          <w:sz w:val="22"/>
          <w:szCs w:val="22"/>
          <w:lang w:val="en-US"/>
        </w:rPr>
        <w:t>e beneficiary’s personnel involved in a public procurement procedure shall declare the absence of conflict of interest according to national law. These declarations will be registered and made available to the Programme structures. A template regarding Conflicts of Interest Declaration and confidentiality is presented in annex 17.</w:t>
      </w:r>
    </w:p>
    <w:p w14:paraId="772753A8" w14:textId="77777777" w:rsidR="000576DF" w:rsidRPr="00754C23"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It is recommended the beneficiary to observe the </w:t>
      </w:r>
      <w:r w:rsidRPr="00287077">
        <w:rPr>
          <w:rFonts w:ascii="Trebuchet MS" w:eastAsia="Trebuchet MS" w:hAnsi="Trebuchet MS" w:cs="Trebuchet MS"/>
          <w:i/>
          <w:sz w:val="22"/>
          <w:szCs w:val="22"/>
          <w:lang w:val="en-US"/>
        </w:rPr>
        <w:t>four eyes principle</w:t>
      </w:r>
      <w:r w:rsidRPr="000E060C">
        <w:rPr>
          <w:rFonts w:ascii="Trebuchet MS" w:eastAsia="Trebuchet MS" w:hAnsi="Trebuchet MS" w:cs="Trebuchet MS"/>
          <w:sz w:val="22"/>
          <w:szCs w:val="22"/>
          <w:lang w:val="en-US"/>
        </w:rPr>
        <w:t xml:space="preserve"> for all documents drafted according to national legislation/ internal programme requirements and the indications provided within this document, needed for developing the procurement procedure.    </w:t>
      </w:r>
    </w:p>
    <w:p w14:paraId="3AC15043" w14:textId="77777777" w:rsidR="000576DF" w:rsidRPr="00634FD4" w:rsidRDefault="00123C52">
      <w:pPr>
        <w:spacing w:before="120" w:after="120"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 xml:space="preserve">The beneficiaries that are allowed to use the PREVENT system in Romania have the obligation to use it in the procurement process. </w:t>
      </w:r>
    </w:p>
    <w:p w14:paraId="2530FA7A" w14:textId="77777777" w:rsidR="000576DF" w:rsidRPr="001E3D58" w:rsidRDefault="00123C52" w:rsidP="0013397F">
      <w:pPr>
        <w:spacing w:before="120" w:line="360" w:lineRule="auto"/>
        <w:jc w:val="both"/>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 that may lead to the underestimation of the estimated values of the procurement contra</w:t>
      </w:r>
      <w:r w:rsidRPr="001E3D58">
        <w:rPr>
          <w:rFonts w:ascii="Trebuchet MS" w:eastAsia="Trebuchet MS" w:hAnsi="Trebuchet MS" w:cs="Trebuchet MS"/>
          <w:sz w:val="22"/>
          <w:szCs w:val="22"/>
          <w:lang w:val="en-US"/>
        </w:rPr>
        <w:t>ct, with the purpose of avoiding the application of the provisions of public procurement rules/procurement rules.</w:t>
      </w:r>
    </w:p>
    <w:p w14:paraId="6305CF85" w14:textId="77777777" w:rsidR="0044352D" w:rsidRPr="001E3D58" w:rsidRDefault="00123C52" w:rsidP="0013397F">
      <w:pPr>
        <w:spacing w:before="120" w:line="360" w:lineRule="auto"/>
        <w:jc w:val="both"/>
        <w:rPr>
          <w:rFonts w:ascii="Trebuchet MS" w:eastAsia="Trebuchet MS" w:hAnsi="Trebuchet MS" w:cs="Trebuchet MS"/>
          <w:sz w:val="22"/>
          <w:szCs w:val="22"/>
          <w:lang w:val="en-US"/>
        </w:rPr>
        <w:sectPr w:rsidR="0044352D" w:rsidRPr="001E3D58" w:rsidSect="00F5280A">
          <w:pgSz w:w="15840" w:h="12240" w:orient="landscape"/>
          <w:pgMar w:top="1327" w:right="1100" w:bottom="426" w:left="1264" w:header="0" w:footer="0" w:gutter="0"/>
          <w:cols w:space="708"/>
          <w:docGrid w:linePitch="326"/>
        </w:sectPr>
      </w:pPr>
      <w:r w:rsidRPr="001E3D58">
        <w:rPr>
          <w:rFonts w:ascii="Trebuchet MS" w:eastAsia="Trebuchet MS" w:hAnsi="Trebuchet MS" w:cs="Trebuchet MS"/>
          <w:sz w:val="22"/>
          <w:szCs w:val="22"/>
          <w:lang w:val="en-US"/>
        </w:rPr>
        <w:t>According to the type of the procurement procedure developed, the beneficiaries will observe the following indications, according to each procurement procedure stage. Regardless of the type of the procurement procedure applied, the beneficiaries must permanently update the information regarding the procurement procedure.</w:t>
      </w:r>
    </w:p>
    <w:p w14:paraId="70F6F9CE" w14:textId="77777777" w:rsidR="000576DF" w:rsidRPr="001E3D58" w:rsidRDefault="000576DF">
      <w:pPr>
        <w:spacing w:before="120" w:after="120" w:line="360" w:lineRule="auto"/>
        <w:jc w:val="both"/>
        <w:rPr>
          <w:rFonts w:ascii="Trebuchet MS" w:eastAsia="Trebuchet MS" w:hAnsi="Trebuchet MS" w:cs="Trebuchet MS"/>
          <w:sz w:val="22"/>
          <w:szCs w:val="22"/>
          <w:lang w:val="en-US"/>
        </w:rPr>
      </w:pPr>
    </w:p>
    <w:p w14:paraId="4DDA4188" w14:textId="77777777" w:rsidR="000576DF" w:rsidRPr="001E3D58" w:rsidRDefault="00123C52">
      <w:pPr>
        <w:numPr>
          <w:ilvl w:val="0"/>
          <w:numId w:val="87"/>
        </w:numPr>
        <w:shd w:val="clear" w:color="auto" w:fill="DBE5F1"/>
        <w:spacing w:before="120" w:after="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For direct public procurement (bellow the legal threshold) – public beneficiaries </w:t>
      </w:r>
    </w:p>
    <w:p w14:paraId="4910D53F" w14:textId="77777777" w:rsidR="000576DF" w:rsidRPr="001E3D58" w:rsidRDefault="00123C52">
      <w:pPr>
        <w:spacing w:before="120" w:after="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developing a direct procurement, provided that the legal threshold is observed, the contracting authority shall take into account the following steps.</w:t>
      </w:r>
    </w:p>
    <w:p w14:paraId="25D1BFBC" w14:textId="77777777" w:rsidR="000576DF" w:rsidRPr="001E3D58" w:rsidRDefault="000576DF">
      <w:pPr>
        <w:spacing w:before="120" w:after="240" w:line="360" w:lineRule="auto"/>
        <w:rPr>
          <w:rFonts w:ascii="Trebuchet MS" w:eastAsia="Trebuchet MS" w:hAnsi="Trebuchet MS" w:cs="Trebuchet MS"/>
          <w:b/>
          <w:sz w:val="22"/>
          <w:szCs w:val="22"/>
          <w:lang w:val="en-US"/>
        </w:rPr>
      </w:pPr>
    </w:p>
    <w:p w14:paraId="7AB54DB5" w14:textId="77777777" w:rsidR="000576DF" w:rsidRPr="001E3D58" w:rsidRDefault="00123C52">
      <w:pPr>
        <w:spacing w:before="120" w:after="240"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The procurement must not be split artificially to circumvent the procurement thresholds. </w:t>
      </w:r>
    </w:p>
    <w:p w14:paraId="187324B9" w14:textId="77777777" w:rsidR="000576DF" w:rsidRPr="001E3D58" w:rsidRDefault="000576DF">
      <w:pPr>
        <w:spacing w:before="120" w:after="240" w:line="360" w:lineRule="auto"/>
        <w:rPr>
          <w:rFonts w:ascii="Trebuchet MS" w:eastAsia="Trebuchet MS" w:hAnsi="Trebuchet MS" w:cs="Trebuchet MS"/>
          <w:b/>
          <w:sz w:val="22"/>
          <w:szCs w:val="22"/>
          <w:lang w:val="en-US"/>
        </w:rPr>
      </w:pPr>
    </w:p>
    <w:p w14:paraId="14548C60" w14:textId="77777777" w:rsidR="000576DF" w:rsidRPr="001E3D58" w:rsidRDefault="00123C52">
      <w:pPr>
        <w:spacing w:line="276" w:lineRule="auto"/>
        <w:rPr>
          <w:rFonts w:ascii="Trebuchet MS" w:eastAsia="Trebuchet MS" w:hAnsi="Trebuchet MS" w:cs="Trebuchet MS"/>
          <w:b/>
          <w:sz w:val="22"/>
          <w:szCs w:val="22"/>
          <w:lang w:val="en-US"/>
        </w:rPr>
        <w:sectPr w:rsidR="000576DF" w:rsidRPr="001E3D58" w:rsidSect="00E10A48">
          <w:pgSz w:w="16839" w:h="11907" w:orient="landscape" w:code="9"/>
          <w:pgMar w:top="1100" w:right="1183" w:bottom="1264" w:left="1327" w:header="0" w:footer="709" w:gutter="0"/>
          <w:cols w:space="708"/>
          <w:docGrid w:linePitch="326"/>
        </w:sectPr>
      </w:pPr>
      <w:r w:rsidRPr="001E3D58">
        <w:rPr>
          <w:lang w:val="en-US"/>
        </w:rPr>
        <w:br w:type="page"/>
      </w:r>
    </w:p>
    <w:p w14:paraId="0A99F713" w14:textId="77777777" w:rsidR="000576DF" w:rsidRPr="001E3D58" w:rsidRDefault="000576DF">
      <w:pPr>
        <w:spacing w:before="120" w:line="360" w:lineRule="auto"/>
        <w:rPr>
          <w:rFonts w:ascii="Trebuchet MS" w:eastAsia="Trebuchet MS" w:hAnsi="Trebuchet MS" w:cs="Trebuchet MS"/>
          <w:b/>
          <w:sz w:val="22"/>
          <w:szCs w:val="22"/>
          <w:lang w:val="en-US"/>
        </w:rPr>
      </w:pPr>
    </w:p>
    <w:tbl>
      <w:tblPr>
        <w:tblStyle w:val="4"/>
        <w:tblW w:w="1442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6"/>
        <w:gridCol w:w="1985"/>
        <w:gridCol w:w="8221"/>
        <w:gridCol w:w="2835"/>
      </w:tblGrid>
      <w:tr w:rsidR="000576DF" w:rsidRPr="001E3D58" w14:paraId="2031E16F" w14:textId="77777777" w:rsidTr="00F5280A">
        <w:trPr>
          <w:trHeight w:val="900"/>
        </w:trPr>
        <w:tc>
          <w:tcPr>
            <w:tcW w:w="1386" w:type="dxa"/>
            <w:shd w:val="clear" w:color="auto" w:fill="FDE9D9"/>
          </w:tcPr>
          <w:p w14:paraId="4FA85038" w14:textId="77777777" w:rsidR="000576DF" w:rsidRPr="0076588F" w:rsidRDefault="00123C52">
            <w:pPr>
              <w:spacing w:before="60" w:after="6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PP</w:t>
            </w:r>
            <w:r w:rsidRPr="001E3D58">
              <w:rPr>
                <w:rFonts w:ascii="Trebuchet MS" w:eastAsia="Trebuchet MS" w:hAnsi="Trebuchet MS" w:cs="Trebuchet MS"/>
                <w:b/>
                <w:sz w:val="22"/>
                <w:szCs w:val="22"/>
                <w:vertAlign w:val="superscript"/>
                <w:lang w:val="en-US"/>
              </w:rPr>
              <w:footnoteReference w:id="8"/>
            </w:r>
            <w:r w:rsidR="006250A9" w:rsidRPr="001E3D58">
              <w:rPr>
                <w:rFonts w:ascii="Trebuchet MS" w:eastAsia="Trebuchet MS" w:hAnsi="Trebuchet MS" w:cs="Trebuchet MS"/>
                <w:b/>
                <w:sz w:val="22"/>
                <w:szCs w:val="22"/>
                <w:lang w:val="en-US"/>
              </w:rPr>
              <w:t xml:space="preserve"> </w:t>
            </w:r>
            <w:r w:rsidRPr="001F5190">
              <w:rPr>
                <w:rFonts w:ascii="Trebuchet MS" w:eastAsia="Trebuchet MS" w:hAnsi="Trebuchet MS" w:cs="Trebuchet MS"/>
                <w:b/>
                <w:sz w:val="22"/>
                <w:szCs w:val="22"/>
                <w:lang w:val="en-US"/>
              </w:rPr>
              <w:t>stage</w:t>
            </w:r>
          </w:p>
        </w:tc>
        <w:tc>
          <w:tcPr>
            <w:tcW w:w="1985" w:type="dxa"/>
            <w:shd w:val="clear" w:color="auto" w:fill="FDE9D9"/>
          </w:tcPr>
          <w:p w14:paraId="071A56A7" w14:textId="77777777" w:rsidR="000576DF" w:rsidRPr="00730E79" w:rsidRDefault="00123C52">
            <w:pPr>
              <w:spacing w:before="60" w:after="60" w:line="360" w:lineRule="auto"/>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Steps</w:t>
            </w:r>
          </w:p>
        </w:tc>
        <w:tc>
          <w:tcPr>
            <w:tcW w:w="8221" w:type="dxa"/>
            <w:shd w:val="clear" w:color="auto" w:fill="FDE9D9"/>
          </w:tcPr>
          <w:p w14:paraId="187B0423" w14:textId="77777777" w:rsidR="000576DF" w:rsidRPr="000E060C" w:rsidRDefault="00123C52">
            <w:pPr>
              <w:spacing w:before="60" w:after="60" w:line="360" w:lineRule="auto"/>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Actions/meas</w:t>
            </w:r>
            <w:r w:rsidRPr="00287077">
              <w:rPr>
                <w:rFonts w:ascii="Trebuchet MS" w:eastAsia="Trebuchet MS" w:hAnsi="Trebuchet MS" w:cs="Trebuchet MS"/>
                <w:b/>
                <w:sz w:val="22"/>
                <w:szCs w:val="22"/>
                <w:lang w:val="en-US"/>
              </w:rPr>
              <w:t>ures to take</w:t>
            </w:r>
          </w:p>
        </w:tc>
        <w:tc>
          <w:tcPr>
            <w:tcW w:w="2835" w:type="dxa"/>
            <w:shd w:val="clear" w:color="auto" w:fill="FDE9D9"/>
          </w:tcPr>
          <w:p w14:paraId="425A606C" w14:textId="77777777" w:rsidR="000576DF" w:rsidRPr="001E3D58" w:rsidRDefault="00123C52">
            <w:pPr>
              <w:spacing w:before="60" w:after="60" w:line="360" w:lineRule="auto"/>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Outputs – indicative documents required</w:t>
            </w:r>
            <w:r w:rsidRPr="001E3D58">
              <w:rPr>
                <w:rFonts w:ascii="Trebuchet MS" w:eastAsia="Trebuchet MS" w:hAnsi="Trebuchet MS" w:cs="Trebuchet MS"/>
                <w:b/>
                <w:sz w:val="22"/>
                <w:szCs w:val="22"/>
                <w:vertAlign w:val="superscript"/>
                <w:lang w:val="en-US"/>
              </w:rPr>
              <w:footnoteReference w:id="9"/>
            </w:r>
          </w:p>
        </w:tc>
      </w:tr>
      <w:tr w:rsidR="000576DF" w:rsidRPr="001E3D58" w14:paraId="113642D0" w14:textId="77777777" w:rsidTr="00F5280A">
        <w:tc>
          <w:tcPr>
            <w:tcW w:w="1386" w:type="dxa"/>
            <w:shd w:val="clear" w:color="auto" w:fill="FDE9D9"/>
          </w:tcPr>
          <w:p w14:paraId="34A21CC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4A3662F2" w14:textId="77777777" w:rsidR="000576DF" w:rsidRPr="0076588F"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terms of reference</w:t>
            </w:r>
          </w:p>
        </w:tc>
        <w:tc>
          <w:tcPr>
            <w:tcW w:w="8221" w:type="dxa"/>
            <w:shd w:val="clear" w:color="auto" w:fill="FDE9D9"/>
          </w:tcPr>
          <w:p w14:paraId="237EAC4B" w14:textId="77777777" w:rsidR="000576DF" w:rsidRPr="00730E79"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case of direct purchase of services, goods or works, with certain degree of complexity</w:t>
            </w:r>
            <w:r w:rsidRPr="001E3D58">
              <w:rPr>
                <w:rFonts w:ascii="Trebuchet MS" w:eastAsia="Trebuchet MS" w:hAnsi="Trebuchet MS" w:cs="Trebuchet MS"/>
                <w:sz w:val="22"/>
                <w:szCs w:val="22"/>
                <w:vertAlign w:val="superscript"/>
                <w:lang w:val="en-US"/>
              </w:rPr>
              <w:footnoteReference w:id="10"/>
            </w:r>
            <w:r w:rsidRPr="001E3D58">
              <w:rPr>
                <w:rFonts w:ascii="Trebuchet MS" w:eastAsia="Trebuchet MS" w:hAnsi="Trebuchet MS" w:cs="Trebuchet MS"/>
                <w:sz w:val="22"/>
                <w:szCs w:val="22"/>
                <w:lang w:val="en-US"/>
              </w:rPr>
              <w:t xml:space="preserve">, it is </w:t>
            </w:r>
            <w:r w:rsidR="007A2E33" w:rsidRPr="001F5190">
              <w:rPr>
                <w:rFonts w:ascii="Trebuchet MS" w:eastAsia="Trebuchet MS" w:hAnsi="Trebuchet MS" w:cs="Trebuchet MS"/>
                <w:sz w:val="22"/>
                <w:szCs w:val="22"/>
                <w:lang w:val="en-US"/>
              </w:rPr>
              <w:t>mandatory</w:t>
            </w:r>
            <w:r w:rsidRPr="0076588F">
              <w:rPr>
                <w:rFonts w:ascii="Trebuchet MS" w:eastAsia="Trebuchet MS" w:hAnsi="Trebuchet MS" w:cs="Trebuchet MS"/>
                <w:sz w:val="22"/>
                <w:szCs w:val="22"/>
                <w:lang w:val="en-US"/>
              </w:rPr>
              <w:t xml:space="preserve"> for the beneficiary to draft the technical specifications/terms of references that need to be observed by the direct provider. </w:t>
            </w:r>
          </w:p>
          <w:p w14:paraId="4DA46C92"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These technical specifications/ terms of references should be approved by the legal representative or by a superior personal with tasks in this regard (according t</w:t>
            </w:r>
            <w:r w:rsidRPr="000E060C">
              <w:rPr>
                <w:rFonts w:ascii="Trebuchet MS" w:eastAsia="Trebuchet MS" w:hAnsi="Trebuchet MS" w:cs="Trebuchet MS"/>
                <w:sz w:val="22"/>
                <w:szCs w:val="22"/>
                <w:lang w:val="en-US"/>
              </w:rPr>
              <w:t xml:space="preserve">o the internal rules of procedure of the beneficiary).  </w:t>
            </w:r>
          </w:p>
          <w:p w14:paraId="37E60723" w14:textId="77777777" w:rsidR="000576DF" w:rsidRPr="00634FD4"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If such technical specifications/ terms of references were drafted and approved, the reception of the services, goods or works will be made in accordance with these sp</w:t>
            </w:r>
            <w:r w:rsidRPr="00A55FCF">
              <w:rPr>
                <w:rFonts w:ascii="Trebuchet MS" w:eastAsia="Trebuchet MS" w:hAnsi="Trebuchet MS" w:cs="Trebuchet MS"/>
                <w:sz w:val="22"/>
                <w:szCs w:val="22"/>
                <w:lang w:val="en-US"/>
              </w:rPr>
              <w:t>ecifications.</w:t>
            </w:r>
          </w:p>
        </w:tc>
        <w:tc>
          <w:tcPr>
            <w:tcW w:w="2835" w:type="dxa"/>
            <w:shd w:val="clear" w:color="auto" w:fill="FDE9D9"/>
          </w:tcPr>
          <w:p w14:paraId="0EACAB5A" w14:textId="77777777" w:rsidR="000576DF" w:rsidRPr="001E3D58" w:rsidRDefault="00123C52">
            <w:pPr>
              <w:numPr>
                <w:ilvl w:val="0"/>
                <w:numId w:val="95"/>
              </w:numPr>
              <w:spacing w:before="120" w:after="120" w:line="360" w:lineRule="auto"/>
              <w:ind w:left="176" w:hanging="142"/>
              <w:rPr>
                <w:sz w:val="22"/>
                <w:szCs w:val="22"/>
                <w:lang w:val="en-US"/>
              </w:rPr>
            </w:pPr>
            <w:r w:rsidRPr="00F85B5E">
              <w:rPr>
                <w:rFonts w:ascii="Trebuchet MS" w:eastAsia="Trebuchet MS" w:hAnsi="Trebuchet MS" w:cs="Trebuchet MS"/>
                <w:sz w:val="22"/>
                <w:szCs w:val="22"/>
                <w:lang w:val="en-US"/>
              </w:rPr>
              <w:t>Internal documents regarding the approval of the technical specifications/terms of references</w:t>
            </w:r>
          </w:p>
        </w:tc>
      </w:tr>
      <w:tr w:rsidR="000576DF" w:rsidRPr="001E3D58" w14:paraId="4D961EEE" w14:textId="77777777" w:rsidTr="00F5280A">
        <w:tc>
          <w:tcPr>
            <w:tcW w:w="1386" w:type="dxa"/>
            <w:vMerge w:val="restart"/>
            <w:shd w:val="clear" w:color="auto" w:fill="FDE9D9"/>
            <w:vAlign w:val="center"/>
          </w:tcPr>
          <w:p w14:paraId="69ADD1FE" w14:textId="77777777" w:rsidR="000576DF" w:rsidRPr="001E3D58" w:rsidRDefault="000576DF">
            <w:pPr>
              <w:spacing w:before="120" w:after="120" w:line="360" w:lineRule="auto"/>
              <w:jc w:val="center"/>
              <w:rPr>
                <w:rFonts w:ascii="Trebuchet MS" w:eastAsia="Trebuchet MS" w:hAnsi="Trebuchet MS" w:cs="Trebuchet MS"/>
                <w:sz w:val="22"/>
                <w:szCs w:val="22"/>
                <w:lang w:val="en-US"/>
              </w:rPr>
            </w:pPr>
          </w:p>
          <w:p w14:paraId="4C5DF276" w14:textId="77777777" w:rsidR="000576DF" w:rsidRPr="0076588F" w:rsidRDefault="000576DF">
            <w:pPr>
              <w:spacing w:before="120" w:after="120" w:line="360" w:lineRule="auto"/>
              <w:jc w:val="center"/>
              <w:rPr>
                <w:rFonts w:ascii="Trebuchet MS" w:eastAsia="Trebuchet MS" w:hAnsi="Trebuchet MS" w:cs="Trebuchet MS"/>
                <w:sz w:val="22"/>
                <w:szCs w:val="22"/>
                <w:lang w:val="en-US"/>
              </w:rPr>
            </w:pPr>
          </w:p>
          <w:p w14:paraId="4B2B7601" w14:textId="77777777" w:rsidR="000576DF" w:rsidRPr="00730E79" w:rsidRDefault="00123C52">
            <w:pPr>
              <w:spacing w:before="120" w:after="120"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Planning, preparation and carry out</w:t>
            </w:r>
          </w:p>
        </w:tc>
        <w:tc>
          <w:tcPr>
            <w:tcW w:w="1985" w:type="dxa"/>
            <w:shd w:val="clear" w:color="auto" w:fill="FDE9D9"/>
          </w:tcPr>
          <w:p w14:paraId="5D5AD5BC" w14:textId="77777777" w:rsidR="000576DF" w:rsidRPr="00287077"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lastRenderedPageBreak/>
              <w:t>Budget allocation</w:t>
            </w:r>
          </w:p>
        </w:tc>
        <w:tc>
          <w:tcPr>
            <w:tcW w:w="8221" w:type="dxa"/>
            <w:shd w:val="clear" w:color="auto" w:fill="FDE9D9"/>
          </w:tcPr>
          <w:p w14:paraId="00C6712E"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Justifying the market price is an obligation of the beneficiary.</w:t>
            </w:r>
          </w:p>
          <w:p w14:paraId="57F0AA0E" w14:textId="77777777" w:rsidR="000576DF" w:rsidRPr="00F85B5E" w:rsidRDefault="005767EB">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lastRenderedPageBreak/>
              <w:t>I</w:t>
            </w:r>
            <w:r w:rsidR="00123C52" w:rsidRPr="00A55FCF">
              <w:rPr>
                <w:rFonts w:ascii="Trebuchet MS" w:eastAsia="Trebuchet MS" w:hAnsi="Trebuchet MS" w:cs="Trebuchet MS"/>
                <w:sz w:val="22"/>
                <w:szCs w:val="22"/>
                <w:lang w:val="en-US"/>
              </w:rPr>
              <w:t>t is mandatory for the be</w:t>
            </w:r>
            <w:r w:rsidR="00123C52" w:rsidRPr="00634FD4">
              <w:rPr>
                <w:rFonts w:ascii="Trebuchet MS" w:eastAsia="Trebuchet MS" w:hAnsi="Trebuchet MS" w:cs="Trebuchet MS"/>
                <w:sz w:val="22"/>
                <w:szCs w:val="22"/>
                <w:lang w:val="en-US"/>
              </w:rPr>
              <w:t>neficiary to make a deep market research for related costs and, if the case, to use the internal benchmark price for standard goods or services (based on previous prices paid by the beneficiary and on the market price).</w:t>
            </w:r>
          </w:p>
          <w:p w14:paraId="46B8CBB4" w14:textId="77777777" w:rsidR="000576DF" w:rsidRPr="001E3D58" w:rsidRDefault="005767EB">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r w:rsidR="00123C52" w:rsidRPr="001E3D58">
              <w:rPr>
                <w:rFonts w:ascii="Trebuchet MS" w:eastAsia="Trebuchet MS" w:hAnsi="Trebuchet MS" w:cs="Trebuchet MS"/>
                <w:sz w:val="22"/>
                <w:szCs w:val="22"/>
                <w:lang w:val="en-US"/>
              </w:rPr>
              <w:t>price offers shall be taken into consideration when estimating the costs.</w:t>
            </w:r>
          </w:p>
        </w:tc>
        <w:tc>
          <w:tcPr>
            <w:tcW w:w="2835" w:type="dxa"/>
            <w:shd w:val="clear" w:color="auto" w:fill="FDE9D9"/>
          </w:tcPr>
          <w:p w14:paraId="3A6B9DEB" w14:textId="77777777" w:rsidR="000576DF" w:rsidRPr="001E3D58" w:rsidRDefault="00123C52">
            <w:pPr>
              <w:numPr>
                <w:ilvl w:val="0"/>
                <w:numId w:val="95"/>
              </w:numPr>
              <w:spacing w:before="120" w:after="120" w:line="360" w:lineRule="auto"/>
              <w:ind w:left="176" w:hanging="176"/>
              <w:rPr>
                <w:sz w:val="22"/>
                <w:szCs w:val="22"/>
                <w:lang w:val="en-US"/>
              </w:rPr>
            </w:pPr>
            <w:r w:rsidRPr="001E3D58">
              <w:rPr>
                <w:rFonts w:ascii="Trebuchet MS" w:eastAsia="Trebuchet MS" w:hAnsi="Trebuchet MS" w:cs="Trebuchet MS"/>
                <w:sz w:val="22"/>
                <w:szCs w:val="22"/>
                <w:lang w:val="en-US"/>
              </w:rPr>
              <w:lastRenderedPageBreak/>
              <w:t xml:space="preserve">Internal documents </w:t>
            </w:r>
            <w:r w:rsidRPr="001E3D58">
              <w:rPr>
                <w:rFonts w:ascii="Trebuchet MS" w:eastAsia="Trebuchet MS" w:hAnsi="Trebuchet MS" w:cs="Trebuchet MS"/>
                <w:sz w:val="22"/>
                <w:szCs w:val="22"/>
                <w:lang w:val="en-US"/>
              </w:rPr>
              <w:lastRenderedPageBreak/>
              <w:t>regarding the justification of the budget/the approval of the budget</w:t>
            </w:r>
          </w:p>
        </w:tc>
      </w:tr>
      <w:tr w:rsidR="000576DF" w:rsidRPr="001E3D58" w14:paraId="4470581A" w14:textId="77777777" w:rsidTr="00F5280A">
        <w:tc>
          <w:tcPr>
            <w:tcW w:w="1386" w:type="dxa"/>
            <w:vMerge/>
            <w:shd w:val="clear" w:color="auto" w:fill="FDE9D9"/>
            <w:vAlign w:val="center"/>
          </w:tcPr>
          <w:p w14:paraId="132D732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51A70E62"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direct procurement</w:t>
            </w:r>
          </w:p>
        </w:tc>
        <w:tc>
          <w:tcPr>
            <w:tcW w:w="8221" w:type="dxa"/>
            <w:shd w:val="clear" w:color="auto" w:fill="FDE9D9"/>
          </w:tcPr>
          <w:p w14:paraId="10DFAB6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obligatory that the direct procurement to be approved by the legal representative of the beneficiary or by a superior personal with tasks in this regard (according to the internal rules of procedure of the beneficiary).</w:t>
            </w:r>
          </w:p>
        </w:tc>
        <w:tc>
          <w:tcPr>
            <w:tcW w:w="2835" w:type="dxa"/>
            <w:shd w:val="clear" w:color="auto" w:fill="FDE9D9"/>
          </w:tcPr>
          <w:p w14:paraId="6FC06F07" w14:textId="77777777" w:rsidR="000576DF" w:rsidRPr="001E3D58" w:rsidRDefault="00123C52">
            <w:pPr>
              <w:numPr>
                <w:ilvl w:val="0"/>
                <w:numId w:val="95"/>
              </w:numPr>
              <w:spacing w:before="120" w:after="120" w:line="360" w:lineRule="auto"/>
              <w:ind w:left="176" w:hanging="142"/>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00690BE5" w14:textId="77777777" w:rsidTr="00F5280A">
        <w:tc>
          <w:tcPr>
            <w:tcW w:w="1386" w:type="dxa"/>
            <w:vMerge/>
            <w:shd w:val="clear" w:color="auto" w:fill="FDE9D9"/>
            <w:vAlign w:val="center"/>
          </w:tcPr>
          <w:p w14:paraId="24F0C15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43356BDD"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Rules concerning the direct procurement</w:t>
            </w:r>
          </w:p>
        </w:tc>
        <w:tc>
          <w:tcPr>
            <w:tcW w:w="8221" w:type="dxa"/>
            <w:shd w:val="clear" w:color="auto" w:fill="FDE9D9"/>
          </w:tcPr>
          <w:p w14:paraId="7377C789"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will be observe the national legislation which requires a justification document.</w:t>
            </w:r>
          </w:p>
        </w:tc>
        <w:tc>
          <w:tcPr>
            <w:tcW w:w="2835" w:type="dxa"/>
            <w:shd w:val="clear" w:color="auto" w:fill="FDE9D9"/>
          </w:tcPr>
          <w:p w14:paraId="552ED332" w14:textId="77777777" w:rsidR="000576DF" w:rsidRPr="001E3D58" w:rsidRDefault="00123C52" w:rsidP="00E56535">
            <w:pPr>
              <w:numPr>
                <w:ilvl w:val="0"/>
                <w:numId w:val="100"/>
              </w:numPr>
              <w:tabs>
                <w:tab w:val="left" w:pos="-18"/>
                <w:tab w:val="left" w:pos="72"/>
                <w:tab w:val="left" w:pos="252"/>
              </w:tabs>
              <w:spacing w:before="120" w:after="120" w:line="360" w:lineRule="auto"/>
              <w:ind w:left="4"/>
              <w:jc w:val="both"/>
              <w:rPr>
                <w:sz w:val="22"/>
                <w:szCs w:val="22"/>
                <w:lang w:val="en-US"/>
              </w:rPr>
            </w:pPr>
            <w:r w:rsidRPr="001E3D58">
              <w:rPr>
                <w:rFonts w:ascii="Trebuchet MS" w:eastAsia="Trebuchet MS" w:hAnsi="Trebuchet MS" w:cs="Trebuchet MS"/>
                <w:sz w:val="22"/>
                <w:szCs w:val="22"/>
                <w:lang w:val="en-US"/>
              </w:rPr>
              <w:t>Internal documents approving the direct procurement</w:t>
            </w:r>
            <w:r w:rsidR="00E56535" w:rsidRPr="001E3D58">
              <w:rPr>
                <w:rFonts w:ascii="Trebuchet MS" w:eastAsia="Trebuchet MS" w:hAnsi="Trebuchet MS" w:cs="Trebuchet MS"/>
                <w:sz w:val="22"/>
                <w:szCs w:val="22"/>
                <w:lang w:val="en-US"/>
              </w:rPr>
              <w:t>. note for the estimated value of the contract; justification for not using the ESPP (if applicable)</w:t>
            </w:r>
          </w:p>
        </w:tc>
      </w:tr>
      <w:tr w:rsidR="000576DF" w:rsidRPr="001E3D58" w14:paraId="77F700D7" w14:textId="77777777" w:rsidTr="00F5280A">
        <w:tc>
          <w:tcPr>
            <w:tcW w:w="1386" w:type="dxa"/>
            <w:vMerge/>
            <w:shd w:val="clear" w:color="auto" w:fill="FDE9D9"/>
            <w:vAlign w:val="center"/>
          </w:tcPr>
          <w:p w14:paraId="58FA04C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0A96A6DC"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8221" w:type="dxa"/>
            <w:shd w:val="clear" w:color="auto" w:fill="FDE9D9"/>
          </w:tcPr>
          <w:p w14:paraId="508BEFE2"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take all the necessary measures in order to avoid the situations that might cause conflicts of interests within the procurement </w:t>
            </w:r>
            <w:r w:rsidR="00E56535" w:rsidRPr="001E3D58">
              <w:rPr>
                <w:rFonts w:ascii="Trebuchet MS" w:eastAsia="Trebuchet MS" w:hAnsi="Trebuchet MS" w:cs="Trebuchet MS"/>
                <w:sz w:val="22"/>
                <w:szCs w:val="22"/>
                <w:lang w:val="en-US"/>
              </w:rPr>
              <w:lastRenderedPageBreak/>
              <w:t>process</w:t>
            </w: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vertAlign w:val="superscript"/>
                <w:lang w:val="en-US"/>
              </w:rPr>
              <w:footnoteReference w:id="11"/>
            </w:r>
            <w:r w:rsidRPr="001E3D58">
              <w:rPr>
                <w:rFonts w:ascii="Trebuchet MS" w:eastAsia="Trebuchet MS" w:hAnsi="Trebuchet MS" w:cs="Trebuchet MS"/>
                <w:sz w:val="22"/>
                <w:szCs w:val="22"/>
                <w:lang w:val="en-US"/>
              </w:rPr>
              <w:t xml:space="preserve"> Rules of conflict of interest shall be observed during the </w:t>
            </w:r>
            <w:r w:rsidR="00E56535" w:rsidRPr="001F5190">
              <w:rPr>
                <w:rFonts w:ascii="Trebuchet MS" w:eastAsia="Trebuchet MS" w:hAnsi="Trebuchet MS" w:cs="Trebuchet MS"/>
                <w:sz w:val="22"/>
                <w:szCs w:val="22"/>
                <w:lang w:val="en-US"/>
              </w:rPr>
              <w:t>entire process of procurement</w:t>
            </w:r>
            <w:r w:rsidRPr="0076588F">
              <w:rPr>
                <w:rFonts w:ascii="Trebuchet MS" w:eastAsia="Trebuchet MS" w:hAnsi="Trebuchet MS" w:cs="Trebuchet MS"/>
                <w:sz w:val="22"/>
                <w:szCs w:val="22"/>
                <w:lang w:val="en-US"/>
              </w:rPr>
              <w:t xml:space="preserve"> (from request to price offer to signing the contract. In this respect, the beneficiary must hold a register of all the declarations regarding the conflict of interest of each person involved in the </w:t>
            </w:r>
            <w:r w:rsidR="00E56535" w:rsidRPr="00730E79">
              <w:rPr>
                <w:rFonts w:ascii="Trebuchet MS" w:eastAsia="Trebuchet MS" w:hAnsi="Trebuchet MS" w:cs="Trebuchet MS"/>
                <w:sz w:val="22"/>
                <w:szCs w:val="22"/>
                <w:lang w:val="en-US"/>
              </w:rPr>
              <w:t xml:space="preserve">direct </w:t>
            </w:r>
            <w:r w:rsidRPr="00287077">
              <w:rPr>
                <w:rFonts w:ascii="Trebuchet MS" w:eastAsia="Trebuchet MS" w:hAnsi="Trebuchet MS" w:cs="Trebuchet MS"/>
                <w:sz w:val="22"/>
                <w:szCs w:val="22"/>
                <w:lang w:val="en-US"/>
              </w:rPr>
              <w:t xml:space="preserve">procurement. </w:t>
            </w:r>
          </w:p>
        </w:tc>
        <w:tc>
          <w:tcPr>
            <w:tcW w:w="2835" w:type="dxa"/>
            <w:shd w:val="clear" w:color="auto" w:fill="FDE9D9"/>
          </w:tcPr>
          <w:p w14:paraId="237E8027" w14:textId="77777777" w:rsidR="000576DF" w:rsidRPr="00754C23" w:rsidRDefault="00123C52">
            <w:pPr>
              <w:numPr>
                <w:ilvl w:val="0"/>
                <w:numId w:val="100"/>
              </w:numPr>
              <w:tabs>
                <w:tab w:val="left" w:pos="-18"/>
                <w:tab w:val="left" w:pos="72"/>
                <w:tab w:val="left" w:pos="252"/>
              </w:tabs>
              <w:spacing w:before="120" w:after="120" w:line="360" w:lineRule="auto"/>
              <w:ind w:left="162" w:hanging="90"/>
              <w:jc w:val="both"/>
              <w:rPr>
                <w:sz w:val="22"/>
                <w:szCs w:val="22"/>
                <w:lang w:val="en-US"/>
              </w:rPr>
            </w:pPr>
            <w:r w:rsidRPr="000E060C">
              <w:rPr>
                <w:rFonts w:ascii="Trebuchet MS" w:eastAsia="Trebuchet MS" w:hAnsi="Trebuchet MS" w:cs="Trebuchet MS"/>
                <w:sz w:val="22"/>
                <w:szCs w:val="22"/>
                <w:lang w:val="en-US"/>
              </w:rPr>
              <w:lastRenderedPageBreak/>
              <w:t xml:space="preserve">Declaration of the conflict of interest </w:t>
            </w:r>
          </w:p>
          <w:p w14:paraId="470723D8" w14:textId="77777777" w:rsidR="000576DF" w:rsidRPr="00F85B5E" w:rsidRDefault="00123C52">
            <w:pPr>
              <w:numPr>
                <w:ilvl w:val="0"/>
                <w:numId w:val="100"/>
              </w:numPr>
              <w:tabs>
                <w:tab w:val="left" w:pos="-18"/>
                <w:tab w:val="left" w:pos="72"/>
                <w:tab w:val="left" w:pos="252"/>
              </w:tabs>
              <w:spacing w:before="120" w:after="120" w:line="360" w:lineRule="auto"/>
              <w:ind w:left="162" w:hanging="90"/>
              <w:jc w:val="both"/>
              <w:rPr>
                <w:sz w:val="22"/>
                <w:szCs w:val="22"/>
                <w:lang w:val="en-US"/>
              </w:rPr>
            </w:pPr>
            <w:r w:rsidRPr="00A55FCF">
              <w:rPr>
                <w:rFonts w:ascii="Trebuchet MS" w:eastAsia="Trebuchet MS" w:hAnsi="Trebuchet MS" w:cs="Trebuchet MS"/>
                <w:sz w:val="22"/>
                <w:szCs w:val="22"/>
                <w:lang w:val="en-US"/>
              </w:rPr>
              <w:t xml:space="preserve">Register of the conflict </w:t>
            </w:r>
            <w:r w:rsidRPr="00634FD4">
              <w:rPr>
                <w:rFonts w:ascii="Trebuchet MS" w:eastAsia="Trebuchet MS" w:hAnsi="Trebuchet MS" w:cs="Trebuchet MS"/>
                <w:sz w:val="22"/>
                <w:szCs w:val="22"/>
                <w:lang w:val="en-US"/>
              </w:rPr>
              <w:t>of interest declarations.</w:t>
            </w:r>
          </w:p>
        </w:tc>
      </w:tr>
      <w:tr w:rsidR="000576DF" w:rsidRPr="001E3D58" w14:paraId="42A2F9CD" w14:textId="77777777" w:rsidTr="00F5280A">
        <w:tc>
          <w:tcPr>
            <w:tcW w:w="1386" w:type="dxa"/>
            <w:shd w:val="clear" w:color="auto" w:fill="auto"/>
          </w:tcPr>
          <w:p w14:paraId="59E81D1C"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w:t>
            </w:r>
            <w:r w:rsidRPr="001F5190">
              <w:rPr>
                <w:rFonts w:ascii="Trebuchet MS" w:eastAsia="Trebuchet MS" w:hAnsi="Trebuchet MS" w:cs="Trebuchet MS"/>
                <w:sz w:val="22"/>
                <w:szCs w:val="22"/>
                <w:lang w:val="en-US"/>
              </w:rPr>
              <w:t>mentation and monitoring</w:t>
            </w:r>
          </w:p>
        </w:tc>
        <w:tc>
          <w:tcPr>
            <w:tcW w:w="1985" w:type="dxa"/>
            <w:shd w:val="clear" w:color="auto" w:fill="auto"/>
          </w:tcPr>
          <w:p w14:paraId="38B18F51"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If the beneficiary decides to sign a contract</w:t>
            </w:r>
            <w:r w:rsidRPr="001E3D58">
              <w:rPr>
                <w:rFonts w:ascii="Trebuchet MS" w:eastAsia="Trebuchet MS" w:hAnsi="Trebuchet MS" w:cs="Trebuchet MS"/>
                <w:sz w:val="22"/>
                <w:szCs w:val="22"/>
                <w:vertAlign w:val="superscript"/>
                <w:lang w:val="en-US"/>
              </w:rPr>
              <w:footnoteReference w:id="12"/>
            </w:r>
          </w:p>
        </w:tc>
        <w:tc>
          <w:tcPr>
            <w:tcW w:w="8221" w:type="dxa"/>
            <w:shd w:val="clear" w:color="auto" w:fill="auto"/>
          </w:tcPr>
          <w:p w14:paraId="0ED3EF98" w14:textId="77777777" w:rsidR="000576DF" w:rsidRPr="00730E79" w:rsidRDefault="00123C52">
            <w:pPr>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In case the beneficiary decides to conclude a legal contract with the provider, then the beneficiary shall publish all the contract information that is not publically sensitive (according to national provisions). The beneficiary shall make public the information on its website or on the Programme site, if the beneficiary does not have one: </w:t>
            </w:r>
          </w:p>
          <w:p w14:paraId="739B5389" w14:textId="77777777" w:rsidR="000576DF" w:rsidRPr="00287077" w:rsidRDefault="00123C52">
            <w:pPr>
              <w:numPr>
                <w:ilvl w:val="0"/>
                <w:numId w:val="101"/>
              </w:numPr>
              <w:spacing w:before="120" w:after="120" w:line="360" w:lineRule="auto"/>
              <w:ind w:hanging="360"/>
              <w:jc w:val="both"/>
              <w:rPr>
                <w:sz w:val="22"/>
                <w:szCs w:val="22"/>
                <w:lang w:val="en-US"/>
              </w:rPr>
            </w:pPr>
            <w:r w:rsidRPr="00730E79">
              <w:rPr>
                <w:rFonts w:ascii="Trebuchet MS" w:eastAsia="Trebuchet MS" w:hAnsi="Trebuchet MS" w:cs="Trebuchet MS"/>
                <w:sz w:val="22"/>
                <w:szCs w:val="22"/>
                <w:lang w:val="en-US"/>
              </w:rPr>
              <w:t xml:space="preserve">The information shall be posted in 10 days from the contract signing on the beneficiary site. </w:t>
            </w:r>
          </w:p>
          <w:p w14:paraId="28E0AD40" w14:textId="77777777" w:rsidR="000576DF" w:rsidRPr="00754C23" w:rsidRDefault="00123C52">
            <w:pPr>
              <w:numPr>
                <w:ilvl w:val="0"/>
                <w:numId w:val="101"/>
              </w:numPr>
              <w:spacing w:before="120" w:after="120" w:line="360" w:lineRule="auto"/>
              <w:ind w:hanging="360"/>
              <w:jc w:val="both"/>
              <w:rPr>
                <w:sz w:val="22"/>
                <w:szCs w:val="22"/>
                <w:lang w:val="en-US"/>
              </w:rPr>
            </w:pPr>
            <w:r w:rsidRPr="000E060C">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4E633B1A" w14:textId="77777777" w:rsidR="000576DF" w:rsidRPr="00F85B5E" w:rsidRDefault="00123C52">
            <w:pPr>
              <w:spacing w:before="120" w:after="120"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The minimum following information shall be made public: the name of</w:t>
            </w:r>
            <w:r w:rsidRPr="00634FD4">
              <w:rPr>
                <w:rFonts w:ascii="Trebuchet MS" w:eastAsia="Trebuchet MS" w:hAnsi="Trebuchet MS" w:cs="Trebuchet MS"/>
                <w:sz w:val="22"/>
                <w:szCs w:val="22"/>
                <w:lang w:val="en-US"/>
              </w:rPr>
              <w:t xml:space="preserve"> the provider, the contract value, the type of procurement, namely direct </w:t>
            </w:r>
            <w:r w:rsidRPr="00634FD4">
              <w:rPr>
                <w:rFonts w:ascii="Trebuchet MS" w:eastAsia="Trebuchet MS" w:hAnsi="Trebuchet MS" w:cs="Trebuchet MS"/>
                <w:sz w:val="22"/>
                <w:szCs w:val="22"/>
                <w:lang w:val="en-US"/>
              </w:rPr>
              <w:lastRenderedPageBreak/>
              <w:t>procurement, the contract object.</w:t>
            </w:r>
          </w:p>
        </w:tc>
        <w:tc>
          <w:tcPr>
            <w:tcW w:w="2835" w:type="dxa"/>
            <w:shd w:val="clear" w:color="auto" w:fill="auto"/>
          </w:tcPr>
          <w:p w14:paraId="4FDF3FE4" w14:textId="77777777" w:rsidR="000576DF" w:rsidRPr="001E3D58" w:rsidRDefault="00123C52">
            <w:pPr>
              <w:numPr>
                <w:ilvl w:val="0"/>
                <w:numId w:val="98"/>
              </w:numPr>
              <w:spacing w:before="120" w:after="120" w:line="360" w:lineRule="auto"/>
              <w:ind w:left="176" w:hanging="142"/>
              <w:rPr>
                <w:sz w:val="22"/>
                <w:szCs w:val="22"/>
                <w:lang w:val="en-US"/>
              </w:rPr>
            </w:pPr>
            <w:r w:rsidRPr="001E3D58">
              <w:rPr>
                <w:rFonts w:ascii="Trebuchet MS" w:eastAsia="Trebuchet MS" w:hAnsi="Trebuchet MS" w:cs="Trebuchet MS"/>
                <w:sz w:val="22"/>
                <w:szCs w:val="22"/>
                <w:lang w:val="en-US"/>
              </w:rPr>
              <w:lastRenderedPageBreak/>
              <w:t>Information posted/request to JS for posting the information on the Programme site.</w:t>
            </w:r>
          </w:p>
        </w:tc>
      </w:tr>
      <w:tr w:rsidR="000576DF" w:rsidRPr="001E3D58" w14:paraId="03EB0E0A" w14:textId="77777777" w:rsidTr="00F5280A">
        <w:tc>
          <w:tcPr>
            <w:tcW w:w="1386" w:type="dxa"/>
            <w:shd w:val="clear" w:color="auto" w:fill="FDE9D9"/>
          </w:tcPr>
          <w:p w14:paraId="0155FD80" w14:textId="77777777" w:rsidR="000576DF" w:rsidRPr="00065092"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5AEACAAD" w14:textId="77777777" w:rsidR="000576DF" w:rsidRPr="0076588F" w:rsidRDefault="00123C52">
            <w:pPr>
              <w:spacing w:before="120" w:after="120" w:line="360" w:lineRule="auto"/>
              <w:rPr>
                <w:rFonts w:ascii="Trebuchet MS" w:eastAsia="Trebuchet MS" w:hAnsi="Trebuchet MS" w:cs="Trebuchet MS"/>
                <w:sz w:val="22"/>
                <w:szCs w:val="22"/>
                <w:highlight w:val="yellow"/>
                <w:lang w:val="en-US"/>
              </w:rPr>
            </w:pPr>
            <w:r w:rsidRPr="001E3D58">
              <w:rPr>
                <w:rFonts w:ascii="Trebuchet MS" w:eastAsia="Trebuchet MS" w:hAnsi="Trebuchet MS" w:cs="Trebuchet MS"/>
                <w:sz w:val="22"/>
                <w:szCs w:val="22"/>
                <w:lang w:val="en-US"/>
              </w:rPr>
              <w:t>No documents issued by the beneficiary as buyer – direct purchase</w:t>
            </w:r>
          </w:p>
        </w:tc>
        <w:tc>
          <w:tcPr>
            <w:tcW w:w="8221" w:type="dxa"/>
            <w:shd w:val="clear" w:color="auto" w:fill="FDE9D9"/>
          </w:tcPr>
          <w:p w14:paraId="7C6E2B02" w14:textId="77777777" w:rsidR="000576DF" w:rsidRPr="00730E79" w:rsidRDefault="007A1360">
            <w:pPr>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national provisions shal</w:t>
            </w:r>
            <w:r w:rsidRPr="00730E79">
              <w:rPr>
                <w:rFonts w:ascii="Trebuchet MS" w:eastAsia="Trebuchet MS" w:hAnsi="Trebuchet MS" w:cs="Trebuchet MS"/>
                <w:sz w:val="22"/>
                <w:szCs w:val="22"/>
                <w:lang w:val="en-US"/>
              </w:rPr>
              <w:t xml:space="preserve">l be observed. </w:t>
            </w:r>
          </w:p>
        </w:tc>
        <w:tc>
          <w:tcPr>
            <w:tcW w:w="2835" w:type="dxa"/>
            <w:shd w:val="clear" w:color="auto" w:fill="FDE9D9"/>
          </w:tcPr>
          <w:p w14:paraId="2974E111" w14:textId="77777777" w:rsidR="000576DF" w:rsidRPr="000E060C" w:rsidRDefault="007A1360">
            <w:pPr>
              <w:numPr>
                <w:ilvl w:val="0"/>
                <w:numId w:val="88"/>
              </w:numPr>
              <w:spacing w:before="120" w:after="120" w:line="360" w:lineRule="auto"/>
              <w:ind w:left="176" w:hanging="142"/>
              <w:rPr>
                <w:sz w:val="22"/>
                <w:szCs w:val="22"/>
                <w:lang w:val="en-US"/>
              </w:rPr>
            </w:pPr>
            <w:r w:rsidRPr="000E060C">
              <w:rPr>
                <w:rFonts w:ascii="Trebuchet MS" w:eastAsia="Trebuchet MS" w:hAnsi="Trebuchet MS" w:cs="Trebuchet MS"/>
                <w:sz w:val="22"/>
                <w:szCs w:val="22"/>
                <w:lang w:val="en-US"/>
              </w:rPr>
              <w:t>According to national provisions</w:t>
            </w:r>
          </w:p>
        </w:tc>
      </w:tr>
      <w:tr w:rsidR="000576DF" w:rsidRPr="001E3D58" w14:paraId="09597C02" w14:textId="77777777" w:rsidTr="00F5280A">
        <w:tc>
          <w:tcPr>
            <w:tcW w:w="1386" w:type="dxa"/>
            <w:vMerge w:val="restart"/>
            <w:shd w:val="clear" w:color="auto" w:fill="FDE9D9"/>
          </w:tcPr>
          <w:p w14:paraId="6B864655" w14:textId="77777777" w:rsidR="000576DF" w:rsidRPr="0076588F" w:rsidRDefault="006250A9" w:rsidP="006250A9">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Implementation </w:t>
            </w:r>
            <w:r w:rsidR="00123C52" w:rsidRPr="0076588F">
              <w:rPr>
                <w:rFonts w:ascii="Trebuchet MS" w:eastAsia="Trebuchet MS" w:hAnsi="Trebuchet MS" w:cs="Trebuchet MS"/>
                <w:sz w:val="22"/>
                <w:szCs w:val="22"/>
                <w:lang w:val="en-US"/>
              </w:rPr>
              <w:t>and monitoring</w:t>
            </w:r>
          </w:p>
        </w:tc>
        <w:tc>
          <w:tcPr>
            <w:tcW w:w="1985" w:type="dxa"/>
            <w:shd w:val="clear" w:color="auto" w:fill="FDE9D9"/>
          </w:tcPr>
          <w:p w14:paraId="19452DA2"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b/>
                <w:sz w:val="22"/>
                <w:szCs w:val="22"/>
                <w:lang w:val="en-US"/>
              </w:rPr>
              <w:t>Implementation, monitoring and control</w:t>
            </w:r>
          </w:p>
        </w:tc>
        <w:tc>
          <w:tcPr>
            <w:tcW w:w="8221" w:type="dxa"/>
            <w:shd w:val="clear" w:color="auto" w:fill="FDE9D9"/>
          </w:tcPr>
          <w:p w14:paraId="0DF451FB" w14:textId="77777777" w:rsidR="000576DF" w:rsidRPr="000E060C"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beneficiary: </w:t>
            </w:r>
          </w:p>
          <w:p w14:paraId="70F9D183" w14:textId="77777777" w:rsidR="000576DF" w:rsidRPr="00A55FCF" w:rsidRDefault="00123C52">
            <w:pPr>
              <w:numPr>
                <w:ilvl w:val="0"/>
                <w:numId w:val="89"/>
              </w:numPr>
              <w:spacing w:before="40" w:after="40" w:line="360" w:lineRule="auto"/>
              <w:ind w:left="459" w:hanging="357"/>
              <w:jc w:val="both"/>
              <w:rPr>
                <w:sz w:val="22"/>
                <w:szCs w:val="22"/>
                <w:lang w:val="en-US"/>
              </w:rPr>
            </w:pPr>
            <w:r w:rsidRPr="00754C23">
              <w:rPr>
                <w:rFonts w:ascii="Trebuchet MS" w:eastAsia="Trebuchet MS" w:hAnsi="Trebuchet MS" w:cs="Trebuchet MS"/>
                <w:sz w:val="22"/>
                <w:szCs w:val="22"/>
                <w:lang w:val="en-US"/>
              </w:rPr>
              <w:t xml:space="preserve">Reviews products/ works purchased/performed against the technical specifications </w:t>
            </w:r>
          </w:p>
          <w:p w14:paraId="3AE78BCC" w14:textId="77777777" w:rsidR="000576DF" w:rsidRPr="001E3D58" w:rsidRDefault="00123C52">
            <w:pPr>
              <w:numPr>
                <w:ilvl w:val="0"/>
                <w:numId w:val="89"/>
              </w:numPr>
              <w:spacing w:before="40" w:after="40" w:line="360" w:lineRule="auto"/>
              <w:ind w:left="459" w:hanging="357"/>
              <w:jc w:val="both"/>
              <w:rPr>
                <w:sz w:val="22"/>
                <w:szCs w:val="22"/>
                <w:lang w:val="en-US"/>
              </w:rPr>
            </w:pPr>
            <w:r w:rsidRPr="00634FD4">
              <w:rPr>
                <w:rFonts w:ascii="Trebuchet MS" w:eastAsia="Trebuchet MS" w:hAnsi="Trebuchet MS" w:cs="Trebuchet MS"/>
                <w:sz w:val="22"/>
                <w:szCs w:val="22"/>
                <w:lang w:val="en-US"/>
              </w:rPr>
              <w:t>Perio</w:t>
            </w:r>
            <w:r w:rsidRPr="00F85B5E">
              <w:rPr>
                <w:rFonts w:ascii="Trebuchet MS" w:eastAsia="Trebuchet MS" w:hAnsi="Trebuchet MS" w:cs="Trebuchet MS"/>
                <w:sz w:val="22"/>
                <w:szCs w:val="22"/>
                <w:lang w:val="en-US"/>
              </w:rPr>
              <w:t>dically reviews the quality of the activities performed by the service provider (if the process involves complex/more activities) against the TORs provisions;</w:t>
            </w:r>
          </w:p>
          <w:p w14:paraId="5FEAD8AA"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Reviews activity reports, if they were required within the contract / technical specifications / TORs</w:t>
            </w:r>
          </w:p>
          <w:p w14:paraId="4F86DD81"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14:paraId="03EC7F59"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22DE38E0"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 xml:space="preserve">All the invoices received from the provider should be checked and approved </w:t>
            </w:r>
            <w:r w:rsidRPr="001E3D58">
              <w:rPr>
                <w:rFonts w:ascii="Trebuchet MS" w:eastAsia="Trebuchet MS" w:hAnsi="Trebuchet MS" w:cs="Trebuchet MS"/>
                <w:sz w:val="22"/>
                <w:szCs w:val="22"/>
                <w:lang w:val="en-US"/>
              </w:rPr>
              <w:lastRenderedPageBreak/>
              <w:t>by the financial expert/manager before payment.</w:t>
            </w:r>
          </w:p>
          <w:p w14:paraId="42389E0D" w14:textId="77777777" w:rsidR="000576DF" w:rsidRPr="001E3D58" w:rsidRDefault="00123C52" w:rsidP="00ED444C">
            <w:pPr>
              <w:spacing w:before="120" w:after="120" w:line="360" w:lineRule="auto"/>
              <w:ind w:left="176"/>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tc>
        <w:tc>
          <w:tcPr>
            <w:tcW w:w="2835" w:type="dxa"/>
            <w:shd w:val="clear" w:color="auto" w:fill="FDE9D9"/>
          </w:tcPr>
          <w:p w14:paraId="111426CD" w14:textId="77777777" w:rsidR="000576DF" w:rsidRPr="001E3D58" w:rsidRDefault="00123C52">
            <w:pPr>
              <w:numPr>
                <w:ilvl w:val="0"/>
                <w:numId w:val="92"/>
              </w:numPr>
              <w:tabs>
                <w:tab w:val="left" w:pos="-18"/>
                <w:tab w:val="left" w:pos="72"/>
                <w:tab w:val="left" w:pos="342"/>
              </w:tabs>
              <w:spacing w:before="120" w:after="120" w:line="360" w:lineRule="auto"/>
              <w:ind w:left="126" w:firstLine="0"/>
              <w:jc w:val="both"/>
              <w:rPr>
                <w:sz w:val="22"/>
                <w:szCs w:val="22"/>
                <w:lang w:val="en-US"/>
              </w:rPr>
            </w:pPr>
            <w:r w:rsidRPr="001E3D58">
              <w:rPr>
                <w:rFonts w:ascii="Trebuchet MS" w:eastAsia="Trebuchet MS" w:hAnsi="Trebuchet MS" w:cs="Trebuchet MS"/>
                <w:sz w:val="22"/>
                <w:szCs w:val="22"/>
                <w:lang w:val="en-US"/>
              </w:rPr>
              <w:lastRenderedPageBreak/>
              <w:t>Internal notes regarding the approval of the reports</w:t>
            </w:r>
          </w:p>
          <w:p w14:paraId="4D21444A" w14:textId="77777777" w:rsidR="000576DF" w:rsidRPr="001E3D58" w:rsidRDefault="00123C52">
            <w:pPr>
              <w:numPr>
                <w:ilvl w:val="0"/>
                <w:numId w:val="92"/>
              </w:numPr>
              <w:tabs>
                <w:tab w:val="left" w:pos="-18"/>
                <w:tab w:val="left" w:pos="72"/>
                <w:tab w:val="left" w:pos="342"/>
              </w:tabs>
              <w:spacing w:before="120" w:after="120" w:line="360" w:lineRule="auto"/>
              <w:ind w:left="126" w:firstLine="0"/>
              <w:jc w:val="both"/>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providers, approved by the beneficiary (contracting authority)</w:t>
            </w:r>
          </w:p>
          <w:p w14:paraId="10459F1B" w14:textId="77777777" w:rsidR="000576DF" w:rsidRPr="001E3D58" w:rsidRDefault="000576DF">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14:paraId="59F58894" w14:textId="77777777" w:rsidR="000576DF" w:rsidRPr="001E3D58" w:rsidRDefault="000576DF">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14:paraId="3B857154"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4D24E4A5" w14:textId="77777777" w:rsidTr="00F5280A">
        <w:tc>
          <w:tcPr>
            <w:tcW w:w="1386" w:type="dxa"/>
            <w:vMerge/>
            <w:shd w:val="clear" w:color="auto" w:fill="FDE9D9"/>
          </w:tcPr>
          <w:p w14:paraId="48F7200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4B95B64A"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services/product/works  </w:t>
            </w:r>
          </w:p>
        </w:tc>
        <w:tc>
          <w:tcPr>
            <w:tcW w:w="8221" w:type="dxa"/>
            <w:shd w:val="clear" w:color="auto" w:fill="FDE9D9"/>
          </w:tcPr>
          <w:p w14:paraId="497F22B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At the completion of the </w:t>
            </w:r>
            <w:r w:rsidR="00E56535" w:rsidRPr="001E3D58">
              <w:rPr>
                <w:rFonts w:ascii="Trebuchet MS" w:eastAsia="Trebuchet MS" w:hAnsi="Trebuchet MS" w:cs="Trebuchet MS"/>
                <w:sz w:val="22"/>
                <w:szCs w:val="22"/>
                <w:lang w:val="en-US"/>
              </w:rPr>
              <w:t xml:space="preserve">direct </w:t>
            </w:r>
            <w:r w:rsidRPr="001E3D58">
              <w:rPr>
                <w:rFonts w:ascii="Trebuchet MS" w:eastAsia="Trebuchet MS" w:hAnsi="Trebuchet MS" w:cs="Trebuchet MS"/>
                <w:sz w:val="22"/>
                <w:szCs w:val="22"/>
                <w:lang w:val="en-US"/>
              </w:rPr>
              <w:t>procurement, the following indications must be observed:</w:t>
            </w:r>
          </w:p>
          <w:p w14:paraId="2D641E5A" w14:textId="77777777" w:rsidR="000576DF" w:rsidRPr="001E3D58" w:rsidRDefault="00123C52">
            <w:pPr>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Direct purchase</w:t>
            </w:r>
          </w:p>
          <w:p w14:paraId="74ED21E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ensure that the items bought, object to the direct purchase, are identical with those approved by the legal representative or by a superior personal with tasks in this regard (according to the internal rules of procedure of the beneficiary) or have a superior quality. </w:t>
            </w:r>
          </w:p>
          <w:p w14:paraId="483BB35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draft an internal document approving the payment of these it</w:t>
            </w:r>
            <w:r w:rsidR="00AF45C5" w:rsidRPr="001E3D58">
              <w:rPr>
                <w:rFonts w:ascii="Trebuchet MS" w:eastAsia="Trebuchet MS" w:hAnsi="Trebuchet MS" w:cs="Trebuchet MS"/>
                <w:sz w:val="22"/>
                <w:szCs w:val="22"/>
                <w:lang w:val="en-US"/>
              </w:rPr>
              <w:t>ems. This document must include</w:t>
            </w:r>
            <w:r w:rsidRPr="001E3D58">
              <w:rPr>
                <w:rFonts w:ascii="Trebuchet MS" w:eastAsia="Trebuchet MS" w:hAnsi="Trebuchet MS" w:cs="Trebuchet MS"/>
                <w:sz w:val="22"/>
                <w:szCs w:val="22"/>
                <w:lang w:val="en-US"/>
              </w:rPr>
              <w:t xml:space="preserve"> information regarding the items bought, namely: the items are identical with those approved by the legal representative or by a superior personal with tasks in this regard (according to the internal rules of procedure of the beneficiary) or have a superior quality and the price is in line with the initial budget approved. </w:t>
            </w:r>
          </w:p>
          <w:p w14:paraId="355C6255"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object of direct purchase is works, then the beneficiary must conclude a reception minutes with the provider stating that the works fulfills the quality and </w:t>
            </w:r>
            <w:r w:rsidRPr="001E3D58">
              <w:rPr>
                <w:rFonts w:ascii="Trebuchet MS" w:eastAsia="Trebuchet MS" w:hAnsi="Trebuchet MS" w:cs="Trebuchet MS"/>
                <w:sz w:val="22"/>
                <w:szCs w:val="22"/>
                <w:lang w:val="en-US"/>
              </w:rPr>
              <w:lastRenderedPageBreak/>
              <w:t>quantity criteria.</w:t>
            </w:r>
          </w:p>
          <w:p w14:paraId="34351A2A"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In case that no contract is issued by the beneficiary </w:t>
            </w:r>
          </w:p>
          <w:p w14:paraId="74399B71" w14:textId="77777777" w:rsidR="000576DF" w:rsidRPr="001E3D58" w:rsidRDefault="00123C52" w:rsidP="00D8408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 made available to the provider). This information shall be in</w:t>
            </w:r>
            <w:r w:rsidR="00D8408A" w:rsidRPr="001E3D58">
              <w:rPr>
                <w:rFonts w:ascii="Trebuchet MS" w:eastAsia="Trebuchet MS" w:hAnsi="Trebuchet MS" w:cs="Trebuchet MS"/>
                <w:sz w:val="22"/>
                <w:szCs w:val="22"/>
                <w:lang w:val="en-US"/>
              </w:rPr>
              <w:t>cluded in the receipt minutes.</w:t>
            </w:r>
          </w:p>
          <w:p w14:paraId="610D2440"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draft an internal document approving the receipt of the products/services/works and concluding the procedure. This document must include information regarding the products/services/works subject of the purchase order/procurement notice,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14:paraId="5034A229"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0E3DE2D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invoices received from the contractor should be checked and approved by </w:t>
            </w:r>
            <w:r w:rsidRPr="001E3D58">
              <w:rPr>
                <w:rFonts w:ascii="Trebuchet MS" w:eastAsia="Trebuchet MS" w:hAnsi="Trebuchet MS" w:cs="Trebuchet MS"/>
                <w:sz w:val="22"/>
                <w:szCs w:val="22"/>
                <w:lang w:val="en-US"/>
              </w:rPr>
              <w:lastRenderedPageBreak/>
              <w:t>the financial expert/manager (internal document) before payment.</w:t>
            </w:r>
          </w:p>
          <w:p w14:paraId="7734848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the legal provisions in force.</w:t>
            </w:r>
          </w:p>
          <w:p w14:paraId="34CC5BB9"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In case that a contract is issued by the beneficiary</w:t>
            </w:r>
          </w:p>
          <w:p w14:paraId="1EE7A2A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and/or included in the contract/purchase order/procurement notice). This information shall be in</w:t>
            </w:r>
            <w:r w:rsidR="00D8408A" w:rsidRPr="001E3D58">
              <w:rPr>
                <w:rFonts w:ascii="Trebuchet MS" w:eastAsia="Trebuchet MS" w:hAnsi="Trebuchet MS" w:cs="Trebuchet MS"/>
                <w:sz w:val="22"/>
                <w:szCs w:val="22"/>
                <w:lang w:val="en-US"/>
              </w:rPr>
              <w:t>cluded in the receipt minutes.</w:t>
            </w:r>
          </w:p>
          <w:p w14:paraId="375776F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draft an internal document approving the receipt of the products/services/works and of the payment or countersign the final report issued by the contractor.</w:t>
            </w:r>
          </w:p>
          <w:p w14:paraId="317CF36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w:t>
            </w:r>
            <w:r w:rsidRPr="001E3D58">
              <w:rPr>
                <w:rFonts w:ascii="Trebuchet MS" w:eastAsia="Trebuchet MS" w:hAnsi="Trebuchet MS" w:cs="Trebuchet MS"/>
                <w:sz w:val="22"/>
                <w:szCs w:val="22"/>
                <w:lang w:val="en-US"/>
              </w:rPr>
              <w:lastRenderedPageBreak/>
              <w:t xml:space="preserve">registers, time recording system etc.) etc. </w:t>
            </w:r>
          </w:p>
          <w:p w14:paraId="2193477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2A29297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0827E15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for clarifications.   </w:t>
            </w:r>
          </w:p>
          <w:p w14:paraId="7CFD9CA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mandatory the beneficiary to request works certificates or other form of verification certificates, awarded by an independent party, to be provided on the completion of the activities, according to the legal provisions in force.</w:t>
            </w:r>
          </w:p>
        </w:tc>
        <w:tc>
          <w:tcPr>
            <w:tcW w:w="2835" w:type="dxa"/>
            <w:shd w:val="clear" w:color="auto" w:fill="FDE9D9"/>
          </w:tcPr>
          <w:p w14:paraId="286F93C7"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5B84FC5A" w14:textId="77777777" w:rsidR="000576DF" w:rsidRPr="001E3D58" w:rsidRDefault="00123C52">
            <w:pPr>
              <w:numPr>
                <w:ilvl w:val="0"/>
                <w:numId w:val="97"/>
              </w:numPr>
              <w:tabs>
                <w:tab w:val="left" w:pos="-18"/>
                <w:tab w:val="left" w:pos="72"/>
              </w:tabs>
              <w:spacing w:before="120" w:after="120" w:line="360" w:lineRule="auto"/>
              <w:ind w:left="176" w:hanging="142"/>
              <w:jc w:val="both"/>
              <w:rPr>
                <w:sz w:val="22"/>
                <w:szCs w:val="22"/>
                <w:lang w:val="en-US"/>
              </w:rPr>
            </w:pPr>
            <w:r w:rsidRPr="001E3D58">
              <w:rPr>
                <w:rFonts w:ascii="Trebuchet MS" w:eastAsia="Trebuchet MS" w:hAnsi="Trebuchet MS" w:cs="Trebuchet MS"/>
                <w:sz w:val="22"/>
                <w:szCs w:val="22"/>
                <w:lang w:val="en-US"/>
              </w:rPr>
              <w:t>Receipts from the seller/provider</w:t>
            </w:r>
          </w:p>
          <w:p w14:paraId="17D1F857" w14:textId="77777777" w:rsidR="000576DF" w:rsidRPr="001E3D58" w:rsidRDefault="00123C52">
            <w:pPr>
              <w:numPr>
                <w:ilvl w:val="0"/>
                <w:numId w:val="97"/>
              </w:numPr>
              <w:tabs>
                <w:tab w:val="left" w:pos="-18"/>
                <w:tab w:val="left" w:pos="72"/>
              </w:tabs>
              <w:spacing w:before="120" w:after="120" w:line="360" w:lineRule="auto"/>
              <w:ind w:left="176" w:hanging="142"/>
              <w:jc w:val="both"/>
              <w:rPr>
                <w:sz w:val="22"/>
                <w:szCs w:val="22"/>
                <w:lang w:val="en-US"/>
              </w:rPr>
            </w:pPr>
            <w:r w:rsidRPr="001E3D58">
              <w:rPr>
                <w:rFonts w:ascii="Trebuchet MS" w:eastAsia="Trebuchet MS" w:hAnsi="Trebuchet MS" w:cs="Trebuchet MS"/>
                <w:sz w:val="22"/>
                <w:szCs w:val="22"/>
                <w:lang w:val="en-US"/>
              </w:rPr>
              <w:t>Internal documents</w:t>
            </w:r>
          </w:p>
          <w:p w14:paraId="6D30EDCE" w14:textId="77777777" w:rsidR="000576DF" w:rsidRPr="001E3D58" w:rsidRDefault="00123C52">
            <w:pPr>
              <w:numPr>
                <w:ilvl w:val="0"/>
                <w:numId w:val="97"/>
              </w:numPr>
              <w:tabs>
                <w:tab w:val="left" w:pos="-18"/>
                <w:tab w:val="left" w:pos="72"/>
              </w:tabs>
              <w:spacing w:before="120" w:after="120" w:line="360" w:lineRule="auto"/>
              <w:ind w:left="176" w:hanging="142"/>
              <w:jc w:val="both"/>
              <w:rPr>
                <w:sz w:val="22"/>
                <w:szCs w:val="22"/>
                <w:lang w:val="en-US"/>
              </w:rPr>
            </w:pPr>
            <w:r w:rsidRPr="001E3D58">
              <w:rPr>
                <w:rFonts w:ascii="Trebuchet MS" w:eastAsia="Trebuchet MS" w:hAnsi="Trebuchet MS" w:cs="Trebuchet MS"/>
                <w:sz w:val="22"/>
                <w:szCs w:val="22"/>
                <w:lang w:val="en-US"/>
              </w:rPr>
              <w:t>Works certificates or other form of verification certifies, awarded by an independent party, according to the legal provisions in force.</w:t>
            </w:r>
          </w:p>
          <w:p w14:paraId="091FEDA0"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28EBDB48"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7B482FEB"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1B63579D"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tc>
      </w:tr>
      <w:tr w:rsidR="000576DF" w:rsidRPr="001E3D58" w14:paraId="58025E20" w14:textId="77777777" w:rsidTr="00F5280A">
        <w:tc>
          <w:tcPr>
            <w:tcW w:w="1386" w:type="dxa"/>
            <w:vMerge/>
            <w:shd w:val="clear" w:color="auto" w:fill="FDE9D9"/>
          </w:tcPr>
          <w:p w14:paraId="1B647A2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78AE75A4"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amendments</w:t>
            </w:r>
          </w:p>
        </w:tc>
        <w:tc>
          <w:tcPr>
            <w:tcW w:w="8221" w:type="dxa"/>
            <w:shd w:val="clear" w:color="auto" w:fill="FDE9D9"/>
          </w:tcPr>
          <w:p w14:paraId="57E4081E"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amendments to the contract must be verified and approved by a senior level personnel within the beneficiary.</w:t>
            </w:r>
          </w:p>
        </w:tc>
        <w:tc>
          <w:tcPr>
            <w:tcW w:w="2835" w:type="dxa"/>
            <w:shd w:val="clear" w:color="auto" w:fill="FDE9D9"/>
          </w:tcPr>
          <w:p w14:paraId="62184455" w14:textId="77777777" w:rsidR="000576DF" w:rsidRPr="001E3D58" w:rsidRDefault="00123C52">
            <w:pPr>
              <w:numPr>
                <w:ilvl w:val="0"/>
                <w:numId w:val="96"/>
              </w:numPr>
              <w:spacing w:before="120" w:after="120" w:line="360" w:lineRule="auto"/>
              <w:ind w:left="176" w:hanging="142"/>
              <w:rPr>
                <w:sz w:val="22"/>
                <w:szCs w:val="22"/>
                <w:lang w:val="en-US"/>
              </w:rPr>
            </w:pPr>
            <w:r w:rsidRPr="001E3D58">
              <w:rPr>
                <w:rFonts w:ascii="Trebuchet MS" w:eastAsia="Trebuchet MS" w:hAnsi="Trebuchet MS" w:cs="Trebuchet MS"/>
                <w:sz w:val="22"/>
                <w:szCs w:val="22"/>
                <w:lang w:val="en-US"/>
              </w:rPr>
              <w:t>Reports/approvals</w:t>
            </w:r>
          </w:p>
        </w:tc>
      </w:tr>
    </w:tbl>
    <w:p w14:paraId="6DE1C505" w14:textId="77777777" w:rsidR="000576DF" w:rsidRPr="001E3D58" w:rsidRDefault="000576DF">
      <w:pPr>
        <w:spacing w:line="360" w:lineRule="auto"/>
        <w:rPr>
          <w:rFonts w:ascii="Trebuchet MS" w:eastAsia="Trebuchet MS" w:hAnsi="Trebuchet MS" w:cs="Trebuchet MS"/>
          <w:sz w:val="22"/>
          <w:szCs w:val="22"/>
          <w:u w:val="single"/>
          <w:lang w:val="en-US"/>
        </w:rPr>
      </w:pPr>
    </w:p>
    <w:p w14:paraId="09503107" w14:textId="77777777" w:rsidR="000576DF" w:rsidRPr="0076588F" w:rsidRDefault="00123C52">
      <w:pPr>
        <w:keepNext/>
        <w:numPr>
          <w:ilvl w:val="0"/>
          <w:numId w:val="87"/>
        </w:numPr>
        <w:shd w:val="clear" w:color="auto" w:fill="DBE5F1"/>
        <w:spacing w:after="120" w:line="360" w:lineRule="auto"/>
        <w:ind w:left="805" w:hanging="357"/>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For competitive public</w:t>
      </w:r>
      <w:r w:rsidRPr="001F5190">
        <w:rPr>
          <w:rFonts w:ascii="Trebuchet MS" w:eastAsia="Trebuchet MS" w:hAnsi="Trebuchet MS" w:cs="Trebuchet MS"/>
          <w:b/>
          <w:sz w:val="22"/>
          <w:szCs w:val="22"/>
          <w:lang w:val="en-US"/>
        </w:rPr>
        <w:t xml:space="preserve"> procurement procedure (contracting authorities)</w:t>
      </w:r>
    </w:p>
    <w:p w14:paraId="647595B5" w14:textId="77777777" w:rsidR="000576DF" w:rsidRPr="00730E79" w:rsidRDefault="00123C52">
      <w:pPr>
        <w:keepNext/>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indicative main stages of a competitive public procurement procedure are captured in this image: </w:t>
      </w:r>
    </w:p>
    <w:p w14:paraId="0DFD3B7D" w14:textId="77777777" w:rsidR="000576DF" w:rsidRPr="001E3D58" w:rsidRDefault="00123C52">
      <w:pPr>
        <w:keepNext/>
        <w:spacing w:line="360" w:lineRule="auto"/>
        <w:rPr>
          <w:rFonts w:ascii="Trebuchet MS" w:eastAsia="Trebuchet MS" w:hAnsi="Trebuchet MS" w:cs="Trebuchet MS"/>
          <w:b/>
          <w:sz w:val="22"/>
          <w:szCs w:val="22"/>
          <w:lang w:val="en-US"/>
        </w:rPr>
      </w:pPr>
      <w:r w:rsidRPr="001E3D58">
        <w:rPr>
          <w:noProof/>
          <w:lang w:val="en-US" w:eastAsia="en-US"/>
        </w:rPr>
        <mc:AlternateContent>
          <mc:Choice Requires="wpg">
            <w:drawing>
              <wp:anchor distT="0" distB="0" distL="114300" distR="114300" simplePos="0" relativeHeight="251674624" behindDoc="0" locked="0" layoutInCell="0" hidden="0" allowOverlap="1" wp14:anchorId="1964AF1C" wp14:editId="469E9053">
                <wp:simplePos x="0" y="0"/>
                <wp:positionH relativeFrom="margin">
                  <wp:posOffset>381000</wp:posOffset>
                </wp:positionH>
                <wp:positionV relativeFrom="paragraph">
                  <wp:posOffset>127000</wp:posOffset>
                </wp:positionV>
                <wp:extent cx="6515100" cy="2997200"/>
                <wp:effectExtent l="0" t="0" r="0" b="0"/>
                <wp:wrapNone/>
                <wp:docPr id="18" name="Group 18"/>
                <wp:cNvGraphicFramePr/>
                <a:graphic xmlns:a="http://schemas.openxmlformats.org/drawingml/2006/main">
                  <a:graphicData uri="http://schemas.microsoft.com/office/word/2010/wordprocessingGroup">
                    <wpg:wgp>
                      <wpg:cNvGrpSpPr/>
                      <wpg:grpSpPr>
                        <a:xfrm>
                          <a:off x="0" y="0"/>
                          <a:ext cx="6515100" cy="2997200"/>
                          <a:chOff x="2083687" y="2275684"/>
                          <a:chExt cx="6524625" cy="3008630"/>
                        </a:xfrm>
                      </wpg:grpSpPr>
                      <wpg:grpSp>
                        <wpg:cNvPr id="39" name="Group 39"/>
                        <wpg:cNvGrpSpPr/>
                        <wpg:grpSpPr>
                          <a:xfrm>
                            <a:off x="2083687" y="2275684"/>
                            <a:ext cx="6524625" cy="3008630"/>
                            <a:chOff x="839" y="9031"/>
                            <a:chExt cx="10275" cy="4738"/>
                          </a:xfrm>
                        </wpg:grpSpPr>
                        <wps:wsp>
                          <wps:cNvPr id="40" name="Rectangle 40"/>
                          <wps:cNvSpPr/>
                          <wps:spPr>
                            <a:xfrm>
                              <a:off x="839" y="9031"/>
                              <a:ext cx="10275" cy="4725"/>
                            </a:xfrm>
                            <a:prstGeom prst="rect">
                              <a:avLst/>
                            </a:prstGeom>
                            <a:noFill/>
                            <a:ln>
                              <a:noFill/>
                            </a:ln>
                          </wps:spPr>
                          <wps:txbx>
                            <w:txbxContent>
                              <w:p w14:paraId="5C609903" w14:textId="77777777" w:rsidR="00340F66" w:rsidRDefault="00340F66">
                                <w:pPr>
                                  <w:textDirection w:val="btLr"/>
                                </w:pPr>
                              </w:p>
                            </w:txbxContent>
                          </wps:txbx>
                          <wps:bodyPr lIns="91425" tIns="91425" rIns="91425" bIns="91425" anchor="ctr" anchorCtr="0"/>
                        </wps:wsp>
                        <wps:wsp>
                          <wps:cNvPr id="41" name="Right Arrow 41"/>
                          <wps:cNvSpPr/>
                          <wps:spPr>
                            <a:xfrm>
                              <a:off x="8025" y="9062"/>
                              <a:ext cx="3090" cy="1425"/>
                            </a:xfrm>
                            <a:prstGeom prst="rightArrow">
                              <a:avLst>
                                <a:gd name="adj1" fmla="val 50000"/>
                                <a:gd name="adj2" fmla="val 54211"/>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6B6FF2B8" w14:textId="77777777" w:rsidR="00340F66" w:rsidRDefault="00340F66">
                                <w:pPr>
                                  <w:jc w:val="center"/>
                                  <w:textDirection w:val="btLr"/>
                                </w:pPr>
                                <w:r>
                                  <w:rPr>
                                    <w:rFonts w:ascii="Trebuchet MS" w:eastAsia="Trebuchet MS" w:hAnsi="Trebuchet MS" w:cs="Trebuchet MS"/>
                                    <w:b/>
                                  </w:rPr>
                                  <w:t>IMPLEMENTATION AND MONITORING</w:t>
                                </w:r>
                              </w:p>
                            </w:txbxContent>
                          </wps:txbx>
                          <wps:bodyPr lIns="91425" tIns="45700" rIns="91425" bIns="45700" anchor="t" anchorCtr="0"/>
                        </wps:wsp>
                        <wps:wsp>
                          <wps:cNvPr id="42" name="Right Arrow 42"/>
                          <wps:cNvSpPr/>
                          <wps:spPr>
                            <a:xfrm>
                              <a:off x="5670" y="9062"/>
                              <a:ext cx="2730" cy="1500"/>
                            </a:xfrm>
                            <a:prstGeom prst="rightArrow">
                              <a:avLst>
                                <a:gd name="adj1" fmla="val 50000"/>
                                <a:gd name="adj2" fmla="val 45500"/>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0DA8AD03" w14:textId="77777777" w:rsidR="00340F66" w:rsidRDefault="00340F66">
                                <w:pPr>
                                  <w:jc w:val="center"/>
                                  <w:textDirection w:val="btLr"/>
                                </w:pPr>
                                <w:r>
                                  <w:rPr>
                                    <w:rFonts w:ascii="Trebuchet MS" w:eastAsia="Trebuchet MS" w:hAnsi="Trebuchet MS" w:cs="Trebuchet MS"/>
                                    <w:b/>
                                  </w:rPr>
                                  <w:t>EVALUATION</w:t>
                                </w:r>
                              </w:p>
                            </w:txbxContent>
                          </wps:txbx>
                          <wps:bodyPr lIns="91425" tIns="45700" rIns="91425" bIns="45700" anchor="t" anchorCtr="0"/>
                        </wps:wsp>
                        <wps:wsp>
                          <wps:cNvPr id="43" name="Right Arrow 43"/>
                          <wps:cNvSpPr/>
                          <wps:spPr>
                            <a:xfrm>
                              <a:off x="3329" y="9031"/>
                              <a:ext cx="2730" cy="1529"/>
                            </a:xfrm>
                            <a:prstGeom prst="rightArrow">
                              <a:avLst>
                                <a:gd name="adj1" fmla="val 50000"/>
                                <a:gd name="adj2" fmla="val 44608"/>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38AD38B7" w14:textId="77777777" w:rsidR="00340F66" w:rsidRDefault="00340F66">
                                <w:pPr>
                                  <w:jc w:val="center"/>
                                  <w:textDirection w:val="btLr"/>
                                </w:pPr>
                                <w:r>
                                  <w:rPr>
                                    <w:rFonts w:ascii="Trebuchet MS" w:eastAsia="Trebuchet MS" w:hAnsi="Trebuchet MS" w:cs="Trebuchet MS"/>
                                    <w:b/>
                                  </w:rPr>
                                  <w:t>BIDDING</w:t>
                                </w:r>
                              </w:p>
                            </w:txbxContent>
                          </wps:txbx>
                          <wps:bodyPr lIns="91425" tIns="45700" rIns="91425" bIns="45700" anchor="t" anchorCtr="0"/>
                        </wps:wsp>
                        <wps:wsp>
                          <wps:cNvPr id="44" name="Right Arrow 44"/>
                          <wps:cNvSpPr/>
                          <wps:spPr>
                            <a:xfrm>
                              <a:off x="960" y="9031"/>
                              <a:ext cx="2969" cy="1529"/>
                            </a:xfrm>
                            <a:prstGeom prst="rightArrow">
                              <a:avLst>
                                <a:gd name="adj1" fmla="val 50000"/>
                                <a:gd name="adj2" fmla="val 48529"/>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1E8E54EB" w14:textId="77777777" w:rsidR="00340F66" w:rsidRDefault="00340F66">
                                <w:pPr>
                                  <w:jc w:val="center"/>
                                  <w:textDirection w:val="btLr"/>
                                </w:pPr>
                                <w:r>
                                  <w:rPr>
                                    <w:rFonts w:ascii="Trebuchet MS" w:eastAsia="Trebuchet MS" w:hAnsi="Trebuchet MS" w:cs="Trebuchet MS"/>
                                    <w:b/>
                                  </w:rPr>
                                  <w:t xml:space="preserve">PLANNIG AND PREPARATION </w:t>
                                </w:r>
                              </w:p>
                            </w:txbxContent>
                          </wps:txbx>
                          <wps:bodyPr lIns="91425" tIns="45700" rIns="91425" bIns="45700" anchor="t" anchorCtr="0"/>
                        </wps:wsp>
                        <wps:wsp>
                          <wps:cNvPr id="45" name="Rectangle 45"/>
                          <wps:cNvSpPr/>
                          <wps:spPr>
                            <a:xfrm>
                              <a:off x="839" y="10637"/>
                              <a:ext cx="2174" cy="307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5959C6DE" w14:textId="77777777" w:rsidR="00340F66" w:rsidRDefault="00340F66">
                                <w:pPr>
                                  <w:spacing w:before="120"/>
                                  <w:textDirection w:val="btLr"/>
                                </w:pPr>
                                <w:r>
                                  <w:rPr>
                                    <w:rFonts w:ascii="Trebuchet MS" w:eastAsia="Trebuchet MS" w:hAnsi="Trebuchet MS" w:cs="Trebuchet MS"/>
                                    <w:sz w:val="20"/>
                                  </w:rPr>
                                  <w:t>Drafting terms of reference/technical specifications</w:t>
                                </w:r>
                              </w:p>
                              <w:p w14:paraId="642F286F" w14:textId="77777777" w:rsidR="00340F66" w:rsidRDefault="00340F66">
                                <w:pPr>
                                  <w:spacing w:before="120"/>
                                  <w:textDirection w:val="btLr"/>
                                </w:pPr>
                                <w:r>
                                  <w:rPr>
                                    <w:rFonts w:ascii="Trebuchet MS" w:eastAsia="Trebuchet MS" w:hAnsi="Trebuchet MS" w:cs="Trebuchet MS"/>
                                    <w:sz w:val="20"/>
                                  </w:rPr>
                                  <w:t>Market research and budget allocation</w:t>
                                </w:r>
                              </w:p>
                              <w:p w14:paraId="002F18D9" w14:textId="77777777" w:rsidR="00340F66" w:rsidRDefault="00340F66">
                                <w:pPr>
                                  <w:spacing w:before="120"/>
                                  <w:textDirection w:val="btLr"/>
                                </w:pPr>
                                <w:r>
                                  <w:rPr>
                                    <w:rFonts w:ascii="Trebuchet MS" w:eastAsia="Trebuchet MS" w:hAnsi="Trebuchet MS" w:cs="Trebuchet MS"/>
                                    <w:sz w:val="20"/>
                                  </w:rPr>
                                  <w:t xml:space="preserve">Tender documents </w:t>
                                </w:r>
                              </w:p>
                              <w:p w14:paraId="29D8ED3D" w14:textId="77777777" w:rsidR="00340F66" w:rsidRDefault="00340F66">
                                <w:pPr>
                                  <w:spacing w:before="120"/>
                                  <w:textDirection w:val="btLr"/>
                                </w:pPr>
                                <w:r>
                                  <w:rPr>
                                    <w:rFonts w:ascii="Trebuchet MS" w:eastAsia="Trebuchet MS" w:hAnsi="Trebuchet MS" w:cs="Trebuchet MS"/>
                                    <w:sz w:val="20"/>
                                  </w:rPr>
                                  <w:t xml:space="preserve">Evaluation criteria </w:t>
                                </w:r>
                              </w:p>
                              <w:p w14:paraId="0211FDAE" w14:textId="77777777" w:rsidR="00340F66" w:rsidRDefault="00340F66">
                                <w:pPr>
                                  <w:spacing w:before="120"/>
                                  <w:textDirection w:val="btLr"/>
                                </w:pPr>
                                <w:r>
                                  <w:rPr>
                                    <w:rFonts w:ascii="Trebuchet MS" w:eastAsia="Trebuchet MS" w:hAnsi="Trebuchet MS" w:cs="Trebuchet MS"/>
                                    <w:sz w:val="20"/>
                                  </w:rPr>
                                  <w:t xml:space="preserve">Contract requirements </w:t>
                                </w:r>
                              </w:p>
                              <w:p w14:paraId="073DA6C6" w14:textId="77777777" w:rsidR="00340F66" w:rsidRDefault="00340F66">
                                <w:pPr>
                                  <w:textDirection w:val="btLr"/>
                                </w:pPr>
                                <w:r>
                                  <w:rPr>
                                    <w:rFonts w:ascii="Trebuchet MS" w:eastAsia="Trebuchet MS" w:hAnsi="Trebuchet MS" w:cs="Trebuchet MS"/>
                                    <w:sz w:val="20"/>
                                  </w:rPr>
                                  <w:t xml:space="preserve"> </w:t>
                                </w:r>
                              </w:p>
                              <w:p w14:paraId="6333B400" w14:textId="77777777" w:rsidR="00340F66" w:rsidRDefault="00340F66">
                                <w:pPr>
                                  <w:textDirection w:val="btLr"/>
                                </w:pPr>
                              </w:p>
                              <w:p w14:paraId="518D4C11" w14:textId="77777777" w:rsidR="00340F66" w:rsidRDefault="00340F66">
                                <w:pPr>
                                  <w:textDirection w:val="btLr"/>
                                </w:pPr>
                              </w:p>
                              <w:p w14:paraId="34ABFE32" w14:textId="77777777" w:rsidR="00340F66" w:rsidRDefault="00340F66">
                                <w:pPr>
                                  <w:textDirection w:val="btLr"/>
                                </w:pPr>
                              </w:p>
                              <w:p w14:paraId="45438BB8" w14:textId="77777777" w:rsidR="00340F66" w:rsidRDefault="00340F66">
                                <w:pPr>
                                  <w:textDirection w:val="btLr"/>
                                </w:pPr>
                              </w:p>
                            </w:txbxContent>
                          </wps:txbx>
                          <wps:bodyPr lIns="91425" tIns="45700" rIns="91425" bIns="45700" anchor="t" anchorCtr="0"/>
                        </wps:wsp>
                        <wps:wsp>
                          <wps:cNvPr id="46" name="Rectangle 46"/>
                          <wps:cNvSpPr/>
                          <wps:spPr>
                            <a:xfrm>
                              <a:off x="3329" y="10681"/>
                              <a:ext cx="2039" cy="302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70346B56" w14:textId="77777777" w:rsidR="00340F66" w:rsidRDefault="00340F66">
                                <w:pPr>
                                  <w:spacing w:before="120"/>
                                  <w:textDirection w:val="btLr"/>
                                </w:pPr>
                                <w:r>
                                  <w:rPr>
                                    <w:rFonts w:ascii="Trebuchet MS" w:eastAsia="Trebuchet MS" w:hAnsi="Trebuchet MS" w:cs="Trebuchet MS"/>
                                    <w:sz w:val="20"/>
                                  </w:rPr>
                                  <w:t>Launching the procedure</w:t>
                                </w:r>
                              </w:p>
                              <w:p w14:paraId="2606A826" w14:textId="77777777" w:rsidR="00340F66" w:rsidRDefault="00340F66">
                                <w:pPr>
                                  <w:spacing w:before="120"/>
                                  <w:textDirection w:val="btLr"/>
                                </w:pPr>
                                <w:r>
                                  <w:rPr>
                                    <w:rFonts w:ascii="Trebuchet MS" w:eastAsia="Trebuchet MS" w:hAnsi="Trebuchet MS" w:cs="Trebuchet MS"/>
                                    <w:sz w:val="20"/>
                                  </w:rPr>
                                  <w:t>Publishing the procedure</w:t>
                                </w:r>
                              </w:p>
                              <w:p w14:paraId="686D6E7A" w14:textId="77777777" w:rsidR="00340F66" w:rsidRDefault="00340F66">
                                <w:pPr>
                                  <w:spacing w:before="120"/>
                                  <w:textDirection w:val="btLr"/>
                                </w:pPr>
                                <w:r>
                                  <w:rPr>
                                    <w:rFonts w:ascii="Trebuchet MS" w:eastAsia="Trebuchet MS" w:hAnsi="Trebuchet MS" w:cs="Trebuchet MS"/>
                                    <w:sz w:val="20"/>
                                  </w:rPr>
                                  <w:t xml:space="preserve">Clarifications on tender documents (if case) </w:t>
                                </w:r>
                              </w:p>
                              <w:p w14:paraId="493432C2" w14:textId="77777777" w:rsidR="00340F66" w:rsidRDefault="00340F66">
                                <w:pPr>
                                  <w:spacing w:before="120"/>
                                  <w:textDirection w:val="btLr"/>
                                </w:pPr>
                                <w:r>
                                  <w:rPr>
                                    <w:rFonts w:ascii="Trebuchet MS" w:eastAsia="Trebuchet MS" w:hAnsi="Trebuchet MS" w:cs="Trebuchet MS"/>
                                    <w:sz w:val="20"/>
                                  </w:rPr>
                                  <w:t>Receiving the offers</w:t>
                                </w:r>
                              </w:p>
                              <w:p w14:paraId="728C20A7" w14:textId="77777777" w:rsidR="00340F66" w:rsidRDefault="00340F66">
                                <w:pPr>
                                  <w:spacing w:before="120"/>
                                  <w:textDirection w:val="btLr"/>
                                </w:pPr>
                              </w:p>
                              <w:p w14:paraId="04CDA141" w14:textId="77777777" w:rsidR="00340F66" w:rsidRDefault="00340F66">
                                <w:pPr>
                                  <w:textDirection w:val="btLr"/>
                                </w:pPr>
                              </w:p>
                              <w:p w14:paraId="5FAFF462" w14:textId="77777777" w:rsidR="00340F66" w:rsidRDefault="00340F66">
                                <w:pPr>
                                  <w:textDirection w:val="btLr"/>
                                </w:pPr>
                              </w:p>
                              <w:p w14:paraId="7C3F2F29" w14:textId="77777777" w:rsidR="00340F66" w:rsidRDefault="00340F66">
                                <w:pPr>
                                  <w:textDirection w:val="btLr"/>
                                </w:pPr>
                              </w:p>
                              <w:p w14:paraId="1F0136C0" w14:textId="77777777" w:rsidR="00340F66" w:rsidRDefault="00340F66">
                                <w:pPr>
                                  <w:textDirection w:val="btLr"/>
                                </w:pPr>
                              </w:p>
                              <w:p w14:paraId="0C9E2B29" w14:textId="77777777" w:rsidR="00340F66" w:rsidRDefault="00340F66">
                                <w:pPr>
                                  <w:textDirection w:val="btLr"/>
                                </w:pPr>
                              </w:p>
                            </w:txbxContent>
                          </wps:txbx>
                          <wps:bodyPr lIns="91425" tIns="45700" rIns="91425" bIns="45700" anchor="t" anchorCtr="0"/>
                        </wps:wsp>
                        <wps:wsp>
                          <wps:cNvPr id="47" name="Rectangle 47"/>
                          <wps:cNvSpPr/>
                          <wps:spPr>
                            <a:xfrm>
                              <a:off x="5670" y="10787"/>
                              <a:ext cx="2160" cy="292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008AA255" w14:textId="77777777" w:rsidR="00340F66" w:rsidRDefault="00340F66">
                                <w:pPr>
                                  <w:spacing w:before="120"/>
                                  <w:textDirection w:val="btLr"/>
                                </w:pPr>
                                <w:r>
                                  <w:rPr>
                                    <w:rFonts w:ascii="Trebuchet MS" w:eastAsia="Trebuchet MS" w:hAnsi="Trebuchet MS" w:cs="Trebuchet MS"/>
                                    <w:sz w:val="20"/>
                                  </w:rPr>
                                  <w:t xml:space="preserve">Setting the evaluation board </w:t>
                                </w:r>
                              </w:p>
                              <w:p w14:paraId="618255AB" w14:textId="77777777" w:rsidR="00340F66" w:rsidRDefault="00340F66">
                                <w:pPr>
                                  <w:spacing w:before="120"/>
                                  <w:textDirection w:val="btLr"/>
                                </w:pPr>
                                <w:r>
                                  <w:rPr>
                                    <w:rFonts w:ascii="Trebuchet MS" w:eastAsia="Trebuchet MS" w:hAnsi="Trebuchet MS" w:cs="Trebuchet MS"/>
                                    <w:sz w:val="20"/>
                                  </w:rPr>
                                  <w:t>Bid opening</w:t>
                                </w:r>
                              </w:p>
                              <w:p w14:paraId="601D6334" w14:textId="77777777" w:rsidR="00340F66" w:rsidRDefault="00340F66">
                                <w:pPr>
                                  <w:spacing w:before="120"/>
                                  <w:textDirection w:val="btLr"/>
                                </w:pPr>
                                <w:r>
                                  <w:rPr>
                                    <w:rFonts w:ascii="Trebuchet MS" w:eastAsia="Trebuchet MS" w:hAnsi="Trebuchet MS" w:cs="Trebuchet MS"/>
                                    <w:sz w:val="20"/>
                                  </w:rPr>
                                  <w:t>Bid evaluation</w:t>
                                </w:r>
                              </w:p>
                              <w:p w14:paraId="62739E47" w14:textId="77777777" w:rsidR="00340F66" w:rsidRDefault="00340F66">
                                <w:pPr>
                                  <w:spacing w:before="120"/>
                                  <w:textDirection w:val="btLr"/>
                                </w:pPr>
                                <w:r>
                                  <w:rPr>
                                    <w:rFonts w:ascii="Trebuchet MS" w:eastAsia="Trebuchet MS" w:hAnsi="Trebuchet MS" w:cs="Trebuchet MS"/>
                                    <w:sz w:val="20"/>
                                  </w:rPr>
                                  <w:t>Bid evaluation report</w:t>
                                </w:r>
                              </w:p>
                              <w:p w14:paraId="088BE236" w14:textId="77777777" w:rsidR="00340F66" w:rsidRDefault="00340F66">
                                <w:pPr>
                                  <w:spacing w:before="120"/>
                                  <w:textDirection w:val="btLr"/>
                                </w:pPr>
                                <w:r>
                                  <w:rPr>
                                    <w:rFonts w:ascii="Trebuchet MS" w:eastAsia="Trebuchet MS" w:hAnsi="Trebuchet MS" w:cs="Trebuchet MS"/>
                                    <w:sz w:val="20"/>
                                  </w:rPr>
                                  <w:t xml:space="preserve">Award of contract </w:t>
                                </w:r>
                              </w:p>
                              <w:p w14:paraId="7971F1FA" w14:textId="77777777" w:rsidR="00340F66" w:rsidRDefault="00340F66">
                                <w:pPr>
                                  <w:textDirection w:val="btLr"/>
                                </w:pPr>
                              </w:p>
                              <w:p w14:paraId="235D0526" w14:textId="77777777" w:rsidR="00340F66" w:rsidRDefault="00340F66">
                                <w:pPr>
                                  <w:textDirection w:val="btLr"/>
                                </w:pPr>
                              </w:p>
                              <w:p w14:paraId="429B4A10" w14:textId="77777777" w:rsidR="00340F66" w:rsidRDefault="00340F66">
                                <w:pPr>
                                  <w:textDirection w:val="btLr"/>
                                </w:pPr>
                              </w:p>
                              <w:p w14:paraId="5A7517AF" w14:textId="77777777" w:rsidR="00340F66" w:rsidRDefault="00340F66">
                                <w:pPr>
                                  <w:textDirection w:val="btLr"/>
                                </w:pPr>
                              </w:p>
                            </w:txbxContent>
                          </wps:txbx>
                          <wps:bodyPr lIns="91425" tIns="45700" rIns="91425" bIns="45700" anchor="t" anchorCtr="0"/>
                        </wps:wsp>
                        <wps:wsp>
                          <wps:cNvPr id="48" name="Rectangle 48"/>
                          <wps:cNvSpPr/>
                          <wps:spPr>
                            <a:xfrm>
                              <a:off x="8190" y="10562"/>
                              <a:ext cx="2579" cy="320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69A84089" w14:textId="77777777" w:rsidR="00340F66" w:rsidRDefault="00340F66">
                                <w:pPr>
                                  <w:spacing w:before="120"/>
                                  <w:textDirection w:val="btLr"/>
                                </w:pPr>
                                <w:r>
                                  <w:rPr>
                                    <w:rFonts w:ascii="Trebuchet MS" w:eastAsia="Trebuchet MS" w:hAnsi="Trebuchet MS" w:cs="Trebuchet MS"/>
                                    <w:sz w:val="20"/>
                                  </w:rPr>
                                  <w:t>Drafting the contract</w:t>
                                </w:r>
                              </w:p>
                              <w:p w14:paraId="76C0B0E4" w14:textId="77777777" w:rsidR="00340F66" w:rsidRDefault="00340F66">
                                <w:pPr>
                                  <w:spacing w:before="120"/>
                                  <w:textDirection w:val="btLr"/>
                                </w:pPr>
                                <w:r>
                                  <w:rPr>
                                    <w:rFonts w:ascii="Trebuchet MS" w:eastAsia="Trebuchet MS" w:hAnsi="Trebuchet MS" w:cs="Trebuchet MS"/>
                                    <w:sz w:val="20"/>
                                  </w:rPr>
                                  <w:t xml:space="preserve">Contract implementation </w:t>
                                </w:r>
                              </w:p>
                              <w:p w14:paraId="594F14F6" w14:textId="77777777" w:rsidR="00340F66" w:rsidRDefault="00340F66">
                                <w:pPr>
                                  <w:spacing w:before="120"/>
                                  <w:textDirection w:val="btLr"/>
                                </w:pPr>
                                <w:r>
                                  <w:rPr>
                                    <w:rFonts w:ascii="Trebuchet MS" w:eastAsia="Trebuchet MS" w:hAnsi="Trebuchet MS" w:cs="Trebuchet MS"/>
                                    <w:sz w:val="20"/>
                                  </w:rPr>
                                  <w:t xml:space="preserve">Contract amendments </w:t>
                                </w:r>
                              </w:p>
                              <w:p w14:paraId="49E3FE34" w14:textId="77777777" w:rsidR="00340F66" w:rsidRDefault="00340F66">
                                <w:pPr>
                                  <w:spacing w:before="120"/>
                                  <w:textDirection w:val="btLr"/>
                                </w:pPr>
                                <w:r>
                                  <w:rPr>
                                    <w:rFonts w:ascii="Trebuchet MS" w:eastAsia="Trebuchet MS" w:hAnsi="Trebuchet MS" w:cs="Trebuchet MS"/>
                                    <w:sz w:val="20"/>
                                  </w:rPr>
                                  <w:t>Contract monitoring and control</w:t>
                                </w:r>
                              </w:p>
                              <w:p w14:paraId="4A9BECC1" w14:textId="77777777" w:rsidR="00340F66" w:rsidRDefault="00340F66">
                                <w:pPr>
                                  <w:spacing w:before="120"/>
                                  <w:textDirection w:val="btLr"/>
                                </w:pPr>
                                <w:r>
                                  <w:rPr>
                                    <w:rFonts w:ascii="Trebuchet MS" w:eastAsia="Trebuchet MS" w:hAnsi="Trebuchet MS" w:cs="Trebuchet MS"/>
                                    <w:sz w:val="20"/>
                                  </w:rPr>
                                  <w:t xml:space="preserve">Reception of services/product/works  </w:t>
                                </w:r>
                              </w:p>
                              <w:p w14:paraId="5AD6761D" w14:textId="77777777" w:rsidR="00340F66" w:rsidRDefault="00340F66">
                                <w:pPr>
                                  <w:spacing w:before="120"/>
                                  <w:textDirection w:val="btLr"/>
                                </w:pPr>
                              </w:p>
                              <w:p w14:paraId="707E13BE" w14:textId="77777777" w:rsidR="00340F66" w:rsidRDefault="00340F66">
                                <w:pPr>
                                  <w:textDirection w:val="btLr"/>
                                </w:pPr>
                              </w:p>
                              <w:p w14:paraId="2FC85EBA" w14:textId="77777777" w:rsidR="00340F66" w:rsidRDefault="00340F66">
                                <w:pPr>
                                  <w:textDirection w:val="btLr"/>
                                </w:pPr>
                              </w:p>
                              <w:p w14:paraId="34E6E568" w14:textId="77777777" w:rsidR="00340F66" w:rsidRDefault="00340F66">
                                <w:pPr>
                                  <w:textDirection w:val="btLr"/>
                                </w:pPr>
                              </w:p>
                              <w:p w14:paraId="18FB8679" w14:textId="77777777" w:rsidR="00340F66" w:rsidRDefault="00340F66">
                                <w:pPr>
                                  <w:textDirection w:val="btLr"/>
                                </w:pPr>
                              </w:p>
                            </w:txbxContent>
                          </wps:txbx>
                          <wps:bodyPr lIns="91425" tIns="45700" rIns="91425" bIns="45700" anchor="t" anchorCtr="0"/>
                        </wps:wsp>
                      </wpg:grpSp>
                    </wpg:wgp>
                  </a:graphicData>
                </a:graphic>
              </wp:anchor>
            </w:drawing>
          </mc:Choice>
          <mc:Fallback>
            <w:pict>
              <v:group w14:anchorId="1964AF1C" id="Group 18" o:spid="_x0000_s1044" style="position:absolute;margin-left:30pt;margin-top:10pt;width:513pt;height:236pt;z-index:251674624;mso-position-horizontal-relative:margin" coordorigin="20836,22756" coordsize="65246,30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" o:allowincell="f">
                <v:group id="Group 39" o:spid="_x0000_s1045" style="position:absolute;left:20836;top:22756;width:65247;height:30087" coordorigin="839,9031" coordsize="10275,4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ect id="Rectangle 40" o:spid="_x0000_s1046" style="position:absolute;left:839;top:9031;width:10275;height:4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Wivr8A&#10;AADbAAAADwAAAGRycy9kb3ducmV2LnhtbERPzYrCMBC+L/gOYQRva2oRWbtGUVFQT2v1AWab2aZs&#10;M6lN1Pr25iB4/Pj+Z4vO1uJGra8cKxgNExDEhdMVlwrOp+3nFwgfkDXWjknBgzws5r2PGWba3flI&#10;tzyUIoawz1CBCaHJpPSFIYt+6BriyP251mKIsC2lbvEew20t0ySZSIsVxwaDDa0NFf/51Sr4GTtK&#10;N6lf5aWdmu73dNhfcKLUoN8tv0EE6sJb/HLvtIJxXB+/xB8g5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1aK+vwAAANsAAAAPAAAAAAAAAAAAAAAAAJgCAABkcnMvZG93bnJl&#10;di54bWxQSwUGAAAAAAQABAD1AAAAhAMAAAAA&#10;" filled="f" stroked="f">
                    <v:textbox inset="2.53958mm,2.53958mm,2.53958mm,2.53958mm">
                      <w:txbxContent>
                        <w:p w14:paraId="5C609903" w14:textId="77777777" w:rsidR="00340F66" w:rsidRDefault="00340F66">
                          <w:pP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47" type="#_x0000_t13" style="position:absolute;left:8025;top:9062;width:3090;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6aEcQA&#10;AADbAAAADwAAAGRycy9kb3ducmV2LnhtbESPS2vDMBCE74X+B7GBXkoj50EpTpRQCoZeesiLXBdr&#10;K5tYK2NtHSe/vgoEchxm5htmuR58o3rqYh3YwGScgSIug63ZGdjvircPUFGQLTaBycCFIqxXz09L&#10;zG0484b6rTiVIBxzNFCJtLnWsazIYxyHljh5v6HzKEl2TtsOzwnuGz3Nsnftsea0UGFLXxWVp+2f&#10;N7Cbnl778HPdu0LCsaB65uRwNOZlNHwuQAkN8gjf29/WwHwCty/pB+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umhHEAAAA2wAAAA8AAAAAAAAAAAAAAAAAmAIAAGRycy9k&#10;b3ducmV2LnhtbFBLBQYAAAAABAAEAPUAAACJAwAAAAA=&#10;" strokecolor="#95b3d7" strokeweight="1pt">
                    <v:fill color2="#b8cce4" focus="100%" type="gradient">
                      <o:fill v:ext="view" type="gradientUnscaled"/>
                    </v:fill>
                    <v:shadow on="t" color="#243f60" opacity="32638f" offset="1pt"/>
                    <v:textbox inset="2.53958mm,1.2694mm,2.53958mm,1.2694mm">
                      <w:txbxContent>
                        <w:p w14:paraId="6B6FF2B8" w14:textId="77777777" w:rsidR="00340F66" w:rsidRDefault="00340F66">
                          <w:pPr>
                            <w:jc w:val="center"/>
                            <w:textDirection w:val="btLr"/>
                          </w:pPr>
                          <w:r>
                            <w:rPr>
                              <w:rFonts w:ascii="Trebuchet MS" w:eastAsia="Trebuchet MS" w:hAnsi="Trebuchet MS" w:cs="Trebuchet MS"/>
                              <w:b/>
                            </w:rPr>
                            <w:t>IMPLEMENTATION AND MONITORING</w:t>
                          </w:r>
                        </w:p>
                      </w:txbxContent>
                    </v:textbox>
                  </v:shape>
                  <v:shape id="Right Arrow 42" o:spid="_x0000_s1048" type="#_x0000_t13" style="position:absolute;left:5670;top:9062;width:2730;height:1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wEZsQA&#10;AADbAAAADwAAAGRycy9kb3ducmV2LnhtbESPzWrDMBCE74W+g9hCL6WR44RSnCihFAy95JCfkuti&#10;bWQTa2WsjeP26aNCIcdhZr5hluvRt2qgPjaBDUwnGSjiKtiGnYHDvnx9BxUF2WIbmAz8UIT16vFh&#10;iYUNV97SsBOnEoRjgQZqka7QOlY1eYyT0BEn7xR6j5Jk77Tt8ZrgvtV5lr1pjw2nhRo7+qypOu8u&#10;3sA+P78MYfN7cKWEY0nNzMn30Zjnp/FjAUpolHv4v/1lDcxz+PuSfoBe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8BGbEAAAA2wAAAA8AAAAAAAAAAAAAAAAAmAIAAGRycy9k&#10;b3ducmV2LnhtbFBLBQYAAAAABAAEAPUAAACJAwAAAAA=&#10;" strokecolor="#95b3d7" strokeweight="1pt">
                    <v:fill color2="#b8cce4" focus="100%" type="gradient">
                      <o:fill v:ext="view" type="gradientUnscaled"/>
                    </v:fill>
                    <v:shadow on="t" color="#243f60" opacity="32638f" offset="1pt"/>
                    <v:textbox inset="2.53958mm,1.2694mm,2.53958mm,1.2694mm">
                      <w:txbxContent>
                        <w:p w14:paraId="0DA8AD03" w14:textId="77777777" w:rsidR="00340F66" w:rsidRDefault="00340F66">
                          <w:pPr>
                            <w:jc w:val="center"/>
                            <w:textDirection w:val="btLr"/>
                          </w:pPr>
                          <w:r>
                            <w:rPr>
                              <w:rFonts w:ascii="Trebuchet MS" w:eastAsia="Trebuchet MS" w:hAnsi="Trebuchet MS" w:cs="Trebuchet MS"/>
                              <w:b/>
                            </w:rPr>
                            <w:t>EVALUATION</w:t>
                          </w:r>
                        </w:p>
                      </w:txbxContent>
                    </v:textbox>
                  </v:shape>
                  <v:shape id="Right Arrow 43" o:spid="_x0000_s1049" type="#_x0000_t13" style="position:absolute;left:3329;top:9031;width:2730;height:1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lWi8UA&#10;AADbAAAADwAAAGRycy9kb3ducmV2LnhtbESP3UrDQBSE7wu+w3KE3rWb2h9t7LYUoUW8EasPcMye&#10;bmKzZ0P2tIk+vSsUvBxm5htmtel9rS7Uxiqwgck4A0VcBFuxM/Dxvhs9gIqCbLEOTAa+KcJmfTNY&#10;YW5Dx290OYhTCcIxRwOlSJNrHYuSPMZxaIiTdwytR0myddq22CW4r/Vdli20x4rTQokNPZVUnA5n&#10;b2BH3Zcsmhf3+tn78/5nvr1fijNmeNtvH0EJ9fIfvrafrYHZFP6+pB+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GVaLxQAAANsAAAAPAAAAAAAAAAAAAAAAAJgCAABkcnMv&#10;ZG93bnJldi54bWxQSwUGAAAAAAQABAD1AAAAigMAAAAA&#10;" adj="16204" strokecolor="#95b3d7" strokeweight="1pt">
                    <v:fill color2="#b8cce4" focus="100%" type="gradient">
                      <o:fill v:ext="view" type="gradientUnscaled"/>
                    </v:fill>
                    <v:shadow on="t" color="#243f60" opacity="32638f" offset="1pt"/>
                    <v:textbox inset="2.53958mm,1.2694mm,2.53958mm,1.2694mm">
                      <w:txbxContent>
                        <w:p w14:paraId="38AD38B7" w14:textId="77777777" w:rsidR="00340F66" w:rsidRDefault="00340F66">
                          <w:pPr>
                            <w:jc w:val="center"/>
                            <w:textDirection w:val="btLr"/>
                          </w:pPr>
                          <w:r>
                            <w:rPr>
                              <w:rFonts w:ascii="Trebuchet MS" w:eastAsia="Trebuchet MS" w:hAnsi="Trebuchet MS" w:cs="Trebuchet MS"/>
                              <w:b/>
                            </w:rPr>
                            <w:t>BIDDING</w:t>
                          </w:r>
                        </w:p>
                      </w:txbxContent>
                    </v:textbox>
                  </v:shape>
                  <v:shape id="Right Arrow 44" o:spid="_x0000_s1050" type="#_x0000_t13" style="position:absolute;left:960;top:9031;width:2969;height:1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I/Z8MA&#10;AADbAAAADwAAAGRycy9kb3ducmV2LnhtbESPT4vCMBTE78J+h/AW9qapWkSqUXYFZS8e/Lfs8dE8&#10;22LzUpJo67c3guBxmJnfMPNlZ2pxI+crywqGgwQEcW51xYWC42Hdn4LwAVljbZkU3MnDcvHRm2Om&#10;bcs7uu1DISKEfYYKyhCaTEqfl2TQD2xDHL2zdQZDlK6Q2mEb4aaWoySZSIMVx4USG1qVlF/2V6Ng&#10;M9y6/7RZXeTPeFr95dc2dKdWqa/P7nsGIlAX3uFX+1crSF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I/Z8MAAADbAAAADwAAAAAAAAAAAAAAAACYAgAAZHJzL2Rv&#10;d25yZXYueG1sUEsFBgAAAAAEAAQA9QAAAIgDAAAAAA==&#10;" adj="16202" strokecolor="#95b3d7" strokeweight="1pt">
                    <v:fill color2="#b8cce4" focus="100%" type="gradient">
                      <o:fill v:ext="view" type="gradientUnscaled"/>
                    </v:fill>
                    <v:shadow on="t" color="#243f60" opacity="32638f" offset="1pt"/>
                    <v:textbox inset="2.53958mm,1.2694mm,2.53958mm,1.2694mm">
                      <w:txbxContent>
                        <w:p w14:paraId="1E8E54EB" w14:textId="77777777" w:rsidR="00340F66" w:rsidRDefault="00340F66">
                          <w:pPr>
                            <w:jc w:val="center"/>
                            <w:textDirection w:val="btLr"/>
                          </w:pPr>
                          <w:r>
                            <w:rPr>
                              <w:rFonts w:ascii="Trebuchet MS" w:eastAsia="Trebuchet MS" w:hAnsi="Trebuchet MS" w:cs="Trebuchet MS"/>
                              <w:b/>
                            </w:rPr>
                            <w:t xml:space="preserve">PLANNIG AND PREPARATION </w:t>
                          </w:r>
                        </w:p>
                      </w:txbxContent>
                    </v:textbox>
                  </v:shape>
                  <v:rect id="Rectangle 45" o:spid="_x0000_s1051" style="position:absolute;left:839;top:10637;width:2174;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jEYsMA&#10;AADbAAAADwAAAGRycy9kb3ducmV2LnhtbESPUWvCMBSF3wf+h3AFX4amyja0GqUIsr1soPMHXJpr&#10;U0xuShPb+u8XQdjj4ZzzHc5mNzgrOmpD7VnBfJaBIC69rrlScP49TJcgQkTWaD2TgjsF2G1HLxvM&#10;te/5SN0pViJBOOSowMTY5FKG0pDDMPMNcfIuvnUYk2wrqVvsE9xZuciyD+mw5rRgsKG9ofJ6ujkF&#10;9nats/7yGZrD6tX+mK74PppCqcl4KNYgIg3xP/xsf2kFb+/w+J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jEYsMAAADbAAAADwAAAAAAAAAAAAAAAACYAgAAZHJzL2Rv&#10;d25yZXYueG1sUEsFBgAAAAAEAAQA9QAAAIgDAAAAAA==&#10;" strokecolor="white" strokeweight="3pt">
                    <v:shadow on="t" color="#205867" opacity="32638f" offset="1pt"/>
                    <v:textbox inset="2.53958mm,1.2694mm,2.53958mm,1.2694mm">
                      <w:txbxContent>
                        <w:p w14:paraId="5959C6DE" w14:textId="77777777" w:rsidR="00340F66" w:rsidRDefault="00340F66">
                          <w:pPr>
                            <w:spacing w:before="120"/>
                            <w:textDirection w:val="btLr"/>
                          </w:pPr>
                          <w:r>
                            <w:rPr>
                              <w:rFonts w:ascii="Trebuchet MS" w:eastAsia="Trebuchet MS" w:hAnsi="Trebuchet MS" w:cs="Trebuchet MS"/>
                              <w:sz w:val="20"/>
                            </w:rPr>
                            <w:t>Drafting terms of reference/technical specifications</w:t>
                          </w:r>
                        </w:p>
                        <w:p w14:paraId="642F286F" w14:textId="77777777" w:rsidR="00340F66" w:rsidRDefault="00340F66">
                          <w:pPr>
                            <w:spacing w:before="120"/>
                            <w:textDirection w:val="btLr"/>
                          </w:pPr>
                          <w:r>
                            <w:rPr>
                              <w:rFonts w:ascii="Trebuchet MS" w:eastAsia="Trebuchet MS" w:hAnsi="Trebuchet MS" w:cs="Trebuchet MS"/>
                              <w:sz w:val="20"/>
                            </w:rPr>
                            <w:t>Market research and budget allocation</w:t>
                          </w:r>
                        </w:p>
                        <w:p w14:paraId="002F18D9" w14:textId="77777777" w:rsidR="00340F66" w:rsidRDefault="00340F66">
                          <w:pPr>
                            <w:spacing w:before="120"/>
                            <w:textDirection w:val="btLr"/>
                          </w:pPr>
                          <w:r>
                            <w:rPr>
                              <w:rFonts w:ascii="Trebuchet MS" w:eastAsia="Trebuchet MS" w:hAnsi="Trebuchet MS" w:cs="Trebuchet MS"/>
                              <w:sz w:val="20"/>
                            </w:rPr>
                            <w:t xml:space="preserve">Tender documents </w:t>
                          </w:r>
                        </w:p>
                        <w:p w14:paraId="29D8ED3D" w14:textId="77777777" w:rsidR="00340F66" w:rsidRDefault="00340F66">
                          <w:pPr>
                            <w:spacing w:before="120"/>
                            <w:textDirection w:val="btLr"/>
                          </w:pPr>
                          <w:r>
                            <w:rPr>
                              <w:rFonts w:ascii="Trebuchet MS" w:eastAsia="Trebuchet MS" w:hAnsi="Trebuchet MS" w:cs="Trebuchet MS"/>
                              <w:sz w:val="20"/>
                            </w:rPr>
                            <w:t xml:space="preserve">Evaluation criteria </w:t>
                          </w:r>
                        </w:p>
                        <w:p w14:paraId="0211FDAE" w14:textId="77777777" w:rsidR="00340F66" w:rsidRDefault="00340F66">
                          <w:pPr>
                            <w:spacing w:before="120"/>
                            <w:textDirection w:val="btLr"/>
                          </w:pPr>
                          <w:r>
                            <w:rPr>
                              <w:rFonts w:ascii="Trebuchet MS" w:eastAsia="Trebuchet MS" w:hAnsi="Trebuchet MS" w:cs="Trebuchet MS"/>
                              <w:sz w:val="20"/>
                            </w:rPr>
                            <w:t xml:space="preserve">Contract requirements </w:t>
                          </w:r>
                        </w:p>
                        <w:p w14:paraId="073DA6C6" w14:textId="77777777" w:rsidR="00340F66" w:rsidRDefault="00340F66">
                          <w:pPr>
                            <w:textDirection w:val="btLr"/>
                          </w:pPr>
                          <w:r>
                            <w:rPr>
                              <w:rFonts w:ascii="Trebuchet MS" w:eastAsia="Trebuchet MS" w:hAnsi="Trebuchet MS" w:cs="Trebuchet MS"/>
                              <w:sz w:val="20"/>
                            </w:rPr>
                            <w:t xml:space="preserve"> </w:t>
                          </w:r>
                        </w:p>
                        <w:p w14:paraId="6333B400" w14:textId="77777777" w:rsidR="00340F66" w:rsidRDefault="00340F66">
                          <w:pPr>
                            <w:textDirection w:val="btLr"/>
                          </w:pPr>
                        </w:p>
                        <w:p w14:paraId="518D4C11" w14:textId="77777777" w:rsidR="00340F66" w:rsidRDefault="00340F66">
                          <w:pPr>
                            <w:textDirection w:val="btLr"/>
                          </w:pPr>
                        </w:p>
                        <w:p w14:paraId="34ABFE32" w14:textId="77777777" w:rsidR="00340F66" w:rsidRDefault="00340F66">
                          <w:pPr>
                            <w:textDirection w:val="btLr"/>
                          </w:pPr>
                        </w:p>
                        <w:p w14:paraId="45438BB8" w14:textId="77777777" w:rsidR="00340F66" w:rsidRDefault="00340F66">
                          <w:pPr>
                            <w:textDirection w:val="btLr"/>
                          </w:pPr>
                        </w:p>
                      </w:txbxContent>
                    </v:textbox>
                  </v:rect>
                  <v:rect id="Rectangle 46" o:spid="_x0000_s1052" style="position:absolute;left:3329;top:10681;width:2039;height:30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paFcMA&#10;AADbAAAADwAAAGRycy9kb3ducmV2LnhtbESPUWvCMBSF34X9h3AHvoimjiGuGqUIsr04sO4HXJpr&#10;U0xuShPb+u8XYbDHwznnO5ztfnRW9NSFxrOC5SIDQVx53XCt4OdynK9BhIis0XomBQ8KsN+9TLaY&#10;az/wmfoy1iJBOOSowMTY5lKGypDDsPAtcfKuvnMYk+xqqTscEtxZ+ZZlK+mw4bRgsKWDoepW3p0C&#10;e7812XD9DO3xY2a/TV+czqZQavo6FhsQkcb4H/5rf2kF7yt4fkk/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paFcMAAADbAAAADwAAAAAAAAAAAAAAAACYAgAAZHJzL2Rv&#10;d25yZXYueG1sUEsFBgAAAAAEAAQA9QAAAIgDAAAAAA==&#10;" strokecolor="white" strokeweight="3pt">
                    <v:shadow on="t" color="#205867" opacity="32638f" offset="1pt"/>
                    <v:textbox inset="2.53958mm,1.2694mm,2.53958mm,1.2694mm">
                      <w:txbxContent>
                        <w:p w14:paraId="70346B56" w14:textId="77777777" w:rsidR="00340F66" w:rsidRDefault="00340F66">
                          <w:pPr>
                            <w:spacing w:before="120"/>
                            <w:textDirection w:val="btLr"/>
                          </w:pPr>
                          <w:r>
                            <w:rPr>
                              <w:rFonts w:ascii="Trebuchet MS" w:eastAsia="Trebuchet MS" w:hAnsi="Trebuchet MS" w:cs="Trebuchet MS"/>
                              <w:sz w:val="20"/>
                            </w:rPr>
                            <w:t>Launching the procedure</w:t>
                          </w:r>
                        </w:p>
                        <w:p w14:paraId="2606A826" w14:textId="77777777" w:rsidR="00340F66" w:rsidRDefault="00340F66">
                          <w:pPr>
                            <w:spacing w:before="120"/>
                            <w:textDirection w:val="btLr"/>
                          </w:pPr>
                          <w:r>
                            <w:rPr>
                              <w:rFonts w:ascii="Trebuchet MS" w:eastAsia="Trebuchet MS" w:hAnsi="Trebuchet MS" w:cs="Trebuchet MS"/>
                              <w:sz w:val="20"/>
                            </w:rPr>
                            <w:t>Publishing the procedure</w:t>
                          </w:r>
                        </w:p>
                        <w:p w14:paraId="686D6E7A" w14:textId="77777777" w:rsidR="00340F66" w:rsidRDefault="00340F66">
                          <w:pPr>
                            <w:spacing w:before="120"/>
                            <w:textDirection w:val="btLr"/>
                          </w:pPr>
                          <w:r>
                            <w:rPr>
                              <w:rFonts w:ascii="Trebuchet MS" w:eastAsia="Trebuchet MS" w:hAnsi="Trebuchet MS" w:cs="Trebuchet MS"/>
                              <w:sz w:val="20"/>
                            </w:rPr>
                            <w:t xml:space="preserve">Clarifications on tender documents (if case) </w:t>
                          </w:r>
                        </w:p>
                        <w:p w14:paraId="493432C2" w14:textId="77777777" w:rsidR="00340F66" w:rsidRDefault="00340F66">
                          <w:pPr>
                            <w:spacing w:before="120"/>
                            <w:textDirection w:val="btLr"/>
                          </w:pPr>
                          <w:r>
                            <w:rPr>
                              <w:rFonts w:ascii="Trebuchet MS" w:eastAsia="Trebuchet MS" w:hAnsi="Trebuchet MS" w:cs="Trebuchet MS"/>
                              <w:sz w:val="20"/>
                            </w:rPr>
                            <w:t>Receiving the offers</w:t>
                          </w:r>
                        </w:p>
                        <w:p w14:paraId="728C20A7" w14:textId="77777777" w:rsidR="00340F66" w:rsidRDefault="00340F66">
                          <w:pPr>
                            <w:spacing w:before="120"/>
                            <w:textDirection w:val="btLr"/>
                          </w:pPr>
                        </w:p>
                        <w:p w14:paraId="04CDA141" w14:textId="77777777" w:rsidR="00340F66" w:rsidRDefault="00340F66">
                          <w:pPr>
                            <w:textDirection w:val="btLr"/>
                          </w:pPr>
                        </w:p>
                        <w:p w14:paraId="5FAFF462" w14:textId="77777777" w:rsidR="00340F66" w:rsidRDefault="00340F66">
                          <w:pPr>
                            <w:textDirection w:val="btLr"/>
                          </w:pPr>
                        </w:p>
                        <w:p w14:paraId="7C3F2F29" w14:textId="77777777" w:rsidR="00340F66" w:rsidRDefault="00340F66">
                          <w:pPr>
                            <w:textDirection w:val="btLr"/>
                          </w:pPr>
                        </w:p>
                        <w:p w14:paraId="1F0136C0" w14:textId="77777777" w:rsidR="00340F66" w:rsidRDefault="00340F66">
                          <w:pPr>
                            <w:textDirection w:val="btLr"/>
                          </w:pPr>
                        </w:p>
                        <w:p w14:paraId="0C9E2B29" w14:textId="77777777" w:rsidR="00340F66" w:rsidRDefault="00340F66">
                          <w:pPr>
                            <w:textDirection w:val="btLr"/>
                          </w:pPr>
                        </w:p>
                      </w:txbxContent>
                    </v:textbox>
                  </v:rect>
                  <v:rect id="Rectangle 47" o:spid="_x0000_s1053" style="position:absolute;left:5670;top:10787;width:2160;height:2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b/jsMA&#10;AADbAAAADwAAAGRycy9kb3ducmV2LnhtbESPUWvCMBSF3wf+h3AFX4amyti0GqUIsr1soPMHXJpr&#10;U0xuShPb+u8XQdjj4ZzzHc5mNzgrOmpD7VnBfJaBIC69rrlScP49TJcgQkTWaD2TgjsF2G1HLxvM&#10;te/5SN0pViJBOOSowMTY5FKG0pDDMPMNcfIuvnUYk2wrqVvsE9xZuciyd+mw5rRgsKG9ofJ6ujkF&#10;9nats/7yGZrD6tX+mK74PppCqcl4KNYgIg3xP/xsf2kFbx/w+J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b/jsMAAADbAAAADwAAAAAAAAAAAAAAAACYAgAAZHJzL2Rv&#10;d25yZXYueG1sUEsFBgAAAAAEAAQA9QAAAIgDAAAAAA==&#10;" strokecolor="white" strokeweight="3pt">
                    <v:shadow on="t" color="#205867" opacity="32638f" offset="1pt"/>
                    <v:textbox inset="2.53958mm,1.2694mm,2.53958mm,1.2694mm">
                      <w:txbxContent>
                        <w:p w14:paraId="008AA255" w14:textId="77777777" w:rsidR="00340F66" w:rsidRDefault="00340F66">
                          <w:pPr>
                            <w:spacing w:before="120"/>
                            <w:textDirection w:val="btLr"/>
                          </w:pPr>
                          <w:r>
                            <w:rPr>
                              <w:rFonts w:ascii="Trebuchet MS" w:eastAsia="Trebuchet MS" w:hAnsi="Trebuchet MS" w:cs="Trebuchet MS"/>
                              <w:sz w:val="20"/>
                            </w:rPr>
                            <w:t xml:space="preserve">Setting the evaluation board </w:t>
                          </w:r>
                        </w:p>
                        <w:p w14:paraId="618255AB" w14:textId="77777777" w:rsidR="00340F66" w:rsidRDefault="00340F66">
                          <w:pPr>
                            <w:spacing w:before="120"/>
                            <w:textDirection w:val="btLr"/>
                          </w:pPr>
                          <w:r>
                            <w:rPr>
                              <w:rFonts w:ascii="Trebuchet MS" w:eastAsia="Trebuchet MS" w:hAnsi="Trebuchet MS" w:cs="Trebuchet MS"/>
                              <w:sz w:val="20"/>
                            </w:rPr>
                            <w:t>Bid opening</w:t>
                          </w:r>
                        </w:p>
                        <w:p w14:paraId="601D6334" w14:textId="77777777" w:rsidR="00340F66" w:rsidRDefault="00340F66">
                          <w:pPr>
                            <w:spacing w:before="120"/>
                            <w:textDirection w:val="btLr"/>
                          </w:pPr>
                          <w:r>
                            <w:rPr>
                              <w:rFonts w:ascii="Trebuchet MS" w:eastAsia="Trebuchet MS" w:hAnsi="Trebuchet MS" w:cs="Trebuchet MS"/>
                              <w:sz w:val="20"/>
                            </w:rPr>
                            <w:t>Bid evaluation</w:t>
                          </w:r>
                        </w:p>
                        <w:p w14:paraId="62739E47" w14:textId="77777777" w:rsidR="00340F66" w:rsidRDefault="00340F66">
                          <w:pPr>
                            <w:spacing w:before="120"/>
                            <w:textDirection w:val="btLr"/>
                          </w:pPr>
                          <w:r>
                            <w:rPr>
                              <w:rFonts w:ascii="Trebuchet MS" w:eastAsia="Trebuchet MS" w:hAnsi="Trebuchet MS" w:cs="Trebuchet MS"/>
                              <w:sz w:val="20"/>
                            </w:rPr>
                            <w:t>Bid evaluation report</w:t>
                          </w:r>
                        </w:p>
                        <w:p w14:paraId="088BE236" w14:textId="77777777" w:rsidR="00340F66" w:rsidRDefault="00340F66">
                          <w:pPr>
                            <w:spacing w:before="120"/>
                            <w:textDirection w:val="btLr"/>
                          </w:pPr>
                          <w:r>
                            <w:rPr>
                              <w:rFonts w:ascii="Trebuchet MS" w:eastAsia="Trebuchet MS" w:hAnsi="Trebuchet MS" w:cs="Trebuchet MS"/>
                              <w:sz w:val="20"/>
                            </w:rPr>
                            <w:t xml:space="preserve">Award of contract </w:t>
                          </w:r>
                        </w:p>
                        <w:p w14:paraId="7971F1FA" w14:textId="77777777" w:rsidR="00340F66" w:rsidRDefault="00340F66">
                          <w:pPr>
                            <w:textDirection w:val="btLr"/>
                          </w:pPr>
                        </w:p>
                        <w:p w14:paraId="235D0526" w14:textId="77777777" w:rsidR="00340F66" w:rsidRDefault="00340F66">
                          <w:pPr>
                            <w:textDirection w:val="btLr"/>
                          </w:pPr>
                        </w:p>
                        <w:p w14:paraId="429B4A10" w14:textId="77777777" w:rsidR="00340F66" w:rsidRDefault="00340F66">
                          <w:pPr>
                            <w:textDirection w:val="btLr"/>
                          </w:pPr>
                        </w:p>
                        <w:p w14:paraId="5A7517AF" w14:textId="77777777" w:rsidR="00340F66" w:rsidRDefault="00340F66">
                          <w:pPr>
                            <w:textDirection w:val="btLr"/>
                          </w:pPr>
                        </w:p>
                      </w:txbxContent>
                    </v:textbox>
                  </v:rect>
                  <v:rect id="Rectangle 48" o:spid="_x0000_s1054" style="position:absolute;left:8190;top:10562;width:2579;height:3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r/L8A&#10;AADbAAAADwAAAGRycy9kb3ducmV2LnhtbERPy4rCMBTdD/gP4QpuBk2VYdBqlCKIbmbAxwdcmmtT&#10;TG5KE9v692YxMMvDeW92g7OiozbUnhXMZxkI4tLrmisFt+thugQRIrJG65kUvCjAbjv62GCufc9n&#10;6i6xEimEQ44KTIxNLmUoDTkMM98QJ+7uW4cxwbaSusU+hTsrF1n2LR3WnBoMNrQ3VD4uT6fAPh91&#10;1t+PoTmsPu2v6YqfsymUmoyHYg0i0hD/xX/uk1bwlcamL+kH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KWv8vwAAANsAAAAPAAAAAAAAAAAAAAAAAJgCAABkcnMvZG93bnJl&#10;di54bWxQSwUGAAAAAAQABAD1AAAAhAMAAAAA&#10;" strokecolor="white" strokeweight="3pt">
                    <v:shadow on="t" color="#205867" opacity="32638f" offset="1pt"/>
                    <v:textbox inset="2.53958mm,1.2694mm,2.53958mm,1.2694mm">
                      <w:txbxContent>
                        <w:p w14:paraId="69A84089" w14:textId="77777777" w:rsidR="00340F66" w:rsidRDefault="00340F66">
                          <w:pPr>
                            <w:spacing w:before="120"/>
                            <w:textDirection w:val="btLr"/>
                          </w:pPr>
                          <w:r>
                            <w:rPr>
                              <w:rFonts w:ascii="Trebuchet MS" w:eastAsia="Trebuchet MS" w:hAnsi="Trebuchet MS" w:cs="Trebuchet MS"/>
                              <w:sz w:val="20"/>
                            </w:rPr>
                            <w:t>Drafting the contract</w:t>
                          </w:r>
                        </w:p>
                        <w:p w14:paraId="76C0B0E4" w14:textId="77777777" w:rsidR="00340F66" w:rsidRDefault="00340F66">
                          <w:pPr>
                            <w:spacing w:before="120"/>
                            <w:textDirection w:val="btLr"/>
                          </w:pPr>
                          <w:r>
                            <w:rPr>
                              <w:rFonts w:ascii="Trebuchet MS" w:eastAsia="Trebuchet MS" w:hAnsi="Trebuchet MS" w:cs="Trebuchet MS"/>
                              <w:sz w:val="20"/>
                            </w:rPr>
                            <w:t xml:space="preserve">Contract implementation </w:t>
                          </w:r>
                        </w:p>
                        <w:p w14:paraId="594F14F6" w14:textId="77777777" w:rsidR="00340F66" w:rsidRDefault="00340F66">
                          <w:pPr>
                            <w:spacing w:before="120"/>
                            <w:textDirection w:val="btLr"/>
                          </w:pPr>
                          <w:r>
                            <w:rPr>
                              <w:rFonts w:ascii="Trebuchet MS" w:eastAsia="Trebuchet MS" w:hAnsi="Trebuchet MS" w:cs="Trebuchet MS"/>
                              <w:sz w:val="20"/>
                            </w:rPr>
                            <w:t xml:space="preserve">Contract amendments </w:t>
                          </w:r>
                        </w:p>
                        <w:p w14:paraId="49E3FE34" w14:textId="77777777" w:rsidR="00340F66" w:rsidRDefault="00340F66">
                          <w:pPr>
                            <w:spacing w:before="120"/>
                            <w:textDirection w:val="btLr"/>
                          </w:pPr>
                          <w:r>
                            <w:rPr>
                              <w:rFonts w:ascii="Trebuchet MS" w:eastAsia="Trebuchet MS" w:hAnsi="Trebuchet MS" w:cs="Trebuchet MS"/>
                              <w:sz w:val="20"/>
                            </w:rPr>
                            <w:t>Contract monitoring and control</w:t>
                          </w:r>
                        </w:p>
                        <w:p w14:paraId="4A9BECC1" w14:textId="77777777" w:rsidR="00340F66" w:rsidRDefault="00340F66">
                          <w:pPr>
                            <w:spacing w:before="120"/>
                            <w:textDirection w:val="btLr"/>
                          </w:pPr>
                          <w:r>
                            <w:rPr>
                              <w:rFonts w:ascii="Trebuchet MS" w:eastAsia="Trebuchet MS" w:hAnsi="Trebuchet MS" w:cs="Trebuchet MS"/>
                              <w:sz w:val="20"/>
                            </w:rPr>
                            <w:t xml:space="preserve">Reception of services/product/works  </w:t>
                          </w:r>
                        </w:p>
                        <w:p w14:paraId="5AD6761D" w14:textId="77777777" w:rsidR="00340F66" w:rsidRDefault="00340F66">
                          <w:pPr>
                            <w:spacing w:before="120"/>
                            <w:textDirection w:val="btLr"/>
                          </w:pPr>
                        </w:p>
                        <w:p w14:paraId="707E13BE" w14:textId="77777777" w:rsidR="00340F66" w:rsidRDefault="00340F66">
                          <w:pPr>
                            <w:textDirection w:val="btLr"/>
                          </w:pPr>
                        </w:p>
                        <w:p w14:paraId="2FC85EBA" w14:textId="77777777" w:rsidR="00340F66" w:rsidRDefault="00340F66">
                          <w:pPr>
                            <w:textDirection w:val="btLr"/>
                          </w:pPr>
                        </w:p>
                        <w:p w14:paraId="34E6E568" w14:textId="77777777" w:rsidR="00340F66" w:rsidRDefault="00340F66">
                          <w:pPr>
                            <w:textDirection w:val="btLr"/>
                          </w:pPr>
                        </w:p>
                        <w:p w14:paraId="18FB8679" w14:textId="77777777" w:rsidR="00340F66" w:rsidRDefault="00340F66">
                          <w:pPr>
                            <w:textDirection w:val="btLr"/>
                          </w:pPr>
                        </w:p>
                      </w:txbxContent>
                    </v:textbox>
                  </v:rect>
                </v:group>
                <w10:wrap anchorx="margin"/>
              </v:group>
            </w:pict>
          </mc:Fallback>
        </mc:AlternateContent>
      </w:r>
    </w:p>
    <w:p w14:paraId="46DFF21E" w14:textId="77777777" w:rsidR="000576DF" w:rsidRPr="0076588F" w:rsidRDefault="000576DF">
      <w:pPr>
        <w:keepNext/>
        <w:spacing w:line="360" w:lineRule="auto"/>
        <w:rPr>
          <w:rFonts w:ascii="Trebuchet MS" w:eastAsia="Trebuchet MS" w:hAnsi="Trebuchet MS" w:cs="Trebuchet MS"/>
          <w:b/>
          <w:sz w:val="22"/>
          <w:szCs w:val="22"/>
          <w:lang w:val="en-US"/>
        </w:rPr>
      </w:pPr>
    </w:p>
    <w:p w14:paraId="18583C39" w14:textId="77777777" w:rsidR="000576DF" w:rsidRPr="0076588F" w:rsidRDefault="000576DF">
      <w:pPr>
        <w:keepNext/>
        <w:spacing w:line="360" w:lineRule="auto"/>
        <w:rPr>
          <w:rFonts w:ascii="Trebuchet MS" w:eastAsia="Trebuchet MS" w:hAnsi="Trebuchet MS" w:cs="Trebuchet MS"/>
          <w:b/>
          <w:sz w:val="22"/>
          <w:szCs w:val="22"/>
          <w:lang w:val="en-US"/>
        </w:rPr>
      </w:pPr>
    </w:p>
    <w:p w14:paraId="0C0B0996" w14:textId="77777777" w:rsidR="000576DF" w:rsidRPr="00730E79" w:rsidRDefault="000576DF">
      <w:pPr>
        <w:keepNext/>
        <w:spacing w:line="360" w:lineRule="auto"/>
        <w:rPr>
          <w:rFonts w:ascii="Trebuchet MS" w:eastAsia="Trebuchet MS" w:hAnsi="Trebuchet MS" w:cs="Trebuchet MS"/>
          <w:b/>
          <w:sz w:val="22"/>
          <w:szCs w:val="22"/>
          <w:lang w:val="en-US"/>
        </w:rPr>
      </w:pPr>
    </w:p>
    <w:p w14:paraId="1E7B7FC8" w14:textId="77777777" w:rsidR="000576DF" w:rsidRPr="00730E79" w:rsidRDefault="000576DF">
      <w:pPr>
        <w:keepNext/>
        <w:spacing w:line="360" w:lineRule="auto"/>
        <w:rPr>
          <w:rFonts w:ascii="Trebuchet MS" w:eastAsia="Trebuchet MS" w:hAnsi="Trebuchet MS" w:cs="Trebuchet MS"/>
          <w:b/>
          <w:sz w:val="22"/>
          <w:szCs w:val="22"/>
          <w:lang w:val="en-US"/>
        </w:rPr>
      </w:pPr>
    </w:p>
    <w:p w14:paraId="02E1EFA8" w14:textId="77777777" w:rsidR="000576DF" w:rsidRPr="000E060C" w:rsidRDefault="000576DF">
      <w:pPr>
        <w:keepNext/>
        <w:spacing w:line="360" w:lineRule="auto"/>
        <w:rPr>
          <w:rFonts w:ascii="Trebuchet MS" w:eastAsia="Trebuchet MS" w:hAnsi="Trebuchet MS" w:cs="Trebuchet MS"/>
          <w:b/>
          <w:sz w:val="22"/>
          <w:szCs w:val="22"/>
          <w:lang w:val="en-US"/>
        </w:rPr>
      </w:pPr>
    </w:p>
    <w:p w14:paraId="30B3A4E6" w14:textId="77777777" w:rsidR="000576DF" w:rsidRPr="000E060C" w:rsidRDefault="000576DF">
      <w:pPr>
        <w:keepNext/>
        <w:spacing w:line="360" w:lineRule="auto"/>
        <w:rPr>
          <w:rFonts w:ascii="Trebuchet MS" w:eastAsia="Trebuchet MS" w:hAnsi="Trebuchet MS" w:cs="Trebuchet MS"/>
          <w:b/>
          <w:sz w:val="22"/>
          <w:szCs w:val="22"/>
          <w:lang w:val="en-US"/>
        </w:rPr>
      </w:pPr>
    </w:p>
    <w:p w14:paraId="76C9CD1E" w14:textId="77777777" w:rsidR="000576DF" w:rsidRPr="00754C23" w:rsidRDefault="000576DF">
      <w:pPr>
        <w:keepNext/>
        <w:spacing w:line="360" w:lineRule="auto"/>
        <w:rPr>
          <w:rFonts w:ascii="Trebuchet MS" w:eastAsia="Trebuchet MS" w:hAnsi="Trebuchet MS" w:cs="Trebuchet MS"/>
          <w:b/>
          <w:sz w:val="22"/>
          <w:szCs w:val="22"/>
          <w:lang w:val="en-US"/>
        </w:rPr>
      </w:pPr>
    </w:p>
    <w:p w14:paraId="36CEE645" w14:textId="77777777" w:rsidR="000576DF" w:rsidRPr="00A55FCF" w:rsidRDefault="000576DF">
      <w:pPr>
        <w:keepNext/>
        <w:spacing w:line="360" w:lineRule="auto"/>
        <w:rPr>
          <w:rFonts w:ascii="Trebuchet MS" w:eastAsia="Trebuchet MS" w:hAnsi="Trebuchet MS" w:cs="Trebuchet MS"/>
          <w:b/>
          <w:sz w:val="22"/>
          <w:szCs w:val="22"/>
          <w:lang w:val="en-US"/>
        </w:rPr>
      </w:pPr>
    </w:p>
    <w:p w14:paraId="3A64ADF9" w14:textId="77777777" w:rsidR="000576DF" w:rsidRPr="00634FD4" w:rsidRDefault="000576DF">
      <w:pPr>
        <w:keepNext/>
        <w:spacing w:line="360" w:lineRule="auto"/>
        <w:rPr>
          <w:rFonts w:ascii="Trebuchet MS" w:eastAsia="Trebuchet MS" w:hAnsi="Trebuchet MS" w:cs="Trebuchet MS"/>
          <w:b/>
          <w:sz w:val="22"/>
          <w:szCs w:val="22"/>
          <w:lang w:val="en-US"/>
        </w:rPr>
      </w:pPr>
    </w:p>
    <w:p w14:paraId="4372F92E" w14:textId="77777777" w:rsidR="000576DF" w:rsidRPr="00F85B5E" w:rsidRDefault="000576DF">
      <w:pPr>
        <w:keepNext/>
        <w:spacing w:line="360" w:lineRule="auto"/>
        <w:rPr>
          <w:rFonts w:ascii="Trebuchet MS" w:eastAsia="Trebuchet MS" w:hAnsi="Trebuchet MS" w:cs="Trebuchet MS"/>
          <w:b/>
          <w:sz w:val="22"/>
          <w:szCs w:val="22"/>
          <w:lang w:val="en-US"/>
        </w:rPr>
      </w:pPr>
    </w:p>
    <w:p w14:paraId="2CCE3DBE" w14:textId="77777777" w:rsidR="000576DF" w:rsidRPr="001E3D58" w:rsidRDefault="000576DF">
      <w:pPr>
        <w:keepNext/>
        <w:spacing w:line="360" w:lineRule="auto"/>
        <w:rPr>
          <w:rFonts w:ascii="Trebuchet MS" w:eastAsia="Trebuchet MS" w:hAnsi="Trebuchet MS" w:cs="Trebuchet MS"/>
          <w:b/>
          <w:sz w:val="22"/>
          <w:szCs w:val="22"/>
          <w:lang w:val="en-US"/>
        </w:rPr>
      </w:pPr>
    </w:p>
    <w:p w14:paraId="7F23684D" w14:textId="77777777" w:rsidR="000576DF" w:rsidRPr="001E3D58" w:rsidRDefault="000576DF">
      <w:pPr>
        <w:keepNext/>
        <w:spacing w:line="360" w:lineRule="auto"/>
        <w:rPr>
          <w:rFonts w:ascii="Trebuchet MS" w:eastAsia="Trebuchet MS" w:hAnsi="Trebuchet MS" w:cs="Trebuchet MS"/>
          <w:b/>
          <w:sz w:val="22"/>
          <w:szCs w:val="22"/>
          <w:lang w:val="en-US"/>
        </w:rPr>
      </w:pPr>
    </w:p>
    <w:p w14:paraId="0C6560B7" w14:textId="77777777" w:rsidR="000576DF" w:rsidRPr="001E3D58" w:rsidRDefault="000576DF">
      <w:pPr>
        <w:keepNext/>
        <w:spacing w:line="360" w:lineRule="auto"/>
        <w:rPr>
          <w:rFonts w:ascii="Trebuchet MS" w:eastAsia="Trebuchet MS" w:hAnsi="Trebuchet MS" w:cs="Trebuchet MS"/>
          <w:b/>
          <w:sz w:val="22"/>
          <w:szCs w:val="22"/>
          <w:lang w:val="en-US"/>
        </w:rPr>
      </w:pPr>
    </w:p>
    <w:p w14:paraId="283C0102" w14:textId="77777777" w:rsidR="000576DF" w:rsidRPr="001E3D58" w:rsidRDefault="000576DF">
      <w:pPr>
        <w:keepNext/>
        <w:spacing w:line="360" w:lineRule="auto"/>
        <w:rPr>
          <w:rFonts w:ascii="Trebuchet MS" w:eastAsia="Trebuchet MS" w:hAnsi="Trebuchet MS" w:cs="Trebuchet MS"/>
          <w:b/>
          <w:sz w:val="22"/>
          <w:szCs w:val="22"/>
          <w:lang w:val="en-US"/>
        </w:rPr>
      </w:pPr>
    </w:p>
    <w:p w14:paraId="20FF69DE" w14:textId="77777777" w:rsidR="000576DF" w:rsidRPr="001E3D58" w:rsidRDefault="000576DF">
      <w:pPr>
        <w:keepNext/>
        <w:spacing w:line="360" w:lineRule="auto"/>
        <w:rPr>
          <w:rFonts w:ascii="Trebuchet MS" w:eastAsia="Trebuchet MS" w:hAnsi="Trebuchet MS" w:cs="Trebuchet MS"/>
          <w:b/>
          <w:sz w:val="22"/>
          <w:szCs w:val="22"/>
          <w:lang w:val="en-US"/>
        </w:rPr>
      </w:pPr>
    </w:p>
    <w:p w14:paraId="018D2FB6" w14:textId="77777777" w:rsidR="000576DF" w:rsidRPr="001E3D58" w:rsidRDefault="000576DF">
      <w:pPr>
        <w:keepNext/>
        <w:spacing w:line="360" w:lineRule="auto"/>
        <w:rPr>
          <w:rFonts w:ascii="Trebuchet MS" w:eastAsia="Trebuchet MS" w:hAnsi="Trebuchet MS" w:cs="Trebuchet MS"/>
          <w:b/>
          <w:sz w:val="22"/>
          <w:szCs w:val="22"/>
          <w:lang w:val="en-US"/>
        </w:rPr>
      </w:pPr>
    </w:p>
    <w:p w14:paraId="206C063A" w14:textId="77777777" w:rsidR="000576DF" w:rsidRPr="001E3D58" w:rsidRDefault="00123C52">
      <w:pPr>
        <w:rPr>
          <w:rFonts w:ascii="Trebuchet MS" w:eastAsia="Trebuchet MS" w:hAnsi="Trebuchet MS" w:cs="Trebuchet MS"/>
          <w:b/>
          <w:sz w:val="22"/>
          <w:szCs w:val="22"/>
          <w:lang w:val="en-US"/>
        </w:rPr>
      </w:pPr>
      <w:r w:rsidRPr="001E3D58">
        <w:rPr>
          <w:lang w:val="en-US"/>
        </w:rPr>
        <w:br w:type="page"/>
      </w:r>
    </w:p>
    <w:p w14:paraId="6B379FE2" w14:textId="77777777" w:rsidR="000576DF" w:rsidRPr="001E3D58" w:rsidRDefault="00123C52">
      <w:pPr>
        <w:keepNext/>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 xml:space="preserve">When developing a competitive public procurement procedure, provided that the legal threshold is observed, the public beneficiary shall take into account the following indications:  </w:t>
      </w:r>
    </w:p>
    <w:tbl>
      <w:tblPr>
        <w:tblStyle w:val="3"/>
        <w:tblW w:w="1428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8649"/>
        <w:gridCol w:w="2693"/>
      </w:tblGrid>
      <w:tr w:rsidR="000576DF" w:rsidRPr="001E3D58" w14:paraId="28C74134" w14:textId="77777777" w:rsidTr="00F5280A">
        <w:tc>
          <w:tcPr>
            <w:tcW w:w="856" w:type="dxa"/>
            <w:shd w:val="clear" w:color="auto" w:fill="EEECE1"/>
          </w:tcPr>
          <w:p w14:paraId="4FFD8B03"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PP Stage</w:t>
            </w:r>
          </w:p>
        </w:tc>
        <w:tc>
          <w:tcPr>
            <w:tcW w:w="2087" w:type="dxa"/>
            <w:shd w:val="clear" w:color="auto" w:fill="EEECE1"/>
          </w:tcPr>
          <w:p w14:paraId="4CCAD585"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Steps</w:t>
            </w:r>
          </w:p>
        </w:tc>
        <w:tc>
          <w:tcPr>
            <w:tcW w:w="8649" w:type="dxa"/>
            <w:shd w:val="clear" w:color="auto" w:fill="EEECE1"/>
          </w:tcPr>
          <w:p w14:paraId="1C6E2A95"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Actions/measures to take</w:t>
            </w:r>
          </w:p>
        </w:tc>
        <w:tc>
          <w:tcPr>
            <w:tcW w:w="2693" w:type="dxa"/>
            <w:shd w:val="clear" w:color="auto" w:fill="EEECE1"/>
          </w:tcPr>
          <w:p w14:paraId="496452BF"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Outputs – indicative documents required</w:t>
            </w:r>
            <w:r w:rsidRPr="001E3D58">
              <w:rPr>
                <w:rFonts w:ascii="Trebuchet MS" w:eastAsia="Trebuchet MS" w:hAnsi="Trebuchet MS" w:cs="Trebuchet MS"/>
                <w:sz w:val="22"/>
                <w:szCs w:val="22"/>
                <w:vertAlign w:val="superscript"/>
                <w:lang w:val="en-US"/>
              </w:rPr>
              <w:footnoteReference w:id="13"/>
            </w:r>
          </w:p>
        </w:tc>
      </w:tr>
      <w:tr w:rsidR="000576DF" w:rsidRPr="001E3D58" w14:paraId="18638F03" w14:textId="77777777" w:rsidTr="00F5280A">
        <w:tc>
          <w:tcPr>
            <w:tcW w:w="856" w:type="dxa"/>
            <w:vMerge w:val="restart"/>
            <w:shd w:val="clear" w:color="auto" w:fill="EEECE1"/>
          </w:tcPr>
          <w:p w14:paraId="7F1D3D3B"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Planning, preparation and carry out</w:t>
            </w:r>
          </w:p>
        </w:tc>
        <w:tc>
          <w:tcPr>
            <w:tcW w:w="2087" w:type="dxa"/>
            <w:shd w:val="clear" w:color="auto" w:fill="EEECE1"/>
          </w:tcPr>
          <w:p w14:paraId="1FC2FC5E"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w:t>
            </w:r>
            <w:r w:rsidRPr="00730E79">
              <w:rPr>
                <w:rFonts w:ascii="Trebuchet MS" w:eastAsia="Trebuchet MS" w:hAnsi="Trebuchet MS" w:cs="Trebuchet MS"/>
                <w:sz w:val="22"/>
                <w:szCs w:val="22"/>
                <w:lang w:val="en-US"/>
              </w:rPr>
              <w:t>rms of reference</w:t>
            </w:r>
          </w:p>
        </w:tc>
        <w:tc>
          <w:tcPr>
            <w:tcW w:w="8649" w:type="dxa"/>
            <w:shd w:val="clear" w:color="auto" w:fill="EEECE1"/>
          </w:tcPr>
          <w:p w14:paraId="16586669"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The technical specifications/terms of references established by the beneficiary must not be too narrow/rigged in comparison with the legal provisions. In such cases, the restrictive specifications shall be identified by the Programme control structure and financial correction shall be applied according to legal provisions.</w:t>
            </w:r>
          </w:p>
        </w:tc>
        <w:tc>
          <w:tcPr>
            <w:tcW w:w="2693" w:type="dxa"/>
            <w:shd w:val="clear" w:color="auto" w:fill="EEECE1"/>
          </w:tcPr>
          <w:p w14:paraId="585D8FD4" w14:textId="77777777" w:rsidR="000576DF" w:rsidRPr="00634FD4" w:rsidRDefault="00123C52">
            <w:pPr>
              <w:numPr>
                <w:ilvl w:val="0"/>
                <w:numId w:val="96"/>
              </w:numPr>
              <w:spacing w:before="120" w:line="360" w:lineRule="auto"/>
              <w:ind w:left="175" w:hanging="142"/>
              <w:rPr>
                <w:sz w:val="22"/>
                <w:szCs w:val="22"/>
                <w:lang w:val="en-US"/>
              </w:rPr>
            </w:pPr>
            <w:r w:rsidRPr="00A55FCF">
              <w:rPr>
                <w:rFonts w:ascii="Trebuchet MS" w:eastAsia="Trebuchet MS" w:hAnsi="Trebuchet MS" w:cs="Trebuchet MS"/>
                <w:sz w:val="22"/>
                <w:szCs w:val="22"/>
                <w:lang w:val="en-US"/>
              </w:rPr>
              <w:t>Internal documents regarding the approval of the technical specifications/terms of references</w:t>
            </w:r>
          </w:p>
        </w:tc>
      </w:tr>
      <w:tr w:rsidR="000576DF" w:rsidRPr="001E3D58" w14:paraId="0F52E24F" w14:textId="77777777" w:rsidTr="00F5280A">
        <w:tc>
          <w:tcPr>
            <w:tcW w:w="856" w:type="dxa"/>
            <w:vMerge/>
            <w:shd w:val="clear" w:color="auto" w:fill="EEECE1"/>
          </w:tcPr>
          <w:p w14:paraId="3E72152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9A208F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allocation</w:t>
            </w:r>
          </w:p>
        </w:tc>
        <w:tc>
          <w:tcPr>
            <w:tcW w:w="8649" w:type="dxa"/>
            <w:shd w:val="clear" w:color="auto" w:fill="EEECE1"/>
          </w:tcPr>
          <w:p w14:paraId="183F452D" w14:textId="77777777" w:rsidR="000576DF" w:rsidRPr="001E3D58" w:rsidRDefault="00123C52" w:rsidP="006F770C">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estimating the budget of the procurement, it is mandatory for the beneficiary to make a deep market research for related costs and, if the case, to use the internal benchmark price for standard goods or services (based on previous prices paid by the beneficiary and on the market price).</w:t>
            </w:r>
          </w:p>
        </w:tc>
        <w:tc>
          <w:tcPr>
            <w:tcW w:w="2693" w:type="dxa"/>
            <w:shd w:val="clear" w:color="auto" w:fill="EEECE1"/>
          </w:tcPr>
          <w:p w14:paraId="4E4D8778" w14:textId="77777777" w:rsidR="000576DF" w:rsidRPr="001E3D58" w:rsidRDefault="00123C52">
            <w:pPr>
              <w:numPr>
                <w:ilvl w:val="0"/>
                <w:numId w:val="96"/>
              </w:numPr>
              <w:spacing w:before="120" w:after="120" w:line="360" w:lineRule="auto"/>
              <w:ind w:left="175" w:hanging="142"/>
              <w:rPr>
                <w:sz w:val="22"/>
                <w:szCs w:val="22"/>
                <w:lang w:val="en-US"/>
              </w:rPr>
            </w:pPr>
            <w:r w:rsidRPr="001E3D58">
              <w:rPr>
                <w:rFonts w:ascii="Trebuchet MS" w:eastAsia="Trebuchet MS" w:hAnsi="Trebuchet MS" w:cs="Trebuchet MS"/>
                <w:sz w:val="22"/>
                <w:szCs w:val="22"/>
                <w:lang w:val="en-US"/>
              </w:rPr>
              <w:t>Internal documents regarding the justification of the budget/the approval of the budget</w:t>
            </w:r>
          </w:p>
        </w:tc>
      </w:tr>
      <w:tr w:rsidR="000576DF" w:rsidRPr="001E3D58" w14:paraId="08D5F13F" w14:textId="77777777" w:rsidTr="00F5280A">
        <w:tc>
          <w:tcPr>
            <w:tcW w:w="856" w:type="dxa"/>
            <w:vMerge/>
            <w:shd w:val="clear" w:color="auto" w:fill="EEECE1"/>
          </w:tcPr>
          <w:p w14:paraId="79C0B0C2"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04A0E4A"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Evaluation criteria and Tender </w:t>
            </w:r>
            <w:r w:rsidRPr="001E3D58">
              <w:rPr>
                <w:rFonts w:ascii="Trebuchet MS" w:eastAsia="Trebuchet MS" w:hAnsi="Trebuchet MS" w:cs="Trebuchet MS"/>
                <w:sz w:val="22"/>
                <w:szCs w:val="22"/>
                <w:lang w:val="en-US"/>
              </w:rPr>
              <w:lastRenderedPageBreak/>
              <w:t>documents</w:t>
            </w:r>
          </w:p>
        </w:tc>
        <w:tc>
          <w:tcPr>
            <w:tcW w:w="8649" w:type="dxa"/>
            <w:shd w:val="clear" w:color="auto" w:fill="EEECE1"/>
          </w:tcPr>
          <w:p w14:paraId="64132AF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The evaluation and selection criteria established by the beneficiary must not be restrictive in comparison with the legal provisions. In such cases, the restrictive </w:t>
            </w:r>
            <w:r w:rsidRPr="001E3D58">
              <w:rPr>
                <w:rFonts w:ascii="Trebuchet MS" w:eastAsia="Trebuchet MS" w:hAnsi="Trebuchet MS" w:cs="Trebuchet MS"/>
                <w:sz w:val="22"/>
                <w:szCs w:val="22"/>
                <w:lang w:val="en-US"/>
              </w:rPr>
              <w:lastRenderedPageBreak/>
              <w:t>evaluation and selection criteria shall be identified by the Programme control structure and financial correction shall be applied according to legal provisions.</w:t>
            </w:r>
          </w:p>
        </w:tc>
        <w:tc>
          <w:tcPr>
            <w:tcW w:w="2693" w:type="dxa"/>
            <w:shd w:val="clear" w:color="auto" w:fill="EEECE1"/>
          </w:tcPr>
          <w:p w14:paraId="4E64FA5C" w14:textId="77777777" w:rsidR="000576DF" w:rsidRPr="001E3D58" w:rsidRDefault="00123C52">
            <w:pPr>
              <w:numPr>
                <w:ilvl w:val="0"/>
                <w:numId w:val="101"/>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lastRenderedPageBreak/>
              <w:t xml:space="preserve">Tender documents drafted. </w:t>
            </w:r>
          </w:p>
          <w:p w14:paraId="12E57C15"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03B6F997" w14:textId="77777777" w:rsidTr="00F5280A">
        <w:tc>
          <w:tcPr>
            <w:tcW w:w="856" w:type="dxa"/>
            <w:vMerge/>
            <w:shd w:val="clear" w:color="auto" w:fill="EEECE1"/>
          </w:tcPr>
          <w:p w14:paraId="1294B988"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6E9E605C"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public procurement procedure</w:t>
            </w:r>
          </w:p>
        </w:tc>
        <w:tc>
          <w:tcPr>
            <w:tcW w:w="8649" w:type="dxa"/>
            <w:shd w:val="clear" w:color="auto" w:fill="EEECE1"/>
          </w:tcPr>
          <w:p w14:paraId="4CE38DFA" w14:textId="77777777" w:rsidR="000576DF" w:rsidRPr="001E3D58"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the public procurement procedure to be approved by the legal representative of the beneficiary or by a superior personal with tasks in this regard (according to the internal rules of procedure of the beneficiary). </w:t>
            </w:r>
          </w:p>
        </w:tc>
        <w:tc>
          <w:tcPr>
            <w:tcW w:w="2693" w:type="dxa"/>
            <w:shd w:val="clear" w:color="auto" w:fill="EEECE1"/>
          </w:tcPr>
          <w:p w14:paraId="50CA80AB" w14:textId="77777777" w:rsidR="000576DF" w:rsidRPr="001E3D58" w:rsidRDefault="00123C52">
            <w:pPr>
              <w:numPr>
                <w:ilvl w:val="0"/>
                <w:numId w:val="101"/>
              </w:numPr>
              <w:spacing w:before="120" w:line="360" w:lineRule="auto"/>
              <w:ind w:hanging="360"/>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1E899716" w14:textId="77777777" w:rsidTr="00F5280A">
        <w:tc>
          <w:tcPr>
            <w:tcW w:w="856" w:type="dxa"/>
            <w:vMerge/>
            <w:shd w:val="clear" w:color="auto" w:fill="EEECE1"/>
          </w:tcPr>
          <w:p w14:paraId="1D91C4B0"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C335B91"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Transparency/ launching the procedure</w:t>
            </w:r>
          </w:p>
        </w:tc>
        <w:tc>
          <w:tcPr>
            <w:tcW w:w="8649" w:type="dxa"/>
            <w:shd w:val="clear" w:color="auto" w:fill="EEECE1"/>
          </w:tcPr>
          <w:p w14:paraId="594CBC6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shall make public all the procurement procedures, including all tender documents. Thus, the beneficiary shall observe all legal provisions regarding the assurance of the transparency of the public procurement procedure, observing the timescales provided by the law. </w:t>
            </w:r>
          </w:p>
        </w:tc>
        <w:tc>
          <w:tcPr>
            <w:tcW w:w="2693" w:type="dxa"/>
            <w:shd w:val="clear" w:color="auto" w:fill="EEECE1"/>
          </w:tcPr>
          <w:p w14:paraId="6FE425C3" w14:textId="77777777" w:rsidR="000576DF" w:rsidRPr="001E3D58" w:rsidRDefault="00123C52">
            <w:pPr>
              <w:numPr>
                <w:ilvl w:val="0"/>
                <w:numId w:val="101"/>
              </w:numPr>
              <w:spacing w:before="120" w:line="360" w:lineRule="auto"/>
              <w:ind w:hanging="360"/>
              <w:rPr>
                <w:sz w:val="22"/>
                <w:szCs w:val="22"/>
                <w:lang w:val="en-US"/>
              </w:rPr>
            </w:pPr>
            <w:r w:rsidRPr="001E3D58">
              <w:rPr>
                <w:rFonts w:ascii="Trebuchet MS" w:eastAsia="Trebuchet MS" w:hAnsi="Trebuchet MS" w:cs="Trebuchet MS"/>
                <w:sz w:val="22"/>
                <w:szCs w:val="22"/>
                <w:lang w:val="en-US"/>
              </w:rPr>
              <w:t>Tender documents published</w:t>
            </w:r>
          </w:p>
        </w:tc>
      </w:tr>
      <w:tr w:rsidR="000576DF" w:rsidRPr="001E3D58" w14:paraId="0A6F320F" w14:textId="77777777" w:rsidTr="00F5280A">
        <w:tc>
          <w:tcPr>
            <w:tcW w:w="856" w:type="dxa"/>
            <w:vMerge/>
            <w:shd w:val="clear" w:color="auto" w:fill="EEECE1"/>
          </w:tcPr>
          <w:p w14:paraId="1F75FA8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0C1947E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Confidentiality of  information</w:t>
            </w:r>
          </w:p>
        </w:tc>
        <w:tc>
          <w:tcPr>
            <w:tcW w:w="8649" w:type="dxa"/>
            <w:shd w:val="clear" w:color="auto" w:fill="EEECE1"/>
          </w:tcPr>
          <w:p w14:paraId="40E8B64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personal involved in bidding process shall ensure the confidentiality of information.</w:t>
            </w:r>
          </w:p>
          <w:p w14:paraId="3AA656B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2693" w:type="dxa"/>
            <w:shd w:val="clear" w:color="auto" w:fill="EEECE1"/>
          </w:tcPr>
          <w:p w14:paraId="1A5A0499" w14:textId="77777777" w:rsidR="000576DF" w:rsidRPr="001E3D58" w:rsidRDefault="00123C52">
            <w:pPr>
              <w:numPr>
                <w:ilvl w:val="0"/>
                <w:numId w:val="101"/>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Declaration of confidentiality</w:t>
            </w:r>
          </w:p>
        </w:tc>
      </w:tr>
      <w:tr w:rsidR="000576DF" w:rsidRPr="001E3D58" w14:paraId="66F1C28F" w14:textId="77777777" w:rsidTr="00F5280A">
        <w:tc>
          <w:tcPr>
            <w:tcW w:w="856" w:type="dxa"/>
            <w:vMerge/>
            <w:shd w:val="clear" w:color="auto" w:fill="EEECE1"/>
          </w:tcPr>
          <w:p w14:paraId="66E02012"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F3B3C5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8649" w:type="dxa"/>
            <w:shd w:val="clear" w:color="auto" w:fill="EEECE1"/>
          </w:tcPr>
          <w:p w14:paraId="5E869B5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 </w:t>
            </w:r>
          </w:p>
        </w:tc>
        <w:tc>
          <w:tcPr>
            <w:tcW w:w="2693" w:type="dxa"/>
            <w:shd w:val="clear" w:color="auto" w:fill="EEECE1"/>
          </w:tcPr>
          <w:p w14:paraId="6D031CBE" w14:textId="77777777" w:rsidR="000576DF" w:rsidRPr="001E3D58" w:rsidRDefault="00123C52">
            <w:pPr>
              <w:keepNext/>
              <w:numPr>
                <w:ilvl w:val="0"/>
                <w:numId w:val="100"/>
              </w:numPr>
              <w:tabs>
                <w:tab w:val="left" w:pos="-18"/>
                <w:tab w:val="left" w:pos="72"/>
                <w:tab w:val="left" w:pos="252"/>
              </w:tabs>
              <w:spacing w:before="120" w:after="120" w:line="360" w:lineRule="auto"/>
              <w:ind w:left="162" w:hanging="90"/>
              <w:jc w:val="both"/>
              <w:rPr>
                <w:sz w:val="22"/>
                <w:szCs w:val="22"/>
                <w:lang w:val="en-US"/>
              </w:rPr>
            </w:pPr>
            <w:r w:rsidRPr="001E3D58">
              <w:rPr>
                <w:rFonts w:ascii="Trebuchet MS" w:eastAsia="Trebuchet MS" w:hAnsi="Trebuchet MS" w:cs="Trebuchet MS"/>
                <w:sz w:val="22"/>
                <w:szCs w:val="22"/>
                <w:lang w:val="en-US"/>
              </w:rPr>
              <w:t xml:space="preserve">Declaration of the conflict of interest </w:t>
            </w:r>
          </w:p>
          <w:p w14:paraId="2B729CAF" w14:textId="77777777" w:rsidR="000576DF" w:rsidRPr="001E3D58" w:rsidRDefault="00123C52">
            <w:pPr>
              <w:keepNext/>
              <w:numPr>
                <w:ilvl w:val="0"/>
                <w:numId w:val="100"/>
              </w:numPr>
              <w:tabs>
                <w:tab w:val="left" w:pos="-18"/>
                <w:tab w:val="left" w:pos="72"/>
                <w:tab w:val="left" w:pos="252"/>
              </w:tabs>
              <w:spacing w:before="120" w:line="360" w:lineRule="auto"/>
              <w:ind w:left="165" w:hanging="91"/>
              <w:jc w:val="both"/>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5B93AEF2" w14:textId="77777777" w:rsidTr="00F5280A">
        <w:tc>
          <w:tcPr>
            <w:tcW w:w="856" w:type="dxa"/>
            <w:vMerge/>
            <w:shd w:val="clear" w:color="auto" w:fill="EEECE1"/>
          </w:tcPr>
          <w:p w14:paraId="63C1D1B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1D987883"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Setting up the evaluation board</w:t>
            </w:r>
          </w:p>
        </w:tc>
        <w:tc>
          <w:tcPr>
            <w:tcW w:w="8649" w:type="dxa"/>
            <w:shd w:val="clear" w:color="auto" w:fill="EEECE1"/>
          </w:tcPr>
          <w:p w14:paraId="7D53F12F" w14:textId="77777777" w:rsidR="000576DF" w:rsidRPr="0076588F"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setting up the evaluation board</w:t>
            </w:r>
            <w:r w:rsidRPr="001E3D58">
              <w:rPr>
                <w:rFonts w:ascii="Trebuchet MS" w:eastAsia="Trebuchet MS" w:hAnsi="Trebuchet MS" w:cs="Trebuchet MS"/>
                <w:sz w:val="22"/>
                <w:szCs w:val="22"/>
                <w:vertAlign w:val="superscript"/>
                <w:lang w:val="en-US"/>
              </w:rPr>
              <w:footnoteReference w:id="14"/>
            </w:r>
            <w:r w:rsidRPr="001E3D58">
              <w:rPr>
                <w:rFonts w:ascii="Trebuchet MS" w:eastAsia="Trebuchet MS" w:hAnsi="Trebuchet MS" w:cs="Trebuchet MS"/>
                <w:sz w:val="22"/>
                <w:szCs w:val="22"/>
                <w:lang w:val="en-US"/>
              </w:rPr>
              <w:t>, the benef</w:t>
            </w:r>
            <w:r w:rsidRPr="001F5190">
              <w:rPr>
                <w:rFonts w:ascii="Trebuchet MS" w:eastAsia="Trebuchet MS" w:hAnsi="Trebuchet MS" w:cs="Trebuchet MS"/>
                <w:sz w:val="22"/>
                <w:szCs w:val="22"/>
                <w:lang w:val="en-US"/>
              </w:rPr>
              <w:t>iciary shall observe the following recommendations:</w:t>
            </w:r>
          </w:p>
          <w:p w14:paraId="18588FBD" w14:textId="77777777" w:rsidR="000576DF" w:rsidRPr="00730E79" w:rsidRDefault="00123C52">
            <w:pPr>
              <w:numPr>
                <w:ilvl w:val="0"/>
                <w:numId w:val="100"/>
              </w:numPr>
              <w:spacing w:before="40" w:after="40" w:line="360" w:lineRule="auto"/>
              <w:ind w:left="714" w:hanging="357"/>
              <w:jc w:val="both"/>
              <w:rPr>
                <w:sz w:val="22"/>
                <w:szCs w:val="22"/>
                <w:lang w:val="en-US"/>
              </w:rPr>
            </w:pPr>
            <w:r w:rsidRPr="0076588F">
              <w:rPr>
                <w:rFonts w:ascii="Trebuchet MS" w:eastAsia="Trebuchet MS" w:hAnsi="Trebuchet MS" w:cs="Trebuchet MS"/>
                <w:sz w:val="22"/>
                <w:szCs w:val="22"/>
                <w:lang w:val="en-US"/>
              </w:rPr>
              <w:t>The evaluation board is comprised of several senior management personnel</w:t>
            </w:r>
          </w:p>
          <w:p w14:paraId="188EFC49" w14:textId="77777777" w:rsidR="000576DF" w:rsidRPr="00287077" w:rsidRDefault="00123C52">
            <w:pPr>
              <w:numPr>
                <w:ilvl w:val="0"/>
                <w:numId w:val="100"/>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 xml:space="preserve">The members are rotated within the evaluation boards </w:t>
            </w:r>
          </w:p>
          <w:p w14:paraId="40713FF5" w14:textId="77777777" w:rsidR="000576DF" w:rsidRPr="000E060C" w:rsidRDefault="00123C52">
            <w:pPr>
              <w:numPr>
                <w:ilvl w:val="0"/>
                <w:numId w:val="100"/>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 xml:space="preserve">The members are randomly selected.  </w:t>
            </w:r>
          </w:p>
          <w:p w14:paraId="53AF5FC3" w14:textId="77777777" w:rsidR="000576DF" w:rsidRPr="00634FD4" w:rsidRDefault="00123C52">
            <w:pPr>
              <w:numPr>
                <w:ilvl w:val="0"/>
                <w:numId w:val="100"/>
              </w:numPr>
              <w:spacing w:before="40" w:after="40" w:line="360" w:lineRule="auto"/>
              <w:ind w:left="714" w:hanging="357"/>
              <w:jc w:val="both"/>
              <w:rPr>
                <w:sz w:val="22"/>
                <w:szCs w:val="22"/>
                <w:lang w:val="en-US"/>
              </w:rPr>
            </w:pPr>
            <w:r w:rsidRPr="00754C23">
              <w:rPr>
                <w:rFonts w:ascii="Trebuchet MS" w:eastAsia="Trebuchet MS" w:hAnsi="Trebuchet MS" w:cs="Trebuchet MS"/>
                <w:sz w:val="22"/>
                <w:szCs w:val="22"/>
                <w:lang w:val="en-US"/>
              </w:rPr>
              <w:t>The memb</w:t>
            </w:r>
            <w:r w:rsidRPr="00A55FCF">
              <w:rPr>
                <w:rFonts w:ascii="Trebuchet MS" w:eastAsia="Trebuchet MS" w:hAnsi="Trebuchet MS" w:cs="Trebuchet MS"/>
                <w:sz w:val="22"/>
                <w:szCs w:val="22"/>
                <w:lang w:val="en-US"/>
              </w:rPr>
              <w:t xml:space="preserve">ers sign a conflict of interest declaration </w:t>
            </w:r>
          </w:p>
          <w:p w14:paraId="09F999CE"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F85B5E">
              <w:rPr>
                <w:rFonts w:ascii="Trebuchet MS" w:eastAsia="Trebuchet MS" w:hAnsi="Trebuchet MS" w:cs="Trebuchet MS"/>
                <w:sz w:val="22"/>
                <w:szCs w:val="22"/>
                <w:lang w:val="en-US"/>
              </w:rPr>
              <w:t xml:space="preserve">The purchaser beneficiary must take all the necessary measures in order to avoid the situations that might cause conflicts of interests and/or unfair competition. </w:t>
            </w:r>
            <w:r w:rsidRPr="001E3D58">
              <w:rPr>
                <w:rFonts w:ascii="Trebuchet MS" w:eastAsia="Trebuchet MS" w:hAnsi="Trebuchet MS" w:cs="Trebuchet MS"/>
                <w:b/>
                <w:sz w:val="22"/>
                <w:szCs w:val="22"/>
                <w:lang w:val="en-US"/>
              </w:rPr>
              <w:t xml:space="preserve">In this respect, the beneficiary must hold a register of all the declarations regarding the conflict of interest of each member of the evaluation board. </w:t>
            </w:r>
          </w:p>
          <w:p w14:paraId="478E1EC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setting up the evaluation board, the beneficiary should select members that have knowledge of the marketplace (prices, companies, alliances and understanding between them etc.) taking into consideration their experience, the field of the contract, etc. </w:t>
            </w:r>
          </w:p>
          <w:p w14:paraId="323F487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addition, it is recommended to observe the principle of rotation and randomness when setting the evaluation board (if the personnel is sufficient to ensure such rotation and randomness).</w:t>
            </w:r>
          </w:p>
        </w:tc>
        <w:tc>
          <w:tcPr>
            <w:tcW w:w="2693" w:type="dxa"/>
            <w:shd w:val="clear" w:color="auto" w:fill="EEECE1"/>
          </w:tcPr>
          <w:p w14:paraId="40CC5327"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sidRPr="001E3D58">
              <w:rPr>
                <w:rFonts w:ascii="Trebuchet MS" w:eastAsia="Trebuchet MS" w:hAnsi="Trebuchet MS" w:cs="Trebuchet MS"/>
                <w:sz w:val="22"/>
                <w:szCs w:val="22"/>
                <w:lang w:val="en-US"/>
              </w:rPr>
              <w:t xml:space="preserve">Declaration of board evaluation members regarding the conflict of interest </w:t>
            </w:r>
          </w:p>
          <w:p w14:paraId="799EC90B"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010901B6" w14:textId="77777777" w:rsidTr="00F5280A">
        <w:tc>
          <w:tcPr>
            <w:tcW w:w="856" w:type="dxa"/>
            <w:vMerge/>
            <w:shd w:val="clear" w:color="auto" w:fill="EEECE1"/>
          </w:tcPr>
          <w:p w14:paraId="4BAB4EC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05FB2D53"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Bid evaluation</w:t>
            </w:r>
          </w:p>
        </w:tc>
        <w:tc>
          <w:tcPr>
            <w:tcW w:w="8649" w:type="dxa"/>
            <w:shd w:val="clear" w:color="auto" w:fill="EEECE1"/>
          </w:tcPr>
          <w:p w14:paraId="10067FA1"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evaluating the bids, it is recommended the evaluators to use their marketplace knowledge that may help them detect high and unusual bid data and unusual relationships between third parties, and act according to national legal provisions in force. Also, during bid evaluation, the board evaluation should:</w:t>
            </w:r>
          </w:p>
          <w:p w14:paraId="645AF8FC"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complete backgrounds check on all bidders and third parties (this includes: website checks, companies house information etc.) </w:t>
            </w:r>
          </w:p>
          <w:p w14:paraId="110ECFEA"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corroborate prices quoted by bidders in their financial offers to other independent sources if Annex Ceilings for expenditures does not provide a ceiling/information regarding a certain service, good or work. Also, the prices can be compared against the generally accepted prices for similar contracts. </w:t>
            </w:r>
          </w:p>
          <w:p w14:paraId="004AFAD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the evaluation process, the members shall check the existence of all declarations submitted by the bidders, according to the legal provisions. </w:t>
            </w:r>
          </w:p>
          <w:p w14:paraId="57867BE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members shall include all these information in the evaluation report that shall be submitted to the first level control for expenditure validation.</w:t>
            </w:r>
          </w:p>
          <w:p w14:paraId="5D4C065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the evaluation report regarding the selection of the bidder shall include the description of the financial and technical advantages that motivates the selection of one bidder other another bidders.</w:t>
            </w:r>
          </w:p>
        </w:tc>
        <w:tc>
          <w:tcPr>
            <w:tcW w:w="2693" w:type="dxa"/>
            <w:shd w:val="clear" w:color="auto" w:fill="EEECE1"/>
          </w:tcPr>
          <w:p w14:paraId="489B1888" w14:textId="77777777" w:rsidR="000576DF" w:rsidRPr="001E3D58" w:rsidRDefault="00123C52">
            <w:pPr>
              <w:numPr>
                <w:ilvl w:val="0"/>
                <w:numId w:val="99"/>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Evaluation report</w:t>
            </w:r>
          </w:p>
        </w:tc>
      </w:tr>
      <w:tr w:rsidR="000576DF" w:rsidRPr="001E3D58" w14:paraId="406C7E42" w14:textId="77777777" w:rsidTr="00F5280A">
        <w:trPr>
          <w:trHeight w:val="2140"/>
        </w:trPr>
        <w:tc>
          <w:tcPr>
            <w:tcW w:w="856" w:type="dxa"/>
            <w:vMerge w:val="restart"/>
            <w:shd w:val="clear" w:color="auto" w:fill="EEECE1"/>
          </w:tcPr>
          <w:p w14:paraId="51935099"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Implementation and monitoring</w:t>
            </w:r>
          </w:p>
        </w:tc>
        <w:tc>
          <w:tcPr>
            <w:tcW w:w="2087" w:type="dxa"/>
            <w:shd w:val="clear" w:color="auto" w:fill="EEECE1"/>
          </w:tcPr>
          <w:p w14:paraId="1B87E13E"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Drafting/signing the contract</w:t>
            </w:r>
          </w:p>
        </w:tc>
        <w:tc>
          <w:tcPr>
            <w:tcW w:w="8649" w:type="dxa"/>
            <w:shd w:val="clear" w:color="auto" w:fill="EEECE1"/>
          </w:tcPr>
          <w:p w14:paraId="46D8B66E"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 beneficiary shall publish all the contract informa</w:t>
            </w:r>
            <w:r w:rsidRPr="00287077">
              <w:rPr>
                <w:rFonts w:ascii="Trebuchet MS" w:eastAsia="Trebuchet MS" w:hAnsi="Trebuchet MS" w:cs="Trebuchet MS"/>
                <w:sz w:val="22"/>
                <w:szCs w:val="22"/>
                <w:lang w:val="en-US"/>
              </w:rPr>
              <w:t xml:space="preserve">tion that is not publically sensitive (according to national provisions). The beneficiary shall made public the information on its website or on the Programme site, if the beneficiary does not have one: </w:t>
            </w:r>
          </w:p>
          <w:p w14:paraId="02DB6891" w14:textId="77777777" w:rsidR="000576DF" w:rsidRPr="00A55FCF" w:rsidRDefault="00123C52">
            <w:pPr>
              <w:numPr>
                <w:ilvl w:val="0"/>
                <w:numId w:val="101"/>
              </w:numPr>
              <w:spacing w:before="120" w:after="120" w:line="360" w:lineRule="auto"/>
              <w:ind w:hanging="360"/>
              <w:jc w:val="both"/>
              <w:rPr>
                <w:sz w:val="22"/>
                <w:szCs w:val="22"/>
                <w:lang w:val="en-US"/>
              </w:rPr>
            </w:pPr>
            <w:r w:rsidRPr="000E060C">
              <w:rPr>
                <w:rFonts w:ascii="Trebuchet MS" w:eastAsia="Trebuchet MS" w:hAnsi="Trebuchet MS" w:cs="Trebuchet MS"/>
                <w:sz w:val="22"/>
                <w:szCs w:val="22"/>
                <w:lang w:val="en-US"/>
              </w:rPr>
              <w:t xml:space="preserve">The information shall be posted in 10 days from the </w:t>
            </w:r>
            <w:r w:rsidRPr="00754C23">
              <w:rPr>
                <w:rFonts w:ascii="Trebuchet MS" w:eastAsia="Trebuchet MS" w:hAnsi="Trebuchet MS" w:cs="Trebuchet MS"/>
                <w:sz w:val="22"/>
                <w:szCs w:val="22"/>
                <w:lang w:val="en-US"/>
              </w:rPr>
              <w:t xml:space="preserve">contract signing on the beneficiary site. </w:t>
            </w:r>
          </w:p>
          <w:p w14:paraId="3647248B" w14:textId="77777777" w:rsidR="000576DF" w:rsidRPr="00F85B5E" w:rsidRDefault="00123C52">
            <w:pPr>
              <w:numPr>
                <w:ilvl w:val="0"/>
                <w:numId w:val="101"/>
              </w:numPr>
              <w:spacing w:before="120" w:after="120" w:line="360" w:lineRule="auto"/>
              <w:ind w:hanging="360"/>
              <w:jc w:val="both"/>
              <w:rPr>
                <w:sz w:val="22"/>
                <w:szCs w:val="22"/>
                <w:lang w:val="en-US"/>
              </w:rPr>
            </w:pPr>
            <w:r w:rsidRPr="00634FD4">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6251C63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minimum following information shall be made public: the name of the provider, the contract value, the type of public procurement used, the contract object.For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2693" w:type="dxa"/>
            <w:shd w:val="clear" w:color="auto" w:fill="EEECE1"/>
          </w:tcPr>
          <w:p w14:paraId="762EBF30" w14:textId="77777777" w:rsidR="000576DF" w:rsidRPr="001E3D58" w:rsidRDefault="00123C52">
            <w:pPr>
              <w:spacing w:before="120" w:after="120" w:line="360" w:lineRule="auto"/>
              <w:ind w:left="3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Information posted/request to JS for posting the information on the Programme site.</w:t>
            </w:r>
          </w:p>
          <w:p w14:paraId="7A699B01" w14:textId="77777777" w:rsidR="000576DF" w:rsidRPr="001E3D58" w:rsidRDefault="00123C52">
            <w:pPr>
              <w:spacing w:before="120" w:after="120" w:line="360" w:lineRule="auto"/>
              <w:ind w:left="3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FLC shall verify the justification</w:t>
            </w:r>
          </w:p>
        </w:tc>
      </w:tr>
      <w:tr w:rsidR="000576DF" w:rsidRPr="001E3D58" w14:paraId="21E3E382" w14:textId="77777777" w:rsidTr="00F5280A">
        <w:tc>
          <w:tcPr>
            <w:tcW w:w="856" w:type="dxa"/>
            <w:vMerge/>
            <w:shd w:val="clear" w:color="auto" w:fill="EEECE1"/>
          </w:tcPr>
          <w:p w14:paraId="1D347E6C"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01E2C3EA"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monitoring and control</w:t>
            </w:r>
          </w:p>
        </w:tc>
        <w:tc>
          <w:tcPr>
            <w:tcW w:w="8649" w:type="dxa"/>
            <w:shd w:val="clear" w:color="auto" w:fill="EEECE1"/>
          </w:tcPr>
          <w:p w14:paraId="738290D7" w14:textId="77777777" w:rsidR="000576DF" w:rsidRPr="0076588F"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sidRPr="001E3D58">
              <w:rPr>
                <w:rFonts w:ascii="Trebuchet MS" w:eastAsia="Trebuchet MS" w:hAnsi="Trebuchet MS" w:cs="Trebuchet MS"/>
                <w:sz w:val="22"/>
                <w:szCs w:val="22"/>
                <w:vertAlign w:val="superscript"/>
                <w:lang w:val="en-US"/>
              </w:rPr>
              <w:footnoteReference w:id="15"/>
            </w:r>
            <w:r w:rsidRPr="001E3D58">
              <w:rPr>
                <w:rFonts w:ascii="Trebuchet MS" w:eastAsia="Trebuchet MS" w:hAnsi="Trebuchet MS" w:cs="Trebuchet MS"/>
                <w:sz w:val="22"/>
                <w:szCs w:val="22"/>
                <w:lang w:val="en-US"/>
              </w:rPr>
              <w:t>. Depending on the contract type, during contract implem</w:t>
            </w:r>
            <w:r w:rsidRPr="0076588F">
              <w:rPr>
                <w:rFonts w:ascii="Trebuchet MS" w:eastAsia="Trebuchet MS" w:hAnsi="Trebuchet MS" w:cs="Trebuchet MS"/>
                <w:sz w:val="22"/>
                <w:szCs w:val="22"/>
                <w:lang w:val="en-US"/>
              </w:rPr>
              <w:t>entation, monitoring and control, the beneficiary should:</w:t>
            </w:r>
          </w:p>
          <w:p w14:paraId="72FB8815" w14:textId="77777777" w:rsidR="000576DF" w:rsidRPr="00730E79" w:rsidRDefault="00123C52">
            <w:pPr>
              <w:numPr>
                <w:ilvl w:val="0"/>
                <w:numId w:val="100"/>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 xml:space="preserve">Perform a review of invoices submitted by the contractor for duplication (i.e. </w:t>
            </w:r>
            <w:r w:rsidRPr="00730E79">
              <w:rPr>
                <w:rFonts w:ascii="Trebuchet MS" w:eastAsia="Trebuchet MS" w:hAnsi="Trebuchet MS" w:cs="Trebuchet MS"/>
                <w:sz w:val="22"/>
                <w:szCs w:val="22"/>
                <w:lang w:val="en-US"/>
              </w:rPr>
              <w:lastRenderedPageBreak/>
              <w:t>multiple invoices for the same amount, invoice number etc.) or falsification.</w:t>
            </w:r>
          </w:p>
          <w:p w14:paraId="36A087D6" w14:textId="77777777" w:rsidR="000576DF" w:rsidRPr="00754C23" w:rsidRDefault="00123C52">
            <w:pPr>
              <w:numPr>
                <w:ilvl w:val="0"/>
                <w:numId w:val="100"/>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Review products/services/works purchased/performed against the technical specifications;</w:t>
            </w:r>
          </w:p>
          <w:p w14:paraId="47880079" w14:textId="77777777" w:rsidR="000576DF" w:rsidRPr="00634FD4" w:rsidRDefault="00123C52">
            <w:pPr>
              <w:numPr>
                <w:ilvl w:val="0"/>
                <w:numId w:val="100"/>
              </w:numPr>
              <w:spacing w:before="40" w:after="40" w:line="360" w:lineRule="auto"/>
              <w:ind w:left="714" w:hanging="357"/>
              <w:jc w:val="both"/>
              <w:rPr>
                <w:sz w:val="22"/>
                <w:szCs w:val="22"/>
                <w:lang w:val="en-US"/>
              </w:rPr>
            </w:pPr>
            <w:r w:rsidRPr="00A55FCF">
              <w:rPr>
                <w:rFonts w:ascii="Trebuchet MS" w:eastAsia="Trebuchet MS" w:hAnsi="Trebuchet MS" w:cs="Trebuchet MS"/>
                <w:sz w:val="22"/>
                <w:szCs w:val="22"/>
                <w:lang w:val="en-US"/>
              </w:rPr>
              <w:t>Periodical reviews on the quality of the activities performed by the provider;</w:t>
            </w:r>
          </w:p>
          <w:p w14:paraId="4786F2BB" w14:textId="77777777" w:rsidR="000576DF" w:rsidRPr="00F85B5E" w:rsidRDefault="00123C52">
            <w:pPr>
              <w:numPr>
                <w:ilvl w:val="0"/>
                <w:numId w:val="100"/>
              </w:numPr>
              <w:spacing w:before="40" w:after="40" w:line="360" w:lineRule="auto"/>
              <w:ind w:left="714" w:hanging="357"/>
              <w:jc w:val="both"/>
              <w:rPr>
                <w:sz w:val="22"/>
                <w:szCs w:val="22"/>
                <w:lang w:val="en-US"/>
              </w:rPr>
            </w:pPr>
            <w:r w:rsidRPr="00F85B5E">
              <w:rPr>
                <w:rFonts w:ascii="Trebuchet MS" w:eastAsia="Trebuchet MS" w:hAnsi="Trebuchet MS" w:cs="Trebuchet MS"/>
                <w:sz w:val="22"/>
                <w:szCs w:val="22"/>
                <w:lang w:val="en-US"/>
              </w:rPr>
              <w:t>Review activity reports, if they were required within the contract;</w:t>
            </w:r>
          </w:p>
          <w:p w14:paraId="1F1AC26F"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Review outputs for evidence of costs and request additional evidence in support. </w:t>
            </w:r>
            <w:r w:rsidRPr="001E3D58">
              <w:rPr>
                <w:rFonts w:ascii="Trebuchet MS" w:eastAsia="Trebuchet MS" w:hAnsi="Trebuchet MS" w:cs="Trebuchet MS"/>
                <w:b/>
                <w:sz w:val="22"/>
                <w:szCs w:val="22"/>
                <w:lang w:val="en-US"/>
              </w:rPr>
              <w:t>All the reports shall be approved by the beneficiary</w:t>
            </w:r>
            <w:r w:rsidRPr="001E3D58">
              <w:rPr>
                <w:rFonts w:ascii="Trebuchet MS" w:eastAsia="Trebuchet MS" w:hAnsi="Trebuchet MS" w:cs="Trebuchet MS"/>
                <w:sz w:val="22"/>
                <w:szCs w:val="22"/>
                <w:lang w:val="en-US"/>
              </w:rPr>
              <w:t xml:space="preserve">. </w:t>
            </w:r>
          </w:p>
          <w:p w14:paraId="60A1CF46"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14:paraId="3A999E0D"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14:paraId="3251289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invoices received from the contractor/provider should be checked and approved before payment by the financial expert/manager.  </w:t>
            </w:r>
          </w:p>
          <w:p w14:paraId="6E8F412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during the implementation of the contract it was identified a situation of conflict of interest it should be reported to the JS with all the taken measures.</w:t>
            </w:r>
          </w:p>
          <w:p w14:paraId="08C48C7B" w14:textId="77777777" w:rsidR="000576DF" w:rsidRPr="001E3D58" w:rsidRDefault="000576DF">
            <w:pPr>
              <w:spacing w:before="120" w:line="360" w:lineRule="auto"/>
              <w:jc w:val="both"/>
              <w:rPr>
                <w:rFonts w:ascii="Trebuchet MS" w:eastAsia="Trebuchet MS" w:hAnsi="Trebuchet MS" w:cs="Trebuchet MS"/>
                <w:sz w:val="22"/>
                <w:szCs w:val="22"/>
                <w:lang w:val="en-US"/>
              </w:rPr>
            </w:pPr>
          </w:p>
        </w:tc>
        <w:tc>
          <w:tcPr>
            <w:tcW w:w="2693" w:type="dxa"/>
            <w:shd w:val="clear" w:color="auto" w:fill="EEECE1"/>
          </w:tcPr>
          <w:p w14:paraId="774E0D71"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lastRenderedPageBreak/>
              <w:t xml:space="preserve">Internal notes regarding the approval </w:t>
            </w:r>
            <w:r w:rsidRPr="001E3D58">
              <w:rPr>
                <w:rFonts w:ascii="Trebuchet MS" w:eastAsia="Trebuchet MS" w:hAnsi="Trebuchet MS" w:cs="Trebuchet MS"/>
                <w:sz w:val="22"/>
                <w:szCs w:val="22"/>
                <w:lang w:val="en-US"/>
              </w:rPr>
              <w:lastRenderedPageBreak/>
              <w:t>of the reports</w:t>
            </w:r>
          </w:p>
          <w:p w14:paraId="0866A230" w14:textId="77777777" w:rsidR="000576DF" w:rsidRPr="001E3D58" w:rsidRDefault="000576DF">
            <w:pPr>
              <w:keepNext/>
              <w:tabs>
                <w:tab w:val="left" w:pos="-18"/>
                <w:tab w:val="left" w:pos="72"/>
              </w:tabs>
              <w:spacing w:before="120" w:after="120" w:line="360" w:lineRule="auto"/>
              <w:ind w:left="162"/>
              <w:rPr>
                <w:rFonts w:ascii="Trebuchet MS" w:eastAsia="Trebuchet MS" w:hAnsi="Trebuchet MS" w:cs="Trebuchet MS"/>
                <w:sz w:val="22"/>
                <w:szCs w:val="22"/>
                <w:lang w:val="en-US"/>
              </w:rPr>
            </w:pPr>
          </w:p>
          <w:p w14:paraId="6468C1E9"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Expert reports regarding the implementation of the contract and the quality of the activities performed by contractors</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and approved by the beneficiary (contracting authority)</w:t>
            </w:r>
          </w:p>
        </w:tc>
      </w:tr>
      <w:tr w:rsidR="000576DF" w:rsidRPr="001E3D58" w14:paraId="5BFCC973" w14:textId="77777777" w:rsidTr="00F5280A">
        <w:tc>
          <w:tcPr>
            <w:tcW w:w="856" w:type="dxa"/>
            <w:vMerge/>
            <w:shd w:val="clear" w:color="auto" w:fill="EEECE1"/>
          </w:tcPr>
          <w:p w14:paraId="3E9BC03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82A4E4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Reception of services/product/</w:t>
            </w:r>
            <w:r w:rsidRPr="001E3D58">
              <w:rPr>
                <w:rFonts w:ascii="Trebuchet MS" w:eastAsia="Trebuchet MS" w:hAnsi="Trebuchet MS" w:cs="Trebuchet MS"/>
                <w:sz w:val="22"/>
                <w:szCs w:val="22"/>
                <w:lang w:val="en-US"/>
              </w:rPr>
              <w:lastRenderedPageBreak/>
              <w:t xml:space="preserve">works  </w:t>
            </w:r>
          </w:p>
        </w:tc>
        <w:tc>
          <w:tcPr>
            <w:tcW w:w="8649" w:type="dxa"/>
            <w:shd w:val="clear" w:color="auto" w:fill="EEECE1"/>
          </w:tcPr>
          <w:p w14:paraId="0A09F880"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When receiving the services/products/works, the beneficiary must perform a rigorous check on the quality of the products/services/works purchased/performed against </w:t>
            </w:r>
            <w:r w:rsidRPr="001E3D58">
              <w:rPr>
                <w:rFonts w:ascii="Trebuchet MS" w:eastAsia="Trebuchet MS" w:hAnsi="Trebuchet MS" w:cs="Trebuchet MS"/>
                <w:sz w:val="22"/>
                <w:szCs w:val="22"/>
                <w:lang w:val="en-US"/>
              </w:rPr>
              <w:lastRenderedPageBreak/>
              <w:t xml:space="preserve">the specifications. This information shall be included in the receipt minutes.  </w:t>
            </w:r>
          </w:p>
          <w:p w14:paraId="3B8EFFF8"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14:paraId="77FEB325"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beneficiary must draft an internal document approving the receipt of the products/services/works and of the payment </w:t>
            </w:r>
            <w:r w:rsidRPr="001E3D58">
              <w:rPr>
                <w:rFonts w:ascii="Trebuchet MS" w:eastAsia="Trebuchet MS" w:hAnsi="Trebuchet MS" w:cs="Trebuchet MS"/>
                <w:b/>
                <w:sz w:val="22"/>
                <w:szCs w:val="22"/>
                <w:lang w:val="en-US"/>
              </w:rPr>
              <w:t>or countersign the final report issued by the contractor.</w:t>
            </w:r>
          </w:p>
          <w:p w14:paraId="012B7B6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14:paraId="7C2A7DC7"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05282732"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70745764"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of works, it is mandatory the beneficiary to request works certificates or other form of verification certification, awarded by an independent party, to be provided </w:t>
            </w:r>
            <w:r w:rsidRPr="001E3D58">
              <w:rPr>
                <w:rFonts w:ascii="Trebuchet MS" w:eastAsia="Trebuchet MS" w:hAnsi="Trebuchet MS" w:cs="Trebuchet MS"/>
                <w:sz w:val="22"/>
                <w:szCs w:val="22"/>
                <w:lang w:val="en-US"/>
              </w:rPr>
              <w:lastRenderedPageBreak/>
              <w:t>on the completion of the activities, according to the legal provisions in force.</w:t>
            </w:r>
          </w:p>
        </w:tc>
        <w:tc>
          <w:tcPr>
            <w:tcW w:w="2693" w:type="dxa"/>
            <w:shd w:val="clear" w:color="auto" w:fill="EEECE1"/>
          </w:tcPr>
          <w:p w14:paraId="3A499A4E"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lastRenderedPageBreak/>
              <w:t xml:space="preserve">Internal notes regarding the </w:t>
            </w:r>
            <w:r w:rsidRPr="001E3D58">
              <w:rPr>
                <w:rFonts w:ascii="Trebuchet MS" w:eastAsia="Trebuchet MS" w:hAnsi="Trebuchet MS" w:cs="Trebuchet MS"/>
                <w:sz w:val="22"/>
                <w:szCs w:val="22"/>
                <w:lang w:val="en-US"/>
              </w:rPr>
              <w:lastRenderedPageBreak/>
              <w:t>approval of the reports</w:t>
            </w:r>
          </w:p>
          <w:p w14:paraId="34B1694B"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contractors approved by the beneficiary</w:t>
            </w:r>
          </w:p>
          <w:p w14:paraId="15213C9D"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Final reports regarding the completion of the activities performed, approved by the beneficiary. </w:t>
            </w:r>
          </w:p>
          <w:p w14:paraId="371F08C2"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Works certificates or other form of verification certifies, awarded by an </w:t>
            </w:r>
            <w:r w:rsidRPr="001E3D58">
              <w:rPr>
                <w:rFonts w:ascii="Trebuchet MS" w:eastAsia="Trebuchet MS" w:hAnsi="Trebuchet MS" w:cs="Trebuchet MS"/>
                <w:sz w:val="22"/>
                <w:szCs w:val="22"/>
                <w:lang w:val="en-US"/>
              </w:rPr>
              <w:lastRenderedPageBreak/>
              <w:t>independent party, according to the legal provisions in force</w:t>
            </w:r>
          </w:p>
          <w:p w14:paraId="3C9FDD62"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Other internal documents</w:t>
            </w:r>
          </w:p>
        </w:tc>
      </w:tr>
      <w:tr w:rsidR="000576DF" w:rsidRPr="001E3D58" w14:paraId="7AD466D7" w14:textId="77777777" w:rsidTr="00F5280A">
        <w:tc>
          <w:tcPr>
            <w:tcW w:w="856" w:type="dxa"/>
            <w:vMerge/>
            <w:shd w:val="clear" w:color="auto" w:fill="EEECE1"/>
          </w:tcPr>
          <w:p w14:paraId="0BC91A3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D0091B8"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amendments</w:t>
            </w:r>
            <w:r w:rsidRPr="001E3D58">
              <w:rPr>
                <w:rFonts w:ascii="Trebuchet MS" w:eastAsia="Trebuchet MS" w:hAnsi="Trebuchet MS" w:cs="Trebuchet MS"/>
                <w:sz w:val="22"/>
                <w:szCs w:val="22"/>
                <w:vertAlign w:val="superscript"/>
                <w:lang w:val="en-US"/>
              </w:rPr>
              <w:footnoteReference w:id="16"/>
            </w:r>
          </w:p>
        </w:tc>
        <w:tc>
          <w:tcPr>
            <w:tcW w:w="8649" w:type="dxa"/>
            <w:shd w:val="clear" w:color="auto" w:fill="EEECE1"/>
          </w:tcPr>
          <w:p w14:paraId="59E30779" w14:textId="77777777" w:rsidR="000576DF" w:rsidRPr="0076588F"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It is recommended that the amendments to the contract to be verified and approved by a senior level personnel within the beneficiary, other than the members of the evaluation board.</w:t>
            </w:r>
          </w:p>
        </w:tc>
        <w:tc>
          <w:tcPr>
            <w:tcW w:w="2693" w:type="dxa"/>
            <w:shd w:val="clear" w:color="auto" w:fill="EEECE1"/>
          </w:tcPr>
          <w:p w14:paraId="75A29FAB" w14:textId="77777777" w:rsidR="000576DF" w:rsidRPr="00730E79" w:rsidRDefault="00123C52">
            <w:pPr>
              <w:numPr>
                <w:ilvl w:val="0"/>
                <w:numId w:val="84"/>
              </w:numPr>
              <w:spacing w:before="120" w:line="360" w:lineRule="auto"/>
              <w:ind w:left="175" w:hanging="142"/>
              <w:rPr>
                <w:sz w:val="22"/>
                <w:szCs w:val="22"/>
                <w:lang w:val="en-US"/>
              </w:rPr>
            </w:pPr>
            <w:r w:rsidRPr="00730E79">
              <w:rPr>
                <w:rFonts w:ascii="Trebuchet MS" w:eastAsia="Trebuchet MS" w:hAnsi="Trebuchet MS" w:cs="Trebuchet MS"/>
                <w:sz w:val="22"/>
                <w:szCs w:val="22"/>
                <w:lang w:val="en-US"/>
              </w:rPr>
              <w:t>Reports/approvals</w:t>
            </w:r>
          </w:p>
        </w:tc>
      </w:tr>
    </w:tbl>
    <w:p w14:paraId="417A52E5" w14:textId="77777777" w:rsidR="000576DF" w:rsidRPr="001E3D58" w:rsidRDefault="000576DF">
      <w:pPr>
        <w:keepNext/>
        <w:spacing w:line="360" w:lineRule="auto"/>
        <w:jc w:val="both"/>
        <w:rPr>
          <w:rFonts w:ascii="Trebuchet MS" w:eastAsia="Trebuchet MS" w:hAnsi="Trebuchet MS" w:cs="Trebuchet MS"/>
          <w:sz w:val="22"/>
          <w:szCs w:val="22"/>
          <w:u w:val="single"/>
          <w:lang w:val="en-US"/>
        </w:rPr>
      </w:pPr>
    </w:p>
    <w:p w14:paraId="0CCB00B9" w14:textId="77777777" w:rsidR="000576DF" w:rsidRPr="0076588F" w:rsidRDefault="000576DF">
      <w:pPr>
        <w:keepNext/>
        <w:shd w:val="clear" w:color="auto" w:fill="DBE5F1"/>
        <w:spacing w:line="360" w:lineRule="auto"/>
        <w:jc w:val="both"/>
        <w:rPr>
          <w:rFonts w:ascii="Trebuchet MS" w:eastAsia="Trebuchet MS" w:hAnsi="Trebuchet MS" w:cs="Trebuchet MS"/>
          <w:b/>
          <w:sz w:val="22"/>
          <w:szCs w:val="22"/>
          <w:u w:val="single"/>
          <w:lang w:val="en-US"/>
        </w:rPr>
      </w:pPr>
    </w:p>
    <w:p w14:paraId="62E77167" w14:textId="77777777" w:rsidR="000576DF" w:rsidRPr="00730E79" w:rsidRDefault="00123C52">
      <w:pPr>
        <w:spacing w:line="276" w:lineRule="auto"/>
        <w:rPr>
          <w:rFonts w:ascii="Trebuchet MS" w:eastAsia="Trebuchet MS" w:hAnsi="Trebuchet MS" w:cs="Trebuchet MS"/>
          <w:b/>
          <w:sz w:val="22"/>
          <w:szCs w:val="22"/>
          <w:u w:val="single"/>
          <w:lang w:val="en-US"/>
        </w:rPr>
        <w:sectPr w:rsidR="000576DF" w:rsidRPr="00730E79" w:rsidSect="00F5280A">
          <w:pgSz w:w="16839" w:h="11907" w:orient="landscape" w:code="9"/>
          <w:pgMar w:top="1100" w:right="1183" w:bottom="567" w:left="1327" w:header="0" w:footer="0" w:gutter="0"/>
          <w:cols w:space="708"/>
          <w:docGrid w:linePitch="326"/>
        </w:sectPr>
      </w:pPr>
      <w:r w:rsidRPr="0076588F">
        <w:rPr>
          <w:lang w:val="en-US"/>
        </w:rPr>
        <w:br w:type="page"/>
      </w:r>
    </w:p>
    <w:p w14:paraId="63F65F19" w14:textId="77777777" w:rsidR="000576DF" w:rsidRPr="00287077" w:rsidRDefault="00123C52">
      <w:pPr>
        <w:keepNext/>
        <w:shd w:val="clear" w:color="auto" w:fill="DBE5F1"/>
        <w:spacing w:line="360" w:lineRule="auto"/>
        <w:jc w:val="both"/>
        <w:rPr>
          <w:rFonts w:ascii="Trebuchet MS" w:eastAsia="Trebuchet MS" w:hAnsi="Trebuchet MS" w:cs="Trebuchet MS"/>
          <w:b/>
          <w:sz w:val="22"/>
          <w:szCs w:val="22"/>
          <w:u w:val="single"/>
          <w:lang w:val="en-US"/>
        </w:rPr>
      </w:pPr>
      <w:r w:rsidRPr="00730E79">
        <w:rPr>
          <w:rFonts w:ascii="Trebuchet MS" w:eastAsia="Trebuchet MS" w:hAnsi="Trebuchet MS" w:cs="Trebuchet MS"/>
          <w:b/>
          <w:sz w:val="22"/>
          <w:szCs w:val="22"/>
          <w:u w:val="single"/>
          <w:lang w:val="en-US"/>
        </w:rPr>
        <w:lastRenderedPageBreak/>
        <w:t>Section III – Private beneficiaries (the beneficiaries that are not contracting authority according to legal provisions)</w:t>
      </w:r>
    </w:p>
    <w:p w14:paraId="7DAB2462"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When developing a procurement procedure, the private beneficiaries will observe the national legal provisions and the rules established by the Programme. </w:t>
      </w:r>
    </w:p>
    <w:p w14:paraId="299FCFCB" w14:textId="77777777" w:rsidR="000576DF" w:rsidRPr="0076588F"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Romanian private beneficiaries must observe the conflict of interest within procurement procedures, according to the Programme rules (e.g. </w:t>
      </w:r>
      <w:r w:rsidR="0012462A" w:rsidRPr="00065092">
        <w:rPr>
          <w:rFonts w:ascii="Trebuchet MS" w:eastAsia="Trebuchet MS" w:hAnsi="Trebuchet MS" w:cs="Trebuchet MS"/>
          <w:i/>
          <w:sz w:val="22"/>
          <w:szCs w:val="22"/>
          <w:lang w:val="en-US"/>
        </w:rPr>
        <w:t>Competitive procedure for Romanian private applicants/beneficiaries regarding the assignment of supplies, services and works contracts financed within Interreg V-A Romania-Bulgaria Programme</w:t>
      </w:r>
      <w:r w:rsidRPr="001E3D58">
        <w:rPr>
          <w:rFonts w:ascii="Trebuchet MS" w:eastAsia="Trebuchet MS" w:hAnsi="Trebuchet MS" w:cs="Trebuchet MS"/>
          <w:i/>
          <w:sz w:val="22"/>
          <w:szCs w:val="22"/>
          <w:lang w:val="en-US"/>
        </w:rPr>
        <w:t>s</w:t>
      </w:r>
      <w:r w:rsidRPr="001F5190">
        <w:rPr>
          <w:rFonts w:ascii="Trebuchet MS" w:eastAsia="Trebuchet MS" w:hAnsi="Trebuchet MS" w:cs="Trebuchet MS"/>
          <w:sz w:val="22"/>
          <w:szCs w:val="22"/>
          <w:lang w:val="en-US"/>
        </w:rPr>
        <w:t>) or national rules. In this regard, the beneficiary shall sign a declaration regarding the conflict of interest</w:t>
      </w:r>
      <w:r w:rsidRPr="001E3D58">
        <w:rPr>
          <w:rFonts w:ascii="Trebuchet MS" w:eastAsia="Trebuchet MS" w:hAnsi="Trebuchet MS" w:cs="Trebuchet MS"/>
          <w:sz w:val="22"/>
          <w:szCs w:val="22"/>
          <w:vertAlign w:val="superscript"/>
          <w:lang w:val="en-US"/>
        </w:rPr>
        <w:footnoteReference w:id="17"/>
      </w:r>
      <w:r w:rsidRPr="001E3D58">
        <w:rPr>
          <w:rFonts w:ascii="Trebuchet MS" w:eastAsia="Trebuchet MS" w:hAnsi="Trebuchet MS" w:cs="Trebuchet MS"/>
          <w:sz w:val="22"/>
          <w:szCs w:val="22"/>
          <w:lang w:val="en-US"/>
        </w:rPr>
        <w:t>. Thus, the beneficiary’s personnel involved in a procurement procedure shall declare the a</w:t>
      </w:r>
      <w:r w:rsidRPr="001F5190">
        <w:rPr>
          <w:rFonts w:ascii="Trebuchet MS" w:eastAsia="Trebuchet MS" w:hAnsi="Trebuchet MS" w:cs="Trebuchet MS"/>
          <w:sz w:val="22"/>
          <w:szCs w:val="22"/>
          <w:lang w:val="en-US"/>
        </w:rPr>
        <w:t>bsence of conflict of interest according to national law and Programme rules. If the national legal provisions do not provide a template of such declaration, it is recommended to use the format elaborated by the Programme structures. These declarations wil</w:t>
      </w:r>
      <w:r w:rsidRPr="0076588F">
        <w:rPr>
          <w:rFonts w:ascii="Trebuchet MS" w:eastAsia="Trebuchet MS" w:hAnsi="Trebuchet MS" w:cs="Trebuchet MS"/>
          <w:sz w:val="22"/>
          <w:szCs w:val="22"/>
          <w:lang w:val="en-US"/>
        </w:rPr>
        <w:t xml:space="preserve">l be registered and made available to the Programme structures. A template regarding Conflicts of Interest Declaration and confidentiality is presented in annex 17.   </w:t>
      </w:r>
    </w:p>
    <w:p w14:paraId="72F372E3" w14:textId="77777777" w:rsidR="000576DF" w:rsidRPr="00754C23"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addition, it is recommended the beneficiary to observe </w:t>
      </w:r>
      <w:r w:rsidRPr="00730E79">
        <w:rPr>
          <w:rFonts w:ascii="Trebuchet MS" w:eastAsia="Trebuchet MS" w:hAnsi="Trebuchet MS" w:cs="Trebuchet MS"/>
          <w:i/>
          <w:sz w:val="22"/>
          <w:szCs w:val="22"/>
          <w:lang w:val="en-US"/>
        </w:rPr>
        <w:t>the four eyes principle</w:t>
      </w:r>
      <w:r w:rsidRPr="00287077">
        <w:rPr>
          <w:rFonts w:ascii="Trebuchet MS" w:eastAsia="Trebuchet MS" w:hAnsi="Trebuchet MS" w:cs="Trebuchet MS"/>
          <w:sz w:val="22"/>
          <w:szCs w:val="22"/>
          <w:lang w:val="en-US"/>
        </w:rPr>
        <w:t xml:space="preserve"> for al</w:t>
      </w:r>
      <w:r w:rsidRPr="000E060C">
        <w:rPr>
          <w:rFonts w:ascii="Trebuchet MS" w:eastAsia="Trebuchet MS" w:hAnsi="Trebuchet MS" w:cs="Trebuchet MS"/>
          <w:sz w:val="22"/>
          <w:szCs w:val="22"/>
          <w:lang w:val="en-US"/>
        </w:rPr>
        <w:t>l documents drafted in the procurement process.</w:t>
      </w:r>
      <w:r w:rsidR="00CA0A37" w:rsidRPr="000E060C">
        <w:rPr>
          <w:rFonts w:ascii="Trebuchet MS" w:eastAsia="Trebuchet MS" w:hAnsi="Trebuchet MS" w:cs="Trebuchet MS"/>
          <w:sz w:val="22"/>
          <w:szCs w:val="22"/>
          <w:lang w:val="en-US"/>
        </w:rPr>
        <w:t xml:space="preserve"> </w:t>
      </w:r>
    </w:p>
    <w:p w14:paraId="008B6DFF" w14:textId="77777777" w:rsidR="000576DF" w:rsidRPr="00F85B5E" w:rsidRDefault="00123C52">
      <w:pPr>
        <w:spacing w:before="120" w:after="120"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w:t>
      </w:r>
      <w:r w:rsidRPr="00634FD4">
        <w:rPr>
          <w:rFonts w:ascii="Trebuchet MS" w:eastAsia="Trebuchet MS" w:hAnsi="Trebuchet MS" w:cs="Trebuchet MS"/>
          <w:sz w:val="22"/>
          <w:szCs w:val="22"/>
          <w:lang w:val="en-US"/>
        </w:rPr>
        <w:t xml:space="preserve"> that may lead to the underestimation of the estimated values of the procurement contract, with the purpose of avoiding the application of the provisions of national rules or Programme rules.</w:t>
      </w:r>
    </w:p>
    <w:p w14:paraId="0007891C" w14:textId="77777777" w:rsidR="000576DF" w:rsidRPr="001E3D58" w:rsidRDefault="000576DF">
      <w:pPr>
        <w:keepNext/>
        <w:spacing w:line="360" w:lineRule="auto"/>
        <w:ind w:left="1080" w:hanging="360"/>
        <w:rPr>
          <w:rFonts w:ascii="Trebuchet MS" w:eastAsia="Trebuchet MS" w:hAnsi="Trebuchet MS" w:cs="Trebuchet MS"/>
          <w:b/>
          <w:sz w:val="22"/>
          <w:szCs w:val="22"/>
          <w:lang w:val="en-US"/>
        </w:rPr>
      </w:pPr>
    </w:p>
    <w:p w14:paraId="3C23B6DD" w14:textId="77777777" w:rsidR="000576DF" w:rsidRPr="001E3D58" w:rsidRDefault="00123C52">
      <w:pPr>
        <w:spacing w:line="276" w:lineRule="auto"/>
        <w:rPr>
          <w:rFonts w:ascii="Trebuchet MS" w:eastAsia="Trebuchet MS" w:hAnsi="Trebuchet MS" w:cs="Trebuchet MS"/>
          <w:b/>
          <w:sz w:val="22"/>
          <w:szCs w:val="22"/>
          <w:lang w:val="en-US"/>
        </w:rPr>
        <w:sectPr w:rsidR="000576DF" w:rsidRPr="001E3D58" w:rsidSect="00CA0A37">
          <w:pgSz w:w="16839" w:h="11907" w:orient="landscape" w:code="9"/>
          <w:pgMar w:top="1100" w:right="1183" w:bottom="1264" w:left="1327" w:header="0" w:footer="0" w:gutter="0"/>
          <w:cols w:space="708"/>
          <w:docGrid w:linePitch="326"/>
        </w:sectPr>
      </w:pPr>
      <w:r w:rsidRPr="001E3D58">
        <w:rPr>
          <w:lang w:val="en-US"/>
        </w:rPr>
        <w:br w:type="page"/>
      </w:r>
    </w:p>
    <w:p w14:paraId="412B0A65" w14:textId="77777777" w:rsidR="000576DF" w:rsidRPr="001E3D58" w:rsidRDefault="00123C52">
      <w:pPr>
        <w:keepNext/>
        <w:numPr>
          <w:ilvl w:val="0"/>
          <w:numId w:val="112"/>
        </w:numPr>
        <w:spacing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 xml:space="preserve">For direct procurement </w:t>
      </w:r>
    </w:p>
    <w:p w14:paraId="2B3AAAAC" w14:textId="77777777" w:rsidR="000576DF" w:rsidRPr="001E3D58" w:rsidRDefault="00123C52">
      <w:pPr>
        <w:keepNext/>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When developing a direct procurement, provided that the legal threshold is observed, the private beneficiary shall take into account the following indications. </w:t>
      </w:r>
    </w:p>
    <w:p w14:paraId="04B24422" w14:textId="77777777" w:rsidR="000576DF" w:rsidRPr="001E3D58" w:rsidRDefault="00123C52">
      <w:pPr>
        <w:keepNext/>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procurement must not be split artificially to circumvent the procurement thresholds.</w:t>
      </w:r>
    </w:p>
    <w:tbl>
      <w:tblPr>
        <w:tblStyle w:val="2"/>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7797"/>
        <w:gridCol w:w="2976"/>
      </w:tblGrid>
      <w:tr w:rsidR="000576DF" w:rsidRPr="001E3D58" w14:paraId="25249C8D" w14:textId="77777777">
        <w:trPr>
          <w:trHeight w:val="760"/>
        </w:trPr>
        <w:tc>
          <w:tcPr>
            <w:tcW w:w="856" w:type="dxa"/>
          </w:tcPr>
          <w:p w14:paraId="45EC6FF1"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PP stage</w:t>
            </w:r>
          </w:p>
        </w:tc>
        <w:tc>
          <w:tcPr>
            <w:tcW w:w="2087" w:type="dxa"/>
          </w:tcPr>
          <w:p w14:paraId="1A8F551B"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Steps</w:t>
            </w:r>
          </w:p>
        </w:tc>
        <w:tc>
          <w:tcPr>
            <w:tcW w:w="7797" w:type="dxa"/>
          </w:tcPr>
          <w:p w14:paraId="07C0BD83"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Actions/measures to take</w:t>
            </w:r>
          </w:p>
        </w:tc>
        <w:tc>
          <w:tcPr>
            <w:tcW w:w="2976" w:type="dxa"/>
          </w:tcPr>
          <w:p w14:paraId="0832EFC2" w14:textId="77777777" w:rsidR="000576DF" w:rsidRPr="001E3D58" w:rsidRDefault="00123C52">
            <w:pPr>
              <w:spacing w:before="120" w:line="360" w:lineRule="auto"/>
              <w:ind w:firstLine="3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Outputs – indicative documents required</w:t>
            </w:r>
            <w:r w:rsidRPr="001E3D58">
              <w:rPr>
                <w:rFonts w:ascii="Trebuchet MS" w:eastAsia="Trebuchet MS" w:hAnsi="Trebuchet MS" w:cs="Trebuchet MS"/>
                <w:b/>
                <w:sz w:val="22"/>
                <w:szCs w:val="22"/>
                <w:vertAlign w:val="superscript"/>
                <w:lang w:val="en-US"/>
              </w:rPr>
              <w:footnoteReference w:id="18"/>
            </w:r>
          </w:p>
        </w:tc>
      </w:tr>
      <w:tr w:rsidR="000576DF" w:rsidRPr="001E3D58" w14:paraId="755BEC2C" w14:textId="77777777">
        <w:tc>
          <w:tcPr>
            <w:tcW w:w="856" w:type="dxa"/>
          </w:tcPr>
          <w:p w14:paraId="0896941C"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13BCA335" w14:textId="77777777" w:rsidR="000576DF" w:rsidRPr="0076588F"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terms of reference</w:t>
            </w:r>
          </w:p>
        </w:tc>
        <w:tc>
          <w:tcPr>
            <w:tcW w:w="7797" w:type="dxa"/>
          </w:tcPr>
          <w:p w14:paraId="46CDE219" w14:textId="77777777" w:rsidR="000576DF" w:rsidRPr="00730E79" w:rsidRDefault="00123C52">
            <w:pPr>
              <w:keepNext/>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For direct procurement is not mandatory to draft technical specification. </w:t>
            </w:r>
          </w:p>
          <w:p w14:paraId="6367BB9C" w14:textId="77777777" w:rsidR="000576DF" w:rsidRPr="0076588F" w:rsidRDefault="00123C52">
            <w:pPr>
              <w:keepNext/>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However, in case of direct purchase of services, goods or works with a certain degree of complexity</w:t>
            </w:r>
            <w:r w:rsidRPr="001E3D58">
              <w:rPr>
                <w:rFonts w:ascii="Trebuchet MS" w:eastAsia="Trebuchet MS" w:hAnsi="Trebuchet MS" w:cs="Trebuchet MS"/>
                <w:sz w:val="22"/>
                <w:szCs w:val="22"/>
                <w:vertAlign w:val="superscript"/>
                <w:lang w:val="en-US"/>
              </w:rPr>
              <w:footnoteReference w:id="19"/>
            </w:r>
            <w:r w:rsidRPr="001E3D58">
              <w:rPr>
                <w:rFonts w:ascii="Trebuchet MS" w:eastAsia="Trebuchet MS" w:hAnsi="Trebuchet MS" w:cs="Trebuchet MS"/>
                <w:sz w:val="22"/>
                <w:szCs w:val="22"/>
                <w:lang w:val="en-US"/>
              </w:rPr>
              <w:t xml:space="preserve"> it is recommend</w:t>
            </w:r>
            <w:r w:rsidRPr="001F5190">
              <w:rPr>
                <w:rFonts w:ascii="Trebuchet MS" w:eastAsia="Trebuchet MS" w:hAnsi="Trebuchet MS" w:cs="Trebuchet MS"/>
                <w:sz w:val="22"/>
                <w:szCs w:val="22"/>
                <w:lang w:val="en-US"/>
              </w:rPr>
              <w:t xml:space="preserve">ed to draft the technical specifications/terms of references that need to be observed by the direct provider. </w:t>
            </w:r>
          </w:p>
          <w:p w14:paraId="1D954A68" w14:textId="77777777" w:rsidR="000576DF" w:rsidRPr="00730E79" w:rsidRDefault="00123C52">
            <w:pPr>
              <w:keepNext/>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These technical specifications/terms of references should be approved by a superior personnel with tasks in this regard (according to the interna</w:t>
            </w:r>
            <w:r w:rsidRPr="00730E79">
              <w:rPr>
                <w:rFonts w:ascii="Trebuchet MS" w:eastAsia="Trebuchet MS" w:hAnsi="Trebuchet MS" w:cs="Trebuchet MS"/>
                <w:sz w:val="22"/>
                <w:szCs w:val="22"/>
                <w:lang w:val="en-US"/>
              </w:rPr>
              <w:t xml:space="preserve">l rules of procedure of the beneficiary).  </w:t>
            </w:r>
          </w:p>
          <w:p w14:paraId="03543F7E" w14:textId="77777777" w:rsidR="000576DF" w:rsidRPr="000E060C"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If such technical specifications/terms of references were drafted and </w:t>
            </w:r>
            <w:r w:rsidRPr="000E060C">
              <w:rPr>
                <w:rFonts w:ascii="Trebuchet MS" w:eastAsia="Trebuchet MS" w:hAnsi="Trebuchet MS" w:cs="Trebuchet MS"/>
                <w:sz w:val="22"/>
                <w:szCs w:val="22"/>
                <w:lang w:val="en-US"/>
              </w:rPr>
              <w:lastRenderedPageBreak/>
              <w:t>approved, the reception of the services, goods or works will be made in accordance with these specifications.</w:t>
            </w:r>
          </w:p>
        </w:tc>
        <w:tc>
          <w:tcPr>
            <w:tcW w:w="2976" w:type="dxa"/>
          </w:tcPr>
          <w:p w14:paraId="521471BB" w14:textId="77777777" w:rsidR="000576DF" w:rsidRPr="00A55FCF" w:rsidRDefault="00123C52">
            <w:pPr>
              <w:numPr>
                <w:ilvl w:val="0"/>
                <w:numId w:val="84"/>
              </w:numPr>
              <w:spacing w:before="120" w:after="120" w:line="360" w:lineRule="auto"/>
              <w:ind w:left="175" w:hanging="142"/>
              <w:rPr>
                <w:sz w:val="22"/>
                <w:szCs w:val="22"/>
                <w:lang w:val="en-US"/>
              </w:rPr>
            </w:pPr>
            <w:r w:rsidRPr="00754C23">
              <w:rPr>
                <w:rFonts w:ascii="Trebuchet MS" w:eastAsia="Trebuchet MS" w:hAnsi="Trebuchet MS" w:cs="Trebuchet MS"/>
                <w:sz w:val="22"/>
                <w:szCs w:val="22"/>
                <w:lang w:val="en-US"/>
              </w:rPr>
              <w:lastRenderedPageBreak/>
              <w:t>Internal documents regarding the approval of the technical specifications/terms of references</w:t>
            </w:r>
          </w:p>
        </w:tc>
      </w:tr>
      <w:tr w:rsidR="000576DF" w:rsidRPr="001E3D58" w14:paraId="1DA919FF" w14:textId="77777777">
        <w:tc>
          <w:tcPr>
            <w:tcW w:w="856" w:type="dxa"/>
            <w:vMerge w:val="restart"/>
          </w:tcPr>
          <w:p w14:paraId="628051A3"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Planning, preparation and carry out</w:t>
            </w:r>
          </w:p>
        </w:tc>
        <w:tc>
          <w:tcPr>
            <w:tcW w:w="2087" w:type="dxa"/>
          </w:tcPr>
          <w:p w14:paraId="6FC8CB94"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Budget allocation</w:t>
            </w:r>
          </w:p>
        </w:tc>
        <w:tc>
          <w:tcPr>
            <w:tcW w:w="7797" w:type="dxa"/>
          </w:tcPr>
          <w:p w14:paraId="0536E627" w14:textId="77777777" w:rsidR="000576DF" w:rsidRPr="000E060C" w:rsidRDefault="00123C52" w:rsidP="008B4FFC">
            <w:pPr>
              <w:keepNext/>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When estimating the budget of the procurement</w:t>
            </w:r>
            <w:r w:rsidRPr="00287077">
              <w:rPr>
                <w:rFonts w:ascii="Trebuchet MS" w:eastAsia="Trebuchet MS" w:hAnsi="Trebuchet MS" w:cs="Trebuchet MS"/>
                <w:sz w:val="22"/>
                <w:szCs w:val="22"/>
                <w:lang w:val="en-US"/>
              </w:rPr>
              <w:t xml:space="preserve"> it is mandatory for the beneficiary to make a deep market research for related costs and, if </w:t>
            </w:r>
            <w:r w:rsidRPr="000E060C">
              <w:rPr>
                <w:rFonts w:ascii="Trebuchet MS" w:eastAsia="Trebuchet MS" w:hAnsi="Trebuchet MS" w:cs="Trebuchet MS"/>
                <w:sz w:val="22"/>
                <w:szCs w:val="22"/>
                <w:lang w:val="en-US"/>
              </w:rPr>
              <w:t xml:space="preserve">the case, to use the internal benchmark price for standard goods or services (based on previous prices paid by the beneficiary and on the market price). </w:t>
            </w:r>
          </w:p>
          <w:p w14:paraId="26282389" w14:textId="77777777" w:rsidR="000576DF" w:rsidRPr="00634FD4"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It is recommended that the budget estimation to be approved by a super</w:t>
            </w:r>
            <w:r w:rsidRPr="00A55FCF">
              <w:rPr>
                <w:rFonts w:ascii="Trebuchet MS" w:eastAsia="Trebuchet MS" w:hAnsi="Trebuchet MS" w:cs="Trebuchet MS"/>
                <w:sz w:val="22"/>
                <w:szCs w:val="22"/>
                <w:lang w:val="en-US"/>
              </w:rPr>
              <w:t>ior personal with tasks in this regard (according to the internal rules of procedure of the beneficiary).</w:t>
            </w:r>
          </w:p>
        </w:tc>
        <w:tc>
          <w:tcPr>
            <w:tcW w:w="2976" w:type="dxa"/>
          </w:tcPr>
          <w:p w14:paraId="6CE80F8A" w14:textId="77777777" w:rsidR="000576DF" w:rsidRPr="001E3D58" w:rsidRDefault="00123C52" w:rsidP="00703013">
            <w:pPr>
              <w:numPr>
                <w:ilvl w:val="0"/>
                <w:numId w:val="84"/>
              </w:numPr>
              <w:spacing w:before="120" w:after="120" w:line="360" w:lineRule="auto"/>
              <w:ind w:left="175" w:hanging="142"/>
              <w:rPr>
                <w:sz w:val="22"/>
                <w:szCs w:val="22"/>
                <w:lang w:val="en-US"/>
              </w:rPr>
            </w:pPr>
            <w:r w:rsidRPr="00F85B5E">
              <w:rPr>
                <w:rFonts w:ascii="Trebuchet MS" w:eastAsia="Trebuchet MS" w:hAnsi="Trebuchet MS" w:cs="Trebuchet MS"/>
                <w:sz w:val="22"/>
                <w:szCs w:val="22"/>
                <w:lang w:val="en-US"/>
              </w:rPr>
              <w:t>Internal documents regarding the justification</w:t>
            </w:r>
            <w:r w:rsidR="004775F4" w:rsidRPr="001E3D58">
              <w:rPr>
                <w:rFonts w:ascii="Trebuchet MS" w:eastAsia="Trebuchet MS" w:hAnsi="Trebuchet MS" w:cs="Trebuchet MS"/>
                <w:sz w:val="22"/>
                <w:szCs w:val="22"/>
                <w:lang w:val="en-US"/>
              </w:rPr>
              <w:t xml:space="preserve"> of the estimated value of the contract</w:t>
            </w:r>
          </w:p>
        </w:tc>
      </w:tr>
      <w:tr w:rsidR="000576DF" w:rsidRPr="001E3D58" w14:paraId="555A3429" w14:textId="77777777">
        <w:tc>
          <w:tcPr>
            <w:tcW w:w="856" w:type="dxa"/>
            <w:vMerge/>
          </w:tcPr>
          <w:p w14:paraId="7B56FEA9"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53748DF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direct procurement</w:t>
            </w:r>
          </w:p>
        </w:tc>
        <w:tc>
          <w:tcPr>
            <w:tcW w:w="7797" w:type="dxa"/>
          </w:tcPr>
          <w:p w14:paraId="3977C84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the direct procurement to be approved by a superior personal with tasks in this regard (according to the internal rules of procedure of the beneficiary).</w:t>
            </w:r>
          </w:p>
        </w:tc>
        <w:tc>
          <w:tcPr>
            <w:tcW w:w="2976" w:type="dxa"/>
          </w:tcPr>
          <w:p w14:paraId="434BFDF3" w14:textId="77777777" w:rsidR="000576DF" w:rsidRPr="001E3D58" w:rsidRDefault="00123C52">
            <w:pPr>
              <w:numPr>
                <w:ilvl w:val="0"/>
                <w:numId w:val="84"/>
              </w:numPr>
              <w:spacing w:before="120" w:line="360" w:lineRule="auto"/>
              <w:ind w:left="175" w:hanging="142"/>
              <w:jc w:val="both"/>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6FB84CD8" w14:textId="77777777">
        <w:tc>
          <w:tcPr>
            <w:tcW w:w="856" w:type="dxa"/>
            <w:vMerge/>
          </w:tcPr>
          <w:p w14:paraId="008FDD6B"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2A2E012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7797" w:type="dxa"/>
          </w:tcPr>
          <w:p w14:paraId="41EF003F" w14:textId="77777777" w:rsidR="000576DF" w:rsidRPr="0076588F" w:rsidRDefault="00123C52" w:rsidP="00747DB8">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w:t>
            </w:r>
            <w:r w:rsidRPr="001E3D58">
              <w:rPr>
                <w:rFonts w:ascii="Trebuchet MS" w:eastAsia="Trebuchet MS" w:hAnsi="Trebuchet MS" w:cs="Trebuchet MS"/>
                <w:sz w:val="22"/>
                <w:szCs w:val="22"/>
                <w:vertAlign w:val="superscript"/>
                <w:lang w:val="en-US"/>
              </w:rPr>
              <w:footnoteReference w:id="20"/>
            </w:r>
            <w:r w:rsidRPr="001E3D58">
              <w:rPr>
                <w:rFonts w:ascii="Trebuchet MS" w:eastAsia="Trebuchet MS" w:hAnsi="Trebuchet MS" w:cs="Trebuchet MS"/>
                <w:sz w:val="22"/>
                <w:szCs w:val="22"/>
                <w:lang w:val="en-US"/>
              </w:rPr>
              <w:t xml:space="preserve"> In this respect, the beneficiary must hold a register of all the declarations regarding the conflict of interest of each person involved in the procurement.</w:t>
            </w:r>
          </w:p>
        </w:tc>
        <w:tc>
          <w:tcPr>
            <w:tcW w:w="2976" w:type="dxa"/>
          </w:tcPr>
          <w:p w14:paraId="08E95661" w14:textId="77777777" w:rsidR="000576DF" w:rsidRPr="00730E79" w:rsidRDefault="00123C52">
            <w:pPr>
              <w:keepNext/>
              <w:numPr>
                <w:ilvl w:val="0"/>
                <w:numId w:val="100"/>
              </w:numPr>
              <w:tabs>
                <w:tab w:val="left" w:pos="-18"/>
                <w:tab w:val="left" w:pos="72"/>
                <w:tab w:val="left" w:pos="252"/>
              </w:tabs>
              <w:spacing w:before="120" w:after="120" w:line="360" w:lineRule="auto"/>
              <w:ind w:left="162" w:hanging="90"/>
              <w:rPr>
                <w:sz w:val="22"/>
                <w:szCs w:val="22"/>
                <w:lang w:val="en-US"/>
              </w:rPr>
            </w:pPr>
            <w:r w:rsidRPr="0076588F">
              <w:rPr>
                <w:rFonts w:ascii="Trebuchet MS" w:eastAsia="Trebuchet MS" w:hAnsi="Trebuchet MS" w:cs="Trebuchet MS"/>
                <w:sz w:val="22"/>
                <w:szCs w:val="22"/>
                <w:lang w:val="en-US"/>
              </w:rPr>
              <w:t>Declaration of t</w:t>
            </w:r>
            <w:r w:rsidRPr="00730E79">
              <w:rPr>
                <w:rFonts w:ascii="Trebuchet MS" w:eastAsia="Trebuchet MS" w:hAnsi="Trebuchet MS" w:cs="Trebuchet MS"/>
                <w:sz w:val="22"/>
                <w:szCs w:val="22"/>
                <w:lang w:val="en-US"/>
              </w:rPr>
              <w:t xml:space="preserve">he conflict of interest </w:t>
            </w:r>
          </w:p>
          <w:p w14:paraId="7AA38F2B" w14:textId="77777777" w:rsidR="000576DF" w:rsidRPr="000E060C"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0E060C">
              <w:rPr>
                <w:rFonts w:ascii="Trebuchet MS" w:eastAsia="Trebuchet MS" w:hAnsi="Trebuchet MS" w:cs="Trebuchet MS"/>
                <w:sz w:val="22"/>
                <w:szCs w:val="22"/>
                <w:lang w:val="en-US"/>
              </w:rPr>
              <w:t>Register of the conflict of interest declarations.</w:t>
            </w:r>
          </w:p>
        </w:tc>
      </w:tr>
      <w:tr w:rsidR="000576DF" w:rsidRPr="001E3D58" w14:paraId="02C5A9BC" w14:textId="77777777">
        <w:tc>
          <w:tcPr>
            <w:tcW w:w="856" w:type="dxa"/>
            <w:vMerge w:val="restart"/>
          </w:tcPr>
          <w:p w14:paraId="0C68EDC9"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Implementation and monitoring</w:t>
            </w:r>
          </w:p>
        </w:tc>
        <w:tc>
          <w:tcPr>
            <w:tcW w:w="2087" w:type="dxa"/>
          </w:tcPr>
          <w:p w14:paraId="3077007A"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Implementation, monitoring and control</w:t>
            </w:r>
          </w:p>
        </w:tc>
        <w:tc>
          <w:tcPr>
            <w:tcW w:w="7797" w:type="dxa"/>
          </w:tcPr>
          <w:p w14:paraId="605A1498" w14:textId="77777777" w:rsidR="00086375" w:rsidRPr="000E060C" w:rsidRDefault="00123C52" w:rsidP="00086375">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b/>
                <w:sz w:val="22"/>
                <w:szCs w:val="22"/>
                <w:lang w:val="en-US"/>
              </w:rPr>
              <w:t xml:space="preserve">It is not mandatory to sign a contract. </w:t>
            </w:r>
            <w:r w:rsidR="00086375" w:rsidRPr="00287077">
              <w:rPr>
                <w:rFonts w:ascii="Trebuchet MS" w:eastAsia="Trebuchet MS" w:hAnsi="Trebuchet MS" w:cs="Trebuchet MS"/>
                <w:sz w:val="22"/>
                <w:szCs w:val="22"/>
                <w:lang w:val="en-US"/>
              </w:rPr>
              <w:t xml:space="preserve">In case the beneficiary decides to conclude a legal contract with the </w:t>
            </w:r>
            <w:r w:rsidR="00086375" w:rsidRPr="000E060C">
              <w:rPr>
                <w:rFonts w:ascii="Trebuchet MS" w:eastAsia="Trebuchet MS" w:hAnsi="Trebuchet MS" w:cs="Trebuchet MS"/>
                <w:sz w:val="22"/>
                <w:szCs w:val="22"/>
                <w:lang w:val="en-US"/>
              </w:rPr>
              <w:t xml:space="preserve">provider, then the beneficiary shall publish all the contract information that is not publically sensitive (according to national provisions). The beneficiary shall make public the information on its website or on the Programme site, if the beneficiary does not have one: </w:t>
            </w:r>
          </w:p>
          <w:p w14:paraId="7AD507F9" w14:textId="77777777" w:rsidR="00086375" w:rsidRPr="00A55FCF" w:rsidRDefault="00086375" w:rsidP="00086375">
            <w:pPr>
              <w:numPr>
                <w:ilvl w:val="0"/>
                <w:numId w:val="101"/>
              </w:numPr>
              <w:spacing w:before="120" w:after="120" w:line="360" w:lineRule="auto"/>
              <w:ind w:hanging="360"/>
              <w:jc w:val="both"/>
              <w:rPr>
                <w:sz w:val="22"/>
                <w:szCs w:val="22"/>
                <w:lang w:val="en-US"/>
              </w:rPr>
            </w:pPr>
            <w:r w:rsidRPr="00754C23">
              <w:rPr>
                <w:rFonts w:ascii="Trebuchet MS" w:eastAsia="Trebuchet MS" w:hAnsi="Trebuchet MS" w:cs="Trebuchet MS"/>
                <w:sz w:val="22"/>
                <w:szCs w:val="22"/>
                <w:lang w:val="en-US"/>
              </w:rPr>
              <w:t xml:space="preserve">The information shall be posted in 10 days from the contract signing on the beneficiary site. </w:t>
            </w:r>
          </w:p>
          <w:p w14:paraId="599FC5DB" w14:textId="77777777" w:rsidR="00086375" w:rsidRPr="001E3D58" w:rsidRDefault="00086375" w:rsidP="00086375">
            <w:pPr>
              <w:numPr>
                <w:ilvl w:val="0"/>
                <w:numId w:val="101"/>
              </w:numPr>
              <w:spacing w:before="120" w:after="120" w:line="360" w:lineRule="auto"/>
              <w:ind w:hanging="360"/>
              <w:jc w:val="both"/>
              <w:rPr>
                <w:sz w:val="22"/>
                <w:szCs w:val="22"/>
                <w:lang w:val="en-US"/>
              </w:rPr>
            </w:pPr>
            <w:r w:rsidRPr="00634FD4">
              <w:rPr>
                <w:rFonts w:ascii="Trebuchet MS" w:eastAsia="Trebuchet MS" w:hAnsi="Trebuchet MS" w:cs="Trebuchet MS"/>
                <w:sz w:val="22"/>
                <w:szCs w:val="22"/>
                <w:lang w:val="en-US"/>
              </w:rPr>
              <w:t>The request for publishing the information on Programme site (together with the relevant information) is submitt</w:t>
            </w:r>
            <w:r w:rsidRPr="00F85B5E">
              <w:rPr>
                <w:rFonts w:ascii="Trebuchet MS" w:eastAsia="Trebuchet MS" w:hAnsi="Trebuchet MS" w:cs="Trebuchet MS"/>
                <w:sz w:val="22"/>
                <w:szCs w:val="22"/>
                <w:lang w:val="en-US"/>
              </w:rPr>
              <w:t xml:space="preserve">ed to JS in 8 days from the contract signing. </w:t>
            </w:r>
          </w:p>
          <w:p w14:paraId="617639B3" w14:textId="77777777" w:rsidR="00086375" w:rsidRPr="001E3D58" w:rsidRDefault="00086375" w:rsidP="00086375">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minimum following information shall be made public: the name of the provider, the contract value, the type of procurement, namely direct procurement, the contract object</w:t>
            </w:r>
          </w:p>
          <w:p w14:paraId="0F906B63" w14:textId="77777777" w:rsidR="000576DF" w:rsidRPr="0076588F" w:rsidRDefault="00123C52" w:rsidP="00086375">
            <w:pPr>
              <w:keepNext/>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However, in all cases, the beneficiary: </w:t>
            </w:r>
          </w:p>
          <w:p w14:paraId="327462E6" w14:textId="77777777" w:rsidR="000576DF" w:rsidRPr="000E060C" w:rsidRDefault="00123C52">
            <w:pPr>
              <w:keepNext/>
              <w:numPr>
                <w:ilvl w:val="0"/>
                <w:numId w:val="89"/>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Reviews products/services/works purchased/performed against the technical specifications (if they were drafted and made available to the provider);</w:t>
            </w:r>
          </w:p>
          <w:p w14:paraId="3602D24B" w14:textId="77777777" w:rsidR="000576DF" w:rsidRPr="00A55FCF" w:rsidRDefault="00123C52">
            <w:pPr>
              <w:keepNext/>
              <w:numPr>
                <w:ilvl w:val="0"/>
                <w:numId w:val="89"/>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Makes periodical reviews on the quality of the activities performed by the provider (if the process involves complex/more activities)</w:t>
            </w:r>
            <w:r w:rsidRPr="00754C23">
              <w:rPr>
                <w:rFonts w:ascii="Trebuchet MS" w:eastAsia="Trebuchet MS" w:hAnsi="Trebuchet MS" w:cs="Trebuchet MS"/>
                <w:sz w:val="22"/>
                <w:szCs w:val="22"/>
                <w:lang w:val="en-US"/>
              </w:rPr>
              <w:t>;</w:t>
            </w:r>
          </w:p>
          <w:p w14:paraId="254A5EB0" w14:textId="77777777" w:rsidR="000576DF" w:rsidRPr="00F85B5E" w:rsidRDefault="00123C52">
            <w:pPr>
              <w:keepNext/>
              <w:numPr>
                <w:ilvl w:val="0"/>
                <w:numId w:val="89"/>
              </w:numPr>
              <w:spacing w:before="40" w:after="40" w:line="360" w:lineRule="auto"/>
              <w:ind w:left="714" w:hanging="357"/>
              <w:jc w:val="both"/>
              <w:rPr>
                <w:sz w:val="22"/>
                <w:szCs w:val="22"/>
                <w:lang w:val="en-US"/>
              </w:rPr>
            </w:pPr>
            <w:r w:rsidRPr="00634FD4">
              <w:rPr>
                <w:rFonts w:ascii="Trebuchet MS" w:eastAsia="Trebuchet MS" w:hAnsi="Trebuchet MS" w:cs="Trebuchet MS"/>
                <w:sz w:val="22"/>
                <w:szCs w:val="22"/>
                <w:lang w:val="en-US"/>
              </w:rPr>
              <w:t xml:space="preserve">Reviews activity reports, if they were required within the contract / </w:t>
            </w:r>
            <w:r w:rsidRPr="00634FD4">
              <w:rPr>
                <w:rFonts w:ascii="Trebuchet MS" w:eastAsia="Trebuchet MS" w:hAnsi="Trebuchet MS" w:cs="Trebuchet MS"/>
                <w:sz w:val="22"/>
                <w:szCs w:val="22"/>
                <w:lang w:val="en-US"/>
              </w:rPr>
              <w:lastRenderedPageBreak/>
              <w:t>technical specifications;</w:t>
            </w:r>
          </w:p>
          <w:p w14:paraId="311F5ECE" w14:textId="77777777" w:rsidR="000576DF" w:rsidRPr="001E3D58" w:rsidRDefault="00123C52">
            <w:pPr>
              <w:keepNext/>
              <w:numPr>
                <w:ilvl w:val="0"/>
                <w:numId w:val="89"/>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14:paraId="1B84C8A6" w14:textId="77777777" w:rsidR="000576DF" w:rsidRPr="001E3D58" w:rsidRDefault="00123C52">
            <w:pPr>
              <w:numPr>
                <w:ilvl w:val="0"/>
                <w:numId w:val="89"/>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50124A8A" w14:textId="77777777" w:rsidR="000576DF" w:rsidRPr="001E3D58" w:rsidRDefault="00123C52">
            <w:pPr>
              <w:keepNext/>
              <w:numPr>
                <w:ilvl w:val="0"/>
                <w:numId w:val="89"/>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All the invoices received from the contractor/provider should be checked and approved by the financial expert or a manager (according to the beneficiary internal rules of procedure) before payment.  </w:t>
            </w:r>
          </w:p>
          <w:p w14:paraId="68C27FD9" w14:textId="77777777" w:rsidR="00086375" w:rsidRPr="001E3D58" w:rsidRDefault="00123C52" w:rsidP="00086375">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any discrepancies between the information provided by the contractor and the contract / technical specifications the beneficiary shall request clarifications.</w:t>
            </w:r>
          </w:p>
        </w:tc>
        <w:tc>
          <w:tcPr>
            <w:tcW w:w="2976" w:type="dxa"/>
          </w:tcPr>
          <w:p w14:paraId="08AFA15F" w14:textId="77777777" w:rsidR="00086375" w:rsidRPr="001E3D58" w:rsidRDefault="00086375">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lastRenderedPageBreak/>
              <w:t>Information posted/request to JS for posting the information on the Programme site.</w:t>
            </w:r>
          </w:p>
          <w:p w14:paraId="54CE5E73" w14:textId="77777777" w:rsidR="00086375" w:rsidRPr="001E3D58" w:rsidRDefault="00086375" w:rsidP="00086375">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0C0A50AD"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contractors</w:t>
            </w:r>
          </w:p>
        </w:tc>
      </w:tr>
      <w:tr w:rsidR="000576DF" w:rsidRPr="001E3D58" w14:paraId="094C31A4" w14:textId="77777777">
        <w:tc>
          <w:tcPr>
            <w:tcW w:w="856" w:type="dxa"/>
            <w:vMerge/>
          </w:tcPr>
          <w:p w14:paraId="740D3D34" w14:textId="77777777" w:rsidR="000576DF" w:rsidRPr="001E3D58" w:rsidRDefault="000576DF">
            <w:pPr>
              <w:spacing w:before="120" w:after="120" w:line="360" w:lineRule="auto"/>
              <w:ind w:left="113" w:right="113"/>
              <w:rPr>
                <w:rFonts w:ascii="Trebuchet MS" w:eastAsia="Trebuchet MS" w:hAnsi="Trebuchet MS" w:cs="Trebuchet MS"/>
                <w:sz w:val="22"/>
                <w:szCs w:val="22"/>
                <w:lang w:val="en-US"/>
              </w:rPr>
            </w:pPr>
          </w:p>
        </w:tc>
        <w:tc>
          <w:tcPr>
            <w:tcW w:w="2087" w:type="dxa"/>
          </w:tcPr>
          <w:p w14:paraId="3AF1DEA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services/product/works  </w:t>
            </w:r>
          </w:p>
        </w:tc>
        <w:tc>
          <w:tcPr>
            <w:tcW w:w="7797" w:type="dxa"/>
          </w:tcPr>
          <w:p w14:paraId="6BF80A6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At the completion of the procurement the following indications</w:t>
            </w:r>
            <w:r w:rsidR="00747DB8" w:rsidRPr="001E3D58">
              <w:rPr>
                <w:rFonts w:ascii="Trebuchet MS" w:eastAsia="Trebuchet MS" w:hAnsi="Trebuchet MS" w:cs="Trebuchet MS"/>
                <w:sz w:val="22"/>
                <w:szCs w:val="22"/>
                <w:lang w:val="en-US"/>
              </w:rPr>
              <w:t xml:space="preserve"> must be explained</w:t>
            </w:r>
            <w:r w:rsidRPr="001E3D58">
              <w:rPr>
                <w:rFonts w:ascii="Trebuchet MS" w:eastAsia="Trebuchet MS" w:hAnsi="Trebuchet MS" w:cs="Trebuchet MS"/>
                <w:sz w:val="22"/>
                <w:szCs w:val="22"/>
                <w:lang w:val="en-US"/>
              </w:rPr>
              <w:t>:</w:t>
            </w:r>
          </w:p>
          <w:p w14:paraId="25B31749"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draft an internal document approving the receipt of the products/services/works including information regarding: the discrepancies between planned and actual activities and budget, the receipt minutes, a qualitative and quantitative evaluation of the products/services/works against the technical specification (if the case), the price, a description of </w:t>
            </w:r>
            <w:r w:rsidRPr="001E3D58">
              <w:rPr>
                <w:rFonts w:ascii="Trebuchet MS" w:eastAsia="Trebuchet MS" w:hAnsi="Trebuchet MS" w:cs="Trebuchet MS"/>
                <w:sz w:val="22"/>
                <w:szCs w:val="22"/>
                <w:lang w:val="en-US"/>
              </w:rPr>
              <w:lastRenderedPageBreak/>
              <w:t xml:space="preserve">the activities (if the case), all the relevant documents regarding the completion of the activities, (reports, attendance registers, time recording system etc.) etc. </w:t>
            </w:r>
          </w:p>
          <w:p w14:paraId="629122A9"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any discrepancies between the information provided by the contractor and the contract / specifications / ToRs, the beneficiary shall request clarifications.</w:t>
            </w:r>
          </w:p>
          <w:p w14:paraId="74EB90B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object of direct </w:t>
            </w:r>
            <w:r w:rsidR="00080CCA" w:rsidRPr="001E3D58">
              <w:rPr>
                <w:rFonts w:ascii="Trebuchet MS" w:eastAsia="Trebuchet MS" w:hAnsi="Trebuchet MS" w:cs="Trebuchet MS"/>
                <w:sz w:val="22"/>
                <w:szCs w:val="22"/>
                <w:lang w:val="en-US"/>
              </w:rPr>
              <w:t>purchase</w:t>
            </w:r>
            <w:r w:rsidRPr="001E3D58">
              <w:rPr>
                <w:rFonts w:ascii="Trebuchet MS" w:eastAsia="Trebuchet MS" w:hAnsi="Trebuchet MS" w:cs="Trebuchet MS"/>
                <w:sz w:val="22"/>
                <w:szCs w:val="22"/>
                <w:lang w:val="en-US"/>
              </w:rPr>
              <w:t xml:space="preserve"> is works, then the beneficiary must conclude a reception minutes with the provider stating that the works fulfills the quality and quantity criteria.</w:t>
            </w:r>
          </w:p>
          <w:p w14:paraId="0C1CEA0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provider for duplication (i.e. multiple invoices for the same amount, invoice number etc.) or falsification. </w:t>
            </w:r>
          </w:p>
          <w:p w14:paraId="4C4B8F2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provider should be checked and approved by the financial expert/manager (internal document) before payment.</w:t>
            </w:r>
          </w:p>
          <w:p w14:paraId="09C06966" w14:textId="77777777" w:rsidR="000576DF" w:rsidRPr="001E3D58" w:rsidRDefault="00123C52">
            <w:pPr>
              <w:keepNext/>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legal provisions in force.</w:t>
            </w:r>
          </w:p>
        </w:tc>
        <w:tc>
          <w:tcPr>
            <w:tcW w:w="2976" w:type="dxa"/>
          </w:tcPr>
          <w:p w14:paraId="35981C70"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lastRenderedPageBreak/>
              <w:t>Receipts from the seller</w:t>
            </w:r>
          </w:p>
          <w:p w14:paraId="2787B8E0"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Internal documents</w:t>
            </w:r>
          </w:p>
          <w:p w14:paraId="1CCC2818"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 xml:space="preserve">Final reports regarding the completion of the activities performed, approved by the </w:t>
            </w:r>
            <w:r w:rsidRPr="001E3D58">
              <w:rPr>
                <w:rFonts w:ascii="Trebuchet MS" w:eastAsia="Trebuchet MS" w:hAnsi="Trebuchet MS" w:cs="Trebuchet MS"/>
                <w:sz w:val="22"/>
                <w:szCs w:val="22"/>
                <w:lang w:val="en-US"/>
              </w:rPr>
              <w:lastRenderedPageBreak/>
              <w:t xml:space="preserve">beneficiary. </w:t>
            </w:r>
          </w:p>
          <w:p w14:paraId="5F2AD577"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Works certificates or other form of verification, awarded by an independent party, according to the legal provisions in force</w:t>
            </w:r>
            <w:r w:rsidR="00747DB8" w:rsidRPr="001E3D58">
              <w:rPr>
                <w:rFonts w:ascii="Trebuchet MS" w:eastAsia="Trebuchet MS" w:hAnsi="Trebuchet MS" w:cs="Trebuchet MS"/>
                <w:sz w:val="22"/>
                <w:szCs w:val="22"/>
                <w:lang w:val="en-US"/>
              </w:rPr>
              <w:t xml:space="preserve"> (e.g. reports issued by the site superviser)</w:t>
            </w:r>
          </w:p>
        </w:tc>
      </w:tr>
      <w:tr w:rsidR="000576DF" w:rsidRPr="001E3D58" w14:paraId="05C523C2" w14:textId="77777777">
        <w:tc>
          <w:tcPr>
            <w:tcW w:w="856" w:type="dxa"/>
            <w:vMerge/>
          </w:tcPr>
          <w:p w14:paraId="4B191A46"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1D11C40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Contract </w:t>
            </w:r>
            <w:r w:rsidRPr="001E3D58">
              <w:rPr>
                <w:rFonts w:ascii="Trebuchet MS" w:eastAsia="Trebuchet MS" w:hAnsi="Trebuchet MS" w:cs="Trebuchet MS"/>
                <w:sz w:val="22"/>
                <w:szCs w:val="22"/>
                <w:lang w:val="en-US"/>
              </w:rPr>
              <w:lastRenderedPageBreak/>
              <w:t>amendments</w:t>
            </w:r>
          </w:p>
        </w:tc>
        <w:tc>
          <w:tcPr>
            <w:tcW w:w="7797" w:type="dxa"/>
          </w:tcPr>
          <w:p w14:paraId="4D99F6C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The amendments to the contract must be verified and approved by a senior </w:t>
            </w:r>
            <w:r w:rsidRPr="001E3D58">
              <w:rPr>
                <w:rFonts w:ascii="Trebuchet MS" w:eastAsia="Trebuchet MS" w:hAnsi="Trebuchet MS" w:cs="Trebuchet MS"/>
                <w:sz w:val="22"/>
                <w:szCs w:val="22"/>
                <w:lang w:val="en-US"/>
              </w:rPr>
              <w:lastRenderedPageBreak/>
              <w:t>level personnel within the beneficiary.</w:t>
            </w:r>
          </w:p>
        </w:tc>
        <w:tc>
          <w:tcPr>
            <w:tcW w:w="2976" w:type="dxa"/>
          </w:tcPr>
          <w:p w14:paraId="269D90B4"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lastRenderedPageBreak/>
              <w:t>Reports/approvals</w:t>
            </w:r>
          </w:p>
        </w:tc>
      </w:tr>
    </w:tbl>
    <w:p w14:paraId="76F97F32" w14:textId="77777777" w:rsidR="000576DF" w:rsidRPr="0076588F" w:rsidRDefault="00123C52">
      <w:pPr>
        <w:keepNext/>
        <w:numPr>
          <w:ilvl w:val="0"/>
          <w:numId w:val="80"/>
        </w:numPr>
        <w:spacing w:before="240" w:after="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For competitive p</w:t>
      </w:r>
      <w:r w:rsidRPr="001F5190">
        <w:rPr>
          <w:rFonts w:ascii="Trebuchet MS" w:eastAsia="Trebuchet MS" w:hAnsi="Trebuchet MS" w:cs="Trebuchet MS"/>
          <w:b/>
          <w:sz w:val="22"/>
          <w:szCs w:val="22"/>
          <w:lang w:val="en-US"/>
        </w:rPr>
        <w:t>rocurement procedure</w:t>
      </w:r>
    </w:p>
    <w:p w14:paraId="5C91AA6E" w14:textId="77777777" w:rsidR="000576DF" w:rsidRPr="00730E79" w:rsidRDefault="00123C52">
      <w:pPr>
        <w:keepNext/>
        <w:spacing w:after="120"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When developing a competitive procurement procedure, provided that the legal threshold is observed, the beneficiary shall take into account national legal provisions and the rules established by the Programme. The following indications</w:t>
      </w:r>
      <w:r w:rsidRPr="00730E79">
        <w:rPr>
          <w:rFonts w:ascii="Trebuchet MS" w:eastAsia="Trebuchet MS" w:hAnsi="Trebuchet MS" w:cs="Trebuchet MS"/>
          <w:b/>
          <w:sz w:val="22"/>
          <w:szCs w:val="22"/>
          <w:lang w:val="en-US"/>
        </w:rPr>
        <w:t xml:space="preserve"> should also be observed: </w:t>
      </w:r>
    </w:p>
    <w:tbl>
      <w:tblPr>
        <w:tblStyle w:val="1"/>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9"/>
        <w:gridCol w:w="1984"/>
        <w:gridCol w:w="7655"/>
        <w:gridCol w:w="3118"/>
      </w:tblGrid>
      <w:tr w:rsidR="000576DF" w:rsidRPr="001E3D58" w14:paraId="46E900B5" w14:textId="77777777">
        <w:tc>
          <w:tcPr>
            <w:tcW w:w="959" w:type="dxa"/>
          </w:tcPr>
          <w:p w14:paraId="5B44352C" w14:textId="77777777" w:rsidR="000576DF" w:rsidRPr="000E060C" w:rsidRDefault="00123C52">
            <w:pPr>
              <w:spacing w:before="120" w:line="360" w:lineRule="auto"/>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PP stage</w:t>
            </w:r>
          </w:p>
        </w:tc>
        <w:tc>
          <w:tcPr>
            <w:tcW w:w="1984" w:type="dxa"/>
          </w:tcPr>
          <w:p w14:paraId="62B8B272" w14:textId="77777777" w:rsidR="000576DF" w:rsidRPr="00A55FCF" w:rsidRDefault="00123C52">
            <w:pPr>
              <w:spacing w:before="120" w:line="360" w:lineRule="auto"/>
              <w:jc w:val="center"/>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Steps</w:t>
            </w:r>
          </w:p>
        </w:tc>
        <w:tc>
          <w:tcPr>
            <w:tcW w:w="7655" w:type="dxa"/>
          </w:tcPr>
          <w:p w14:paraId="62A2BAF8" w14:textId="77777777" w:rsidR="000576DF" w:rsidRPr="00F85B5E" w:rsidRDefault="00123C52">
            <w:pPr>
              <w:spacing w:before="120" w:line="360" w:lineRule="auto"/>
              <w:jc w:val="center"/>
              <w:rPr>
                <w:rFonts w:ascii="Trebuchet MS" w:eastAsia="Trebuchet MS" w:hAnsi="Trebuchet MS" w:cs="Trebuchet MS"/>
                <w:b/>
                <w:sz w:val="22"/>
                <w:szCs w:val="22"/>
                <w:lang w:val="en-US"/>
              </w:rPr>
            </w:pPr>
            <w:r w:rsidRPr="00634FD4">
              <w:rPr>
                <w:rFonts w:ascii="Trebuchet MS" w:eastAsia="Trebuchet MS" w:hAnsi="Trebuchet MS" w:cs="Trebuchet MS"/>
                <w:b/>
                <w:sz w:val="22"/>
                <w:szCs w:val="22"/>
                <w:lang w:val="en-US"/>
              </w:rPr>
              <w:t>Actions/measures to take</w:t>
            </w:r>
          </w:p>
        </w:tc>
        <w:tc>
          <w:tcPr>
            <w:tcW w:w="3118" w:type="dxa"/>
          </w:tcPr>
          <w:p w14:paraId="17EBAA17"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Outputs – indicative documents required</w:t>
            </w:r>
            <w:r w:rsidRPr="001E3D58">
              <w:rPr>
                <w:rFonts w:ascii="Trebuchet MS" w:eastAsia="Trebuchet MS" w:hAnsi="Trebuchet MS" w:cs="Trebuchet MS"/>
                <w:b/>
                <w:sz w:val="22"/>
                <w:szCs w:val="22"/>
                <w:vertAlign w:val="superscript"/>
                <w:lang w:val="en-US"/>
              </w:rPr>
              <w:footnoteReference w:id="21"/>
            </w:r>
          </w:p>
        </w:tc>
      </w:tr>
      <w:tr w:rsidR="000576DF" w:rsidRPr="001E3D58" w14:paraId="07E63007" w14:textId="77777777">
        <w:tc>
          <w:tcPr>
            <w:tcW w:w="959" w:type="dxa"/>
          </w:tcPr>
          <w:p w14:paraId="73CCFD1D"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1A1727D1" w14:textId="77777777" w:rsidR="000576DF" w:rsidRPr="0076588F" w:rsidRDefault="00123C52">
            <w:pPr>
              <w:spacing w:before="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terms of reference</w:t>
            </w:r>
          </w:p>
        </w:tc>
        <w:tc>
          <w:tcPr>
            <w:tcW w:w="7655" w:type="dxa"/>
          </w:tcPr>
          <w:p w14:paraId="055F2E28"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The technical specifications established by the beneficiary should observe the provisions of the financing contracts including their annexes and the national rules.  </w:t>
            </w:r>
          </w:p>
        </w:tc>
        <w:tc>
          <w:tcPr>
            <w:tcW w:w="3118" w:type="dxa"/>
          </w:tcPr>
          <w:p w14:paraId="2F7A74F9" w14:textId="77777777" w:rsidR="000576DF" w:rsidRPr="00754C23" w:rsidRDefault="00123C52">
            <w:pPr>
              <w:numPr>
                <w:ilvl w:val="0"/>
                <w:numId w:val="76"/>
              </w:numPr>
              <w:spacing w:before="120" w:after="120" w:line="360" w:lineRule="auto"/>
              <w:ind w:left="175" w:hanging="142"/>
              <w:rPr>
                <w:sz w:val="22"/>
                <w:szCs w:val="22"/>
                <w:lang w:val="en-US"/>
              </w:rPr>
            </w:pPr>
            <w:r w:rsidRPr="000E060C">
              <w:rPr>
                <w:rFonts w:ascii="Trebuchet MS" w:eastAsia="Trebuchet MS" w:hAnsi="Trebuchet MS" w:cs="Trebuchet MS"/>
                <w:sz w:val="22"/>
                <w:szCs w:val="22"/>
                <w:lang w:val="en-US"/>
              </w:rPr>
              <w:t>Internal documents regarding the approval of the technical specifications</w:t>
            </w:r>
          </w:p>
        </w:tc>
      </w:tr>
      <w:tr w:rsidR="000576DF" w:rsidRPr="001E3D58" w14:paraId="1158AB2A" w14:textId="77777777">
        <w:tc>
          <w:tcPr>
            <w:tcW w:w="959" w:type="dxa"/>
            <w:vMerge w:val="restart"/>
          </w:tcPr>
          <w:p w14:paraId="24CD3F88" w14:textId="77777777" w:rsidR="000576DF" w:rsidRPr="0076588F" w:rsidRDefault="00123C52">
            <w:pPr>
              <w:spacing w:before="120" w:after="120" w:line="360" w:lineRule="auto"/>
              <w:ind w:left="113" w:right="113"/>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Planning, preparation </w:t>
            </w:r>
            <w:r w:rsidRPr="001E3D58">
              <w:rPr>
                <w:rFonts w:ascii="Trebuchet MS" w:eastAsia="Trebuchet MS" w:hAnsi="Trebuchet MS" w:cs="Trebuchet MS"/>
                <w:sz w:val="22"/>
                <w:szCs w:val="22"/>
                <w:lang w:val="en-US"/>
              </w:rPr>
              <w:lastRenderedPageBreak/>
              <w:t>and carry out</w:t>
            </w:r>
          </w:p>
        </w:tc>
        <w:tc>
          <w:tcPr>
            <w:tcW w:w="1984" w:type="dxa"/>
          </w:tcPr>
          <w:p w14:paraId="710B06B7"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lastRenderedPageBreak/>
              <w:t>Budget allocation</w:t>
            </w:r>
          </w:p>
        </w:tc>
        <w:tc>
          <w:tcPr>
            <w:tcW w:w="7655" w:type="dxa"/>
          </w:tcPr>
          <w:p w14:paraId="4F0D912B" w14:textId="77777777" w:rsidR="000576DF" w:rsidRPr="00754C23" w:rsidRDefault="00123C52" w:rsidP="002640FD">
            <w:pPr>
              <w:keepNext/>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When estimating the budget of the procurement</w:t>
            </w:r>
            <w:r w:rsidR="00061CAD" w:rsidRPr="00287077">
              <w:rPr>
                <w:rFonts w:ascii="Trebuchet MS" w:eastAsia="Trebuchet MS" w:hAnsi="Trebuchet MS" w:cs="Trebuchet MS"/>
                <w:sz w:val="22"/>
                <w:szCs w:val="22"/>
                <w:lang w:val="en-US"/>
              </w:rPr>
              <w:t xml:space="preserve"> </w:t>
            </w:r>
            <w:r w:rsidRPr="000E060C">
              <w:rPr>
                <w:rFonts w:ascii="Trebuchet MS" w:eastAsia="Trebuchet MS" w:hAnsi="Trebuchet MS" w:cs="Trebuchet MS"/>
                <w:sz w:val="22"/>
                <w:szCs w:val="22"/>
                <w:lang w:val="en-US"/>
              </w:rPr>
              <w:t xml:space="preserve">it is mandatory for the beneficiary to make a deep market research for related costs and, if the case, to use the internal benchmark price for standard goods or services (based on previous prices paid by the beneficiary and on the market price).  </w:t>
            </w:r>
          </w:p>
        </w:tc>
        <w:tc>
          <w:tcPr>
            <w:tcW w:w="3118" w:type="dxa"/>
          </w:tcPr>
          <w:p w14:paraId="5686EDAB" w14:textId="77777777" w:rsidR="000576DF" w:rsidRPr="00F85B5E" w:rsidRDefault="00123C52" w:rsidP="0027567F">
            <w:pPr>
              <w:numPr>
                <w:ilvl w:val="0"/>
                <w:numId w:val="76"/>
              </w:numPr>
              <w:spacing w:before="120" w:after="120" w:line="360" w:lineRule="auto"/>
              <w:ind w:left="175" w:hanging="142"/>
              <w:rPr>
                <w:sz w:val="22"/>
                <w:szCs w:val="22"/>
                <w:lang w:val="en-US"/>
              </w:rPr>
            </w:pPr>
            <w:r w:rsidRPr="00A55FCF">
              <w:rPr>
                <w:rFonts w:ascii="Trebuchet MS" w:eastAsia="Trebuchet MS" w:hAnsi="Trebuchet MS" w:cs="Trebuchet MS"/>
                <w:sz w:val="22"/>
                <w:szCs w:val="22"/>
                <w:lang w:val="en-US"/>
              </w:rPr>
              <w:t xml:space="preserve">Internal documents regarding the </w:t>
            </w:r>
            <w:r w:rsidR="002640FD" w:rsidRPr="00634FD4">
              <w:rPr>
                <w:rFonts w:ascii="Trebuchet MS" w:eastAsia="Trebuchet MS" w:hAnsi="Trebuchet MS" w:cs="Trebuchet MS"/>
                <w:sz w:val="22"/>
                <w:szCs w:val="22"/>
                <w:lang w:val="en-US"/>
              </w:rPr>
              <w:t xml:space="preserve">estimated value of the </w:t>
            </w:r>
            <w:r w:rsidR="004775F4" w:rsidRPr="00F85B5E">
              <w:rPr>
                <w:rFonts w:ascii="Trebuchet MS" w:eastAsia="Trebuchet MS" w:hAnsi="Trebuchet MS" w:cs="Trebuchet MS"/>
                <w:sz w:val="22"/>
                <w:szCs w:val="22"/>
                <w:lang w:val="en-US"/>
              </w:rPr>
              <w:t>contract</w:t>
            </w:r>
          </w:p>
        </w:tc>
      </w:tr>
      <w:tr w:rsidR="000576DF" w:rsidRPr="001E3D58" w14:paraId="2A85F566" w14:textId="77777777">
        <w:tc>
          <w:tcPr>
            <w:tcW w:w="959" w:type="dxa"/>
            <w:vMerge/>
          </w:tcPr>
          <w:p w14:paraId="11AB2F4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6F4128B4"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Evaluation </w:t>
            </w:r>
            <w:r w:rsidRPr="001E3D58">
              <w:rPr>
                <w:rFonts w:ascii="Trebuchet MS" w:eastAsia="Trebuchet MS" w:hAnsi="Trebuchet MS" w:cs="Trebuchet MS"/>
                <w:sz w:val="22"/>
                <w:szCs w:val="22"/>
                <w:lang w:val="en-US"/>
              </w:rPr>
              <w:lastRenderedPageBreak/>
              <w:t>criteria and Tender documents</w:t>
            </w:r>
          </w:p>
        </w:tc>
        <w:tc>
          <w:tcPr>
            <w:tcW w:w="7655" w:type="dxa"/>
          </w:tcPr>
          <w:p w14:paraId="31C37BE6" w14:textId="77777777" w:rsidR="000576DF" w:rsidRPr="001E3D58" w:rsidRDefault="0027567F">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The evaluation and selection criteria are not mandatory. If the private </w:t>
            </w:r>
            <w:r w:rsidRPr="001E3D58">
              <w:rPr>
                <w:rFonts w:ascii="Trebuchet MS" w:eastAsia="Trebuchet MS" w:hAnsi="Trebuchet MS" w:cs="Trebuchet MS"/>
                <w:sz w:val="22"/>
                <w:szCs w:val="22"/>
                <w:lang w:val="en-US"/>
              </w:rPr>
              <w:lastRenderedPageBreak/>
              <w:t>beneficiary decides that such requirements are needed, then the criteria used must be justified in a separate document.</w:t>
            </w:r>
            <w:r w:rsidR="00123C52" w:rsidRPr="001E3D58">
              <w:rPr>
                <w:rFonts w:ascii="Trebuchet MS" w:eastAsia="Trebuchet MS" w:hAnsi="Trebuchet MS" w:cs="Trebuchet MS"/>
                <w:sz w:val="22"/>
                <w:szCs w:val="22"/>
                <w:lang w:val="en-US"/>
              </w:rPr>
              <w:t xml:space="preserve">The evaluation and selection criteria should be in line with the </w:t>
            </w:r>
            <w:r w:rsidR="00521DE8" w:rsidRPr="001E3D58">
              <w:rPr>
                <w:rFonts w:ascii="Trebuchet MS" w:eastAsia="Trebuchet MS" w:hAnsi="Trebuchet MS" w:cs="Trebuchet MS"/>
                <w:sz w:val="22"/>
                <w:szCs w:val="22"/>
                <w:lang w:val="en-US"/>
              </w:rPr>
              <w:t>Programme/national rules, case by case</w:t>
            </w:r>
            <w:r w:rsidR="00123C52" w:rsidRPr="001E3D58">
              <w:rPr>
                <w:rFonts w:ascii="Trebuchet MS" w:eastAsia="Trebuchet MS" w:hAnsi="Trebuchet MS" w:cs="Trebuchet MS"/>
                <w:sz w:val="22"/>
                <w:szCs w:val="22"/>
                <w:lang w:val="en-US"/>
              </w:rPr>
              <w:t>.</w:t>
            </w:r>
          </w:p>
        </w:tc>
        <w:tc>
          <w:tcPr>
            <w:tcW w:w="3118" w:type="dxa"/>
          </w:tcPr>
          <w:p w14:paraId="3374FFCC" w14:textId="77777777" w:rsidR="000576DF" w:rsidRPr="001E3D58" w:rsidRDefault="00123C52">
            <w:pPr>
              <w:numPr>
                <w:ilvl w:val="0"/>
                <w:numId w:val="101"/>
              </w:numPr>
              <w:spacing w:before="120" w:line="360" w:lineRule="auto"/>
              <w:ind w:hanging="360"/>
              <w:rPr>
                <w:sz w:val="22"/>
                <w:szCs w:val="22"/>
                <w:lang w:val="en-US"/>
              </w:rPr>
            </w:pPr>
            <w:r w:rsidRPr="001E3D58">
              <w:rPr>
                <w:rFonts w:ascii="Trebuchet MS" w:eastAsia="Trebuchet MS" w:hAnsi="Trebuchet MS" w:cs="Trebuchet MS"/>
                <w:sz w:val="22"/>
                <w:szCs w:val="22"/>
                <w:lang w:val="en-US"/>
              </w:rPr>
              <w:lastRenderedPageBreak/>
              <w:t xml:space="preserve">Tender documents </w:t>
            </w:r>
            <w:r w:rsidRPr="001E3D58">
              <w:rPr>
                <w:rFonts w:ascii="Trebuchet MS" w:eastAsia="Trebuchet MS" w:hAnsi="Trebuchet MS" w:cs="Trebuchet MS"/>
                <w:sz w:val="22"/>
                <w:szCs w:val="22"/>
                <w:lang w:val="en-US"/>
              </w:rPr>
              <w:lastRenderedPageBreak/>
              <w:t>drafted.</w:t>
            </w:r>
          </w:p>
        </w:tc>
      </w:tr>
      <w:tr w:rsidR="000576DF" w:rsidRPr="001E3D58" w14:paraId="1A6520E0" w14:textId="77777777">
        <w:tc>
          <w:tcPr>
            <w:tcW w:w="959" w:type="dxa"/>
            <w:vMerge/>
          </w:tcPr>
          <w:p w14:paraId="70241E0C"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34A1A3F4"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procurement procedure</w:t>
            </w:r>
          </w:p>
        </w:tc>
        <w:tc>
          <w:tcPr>
            <w:tcW w:w="7655" w:type="dxa"/>
          </w:tcPr>
          <w:p w14:paraId="381B893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that the procurement procedure to be approved by the legal representative of the beneficiary or by a superior personal with tasks in this regard (according to the internal rules of procedure of the beneficiary). </w:t>
            </w:r>
          </w:p>
        </w:tc>
        <w:tc>
          <w:tcPr>
            <w:tcW w:w="3118" w:type="dxa"/>
          </w:tcPr>
          <w:p w14:paraId="136B6743" w14:textId="77777777" w:rsidR="000576DF" w:rsidRPr="001E3D58" w:rsidRDefault="00123C52">
            <w:pPr>
              <w:numPr>
                <w:ilvl w:val="0"/>
                <w:numId w:val="101"/>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03C4CD4F" w14:textId="77777777">
        <w:tc>
          <w:tcPr>
            <w:tcW w:w="959" w:type="dxa"/>
            <w:vMerge/>
          </w:tcPr>
          <w:p w14:paraId="34AAF94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1E2B0D90"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Transparency/ launching the procedure</w:t>
            </w:r>
          </w:p>
        </w:tc>
        <w:tc>
          <w:tcPr>
            <w:tcW w:w="7655" w:type="dxa"/>
          </w:tcPr>
          <w:p w14:paraId="74B41A30"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shall make public all the procurement procedures, as well as all tender documents.  </w:t>
            </w:r>
          </w:p>
          <w:p w14:paraId="3C5D8B37" w14:textId="77777777" w:rsidR="000576DF" w:rsidRPr="001E3D58"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Thus the beneficiary shall observe the following procedure: </w:t>
            </w:r>
          </w:p>
          <w:p w14:paraId="6BB2867C" w14:textId="77777777" w:rsidR="00D53434" w:rsidRPr="00065092" w:rsidRDefault="00123C52">
            <w:pPr>
              <w:numPr>
                <w:ilvl w:val="0"/>
                <w:numId w:val="101"/>
              </w:numPr>
              <w:spacing w:before="40" w:after="40" w:line="360" w:lineRule="auto"/>
              <w:ind w:left="357" w:hanging="357"/>
              <w:jc w:val="both"/>
              <w:rPr>
                <w:sz w:val="22"/>
                <w:szCs w:val="22"/>
                <w:lang w:val="en-US"/>
              </w:rPr>
            </w:pPr>
            <w:r w:rsidRPr="001E3D58">
              <w:rPr>
                <w:rFonts w:ascii="Trebuchet MS" w:eastAsia="Trebuchet MS" w:hAnsi="Trebuchet MS" w:cs="Trebuchet MS"/>
                <w:sz w:val="22"/>
                <w:szCs w:val="22"/>
                <w:lang w:val="en-US"/>
              </w:rPr>
              <w:t xml:space="preserve">The </w:t>
            </w:r>
            <w:r w:rsidR="00D53434" w:rsidRPr="001E3D58">
              <w:rPr>
                <w:rFonts w:ascii="Trebuchet MS" w:eastAsia="Trebuchet MS" w:hAnsi="Trebuchet MS" w:cs="Trebuchet MS"/>
                <w:sz w:val="22"/>
                <w:szCs w:val="22"/>
                <w:lang w:val="en-US"/>
              </w:rPr>
              <w:t xml:space="preserve">Romanian </w:t>
            </w:r>
            <w:r w:rsidRPr="001E3D58">
              <w:rPr>
                <w:rFonts w:ascii="Trebuchet MS" w:eastAsia="Trebuchet MS" w:hAnsi="Trebuchet MS" w:cs="Trebuchet MS"/>
                <w:sz w:val="22"/>
                <w:szCs w:val="22"/>
                <w:lang w:val="en-US"/>
              </w:rPr>
              <w:t xml:space="preserve">beneficiary shall publish a procurement notice (including the technical specifications, estimated budget, evaluation and selection criteria etc.) on the Programme site </w:t>
            </w:r>
            <w:hyperlink r:id="rId50">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w:t>
            </w:r>
          </w:p>
          <w:p w14:paraId="3ADE2428" w14:textId="77777777" w:rsidR="000576DF" w:rsidRPr="001E3D58" w:rsidRDefault="00D53434" w:rsidP="00133D71">
            <w:pPr>
              <w:numPr>
                <w:ilvl w:val="0"/>
                <w:numId w:val="101"/>
              </w:numPr>
              <w:spacing w:before="40" w:after="40" w:line="360" w:lineRule="auto"/>
              <w:jc w:val="both"/>
              <w:rPr>
                <w:sz w:val="22"/>
                <w:szCs w:val="22"/>
                <w:lang w:val="en-US"/>
              </w:rPr>
            </w:pPr>
            <w:r w:rsidRPr="001E3D58">
              <w:rPr>
                <w:rFonts w:ascii="Trebuchet MS" w:eastAsia="Trebuchet MS" w:hAnsi="Trebuchet MS" w:cs="Trebuchet MS"/>
                <w:sz w:val="22"/>
                <w:szCs w:val="22"/>
                <w:lang w:val="en-US"/>
              </w:rPr>
              <w:t xml:space="preserve">The Bulgarian beneficiaries shall </w:t>
            </w:r>
            <w:r w:rsidR="00133D71" w:rsidRPr="0076588F">
              <w:rPr>
                <w:rFonts w:ascii="Trebuchet MS" w:eastAsia="Trebuchet MS" w:hAnsi="Trebuchet MS" w:cs="Trebuchet MS"/>
                <w:sz w:val="22"/>
                <w:szCs w:val="22"/>
                <w:lang w:val="en-US"/>
              </w:rPr>
              <w:t xml:space="preserve">publish </w:t>
            </w:r>
            <w:r w:rsidR="00D91E41">
              <w:rPr>
                <w:rFonts w:ascii="Trebuchet MS" w:eastAsia="Trebuchet MS" w:hAnsi="Trebuchet MS" w:cs="Trebuchet MS"/>
                <w:sz w:val="22"/>
                <w:szCs w:val="22"/>
                <w:lang w:val="en-US"/>
              </w:rPr>
              <w:t>public invitations</w:t>
            </w:r>
            <w:r w:rsidR="00133D71" w:rsidRPr="00065092">
              <w:rPr>
                <w:rFonts w:ascii="Trebuchet MS" w:eastAsia="Trebuchet MS" w:hAnsi="Trebuchet MS" w:cs="Trebuchet MS"/>
                <w:sz w:val="22"/>
                <w:szCs w:val="22"/>
                <w:lang w:val="en-US"/>
              </w:rPr>
              <w:t xml:space="preserve"> on the Single information web portal (https://www.eufunds.bg/).</w:t>
            </w:r>
          </w:p>
          <w:p w14:paraId="771DD597" w14:textId="77777777" w:rsidR="000576DF" w:rsidRPr="0076588F" w:rsidRDefault="00123C52">
            <w:pPr>
              <w:numPr>
                <w:ilvl w:val="0"/>
                <w:numId w:val="101"/>
              </w:numPr>
              <w:spacing w:before="40" w:after="40" w:line="360" w:lineRule="auto"/>
              <w:ind w:left="357" w:hanging="357"/>
              <w:jc w:val="both"/>
              <w:rPr>
                <w:sz w:val="22"/>
                <w:szCs w:val="22"/>
                <w:lang w:val="en-US"/>
              </w:rPr>
            </w:pPr>
            <w:r w:rsidRPr="0076588F">
              <w:rPr>
                <w:rFonts w:ascii="Trebuchet MS" w:eastAsia="Trebuchet MS" w:hAnsi="Trebuchet MS" w:cs="Trebuchet MS"/>
                <w:sz w:val="22"/>
                <w:szCs w:val="22"/>
                <w:lang w:val="en-US"/>
              </w:rPr>
              <w:t xml:space="preserve">The requirements of publishing are set in a separate document available on Programme’s website (section Rules of implementation/ Programme rules/ Instructions for beneficiaries). </w:t>
            </w:r>
          </w:p>
          <w:p w14:paraId="4E97F180"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 procurement notice</w:t>
            </w:r>
            <w:r w:rsidR="00D91E41">
              <w:rPr>
                <w:rFonts w:ascii="Trebuchet MS" w:eastAsia="Trebuchet MS" w:hAnsi="Trebuchet MS" w:cs="Trebuchet MS"/>
                <w:sz w:val="22"/>
                <w:szCs w:val="22"/>
                <w:lang w:val="en-US"/>
              </w:rPr>
              <w:t>/public invitations</w:t>
            </w:r>
            <w:r w:rsidRPr="00730E79">
              <w:rPr>
                <w:rFonts w:ascii="Trebuchet MS" w:eastAsia="Trebuchet MS" w:hAnsi="Trebuchet MS" w:cs="Trebuchet MS"/>
                <w:sz w:val="22"/>
                <w:szCs w:val="22"/>
                <w:lang w:val="en-US"/>
              </w:rPr>
              <w:t xml:space="preserve"> and the documents will be published in due time for the bidders to prepare and submit their offers, </w:t>
            </w:r>
            <w:r w:rsidRPr="00730E79">
              <w:rPr>
                <w:rFonts w:ascii="Trebuchet MS" w:eastAsia="Trebuchet MS" w:hAnsi="Trebuchet MS" w:cs="Trebuchet MS"/>
                <w:sz w:val="22"/>
                <w:szCs w:val="22"/>
                <w:lang w:val="en-US"/>
              </w:rPr>
              <w:lastRenderedPageBreak/>
              <w:t>observing the deadlines provided by the Programme.</w:t>
            </w:r>
          </w:p>
          <w:p w14:paraId="361887DA" w14:textId="77777777" w:rsidR="000576DF" w:rsidRPr="00A55FCF"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Also, in addition to the programme’s website</w:t>
            </w:r>
            <w:r w:rsidR="00D91E41">
              <w:rPr>
                <w:rFonts w:ascii="Trebuchet MS" w:eastAsia="Trebuchet MS" w:hAnsi="Trebuchet MS" w:cs="Trebuchet MS"/>
                <w:sz w:val="22"/>
                <w:szCs w:val="22"/>
                <w:lang w:val="en-US"/>
              </w:rPr>
              <w:t>/single information webportal</w:t>
            </w:r>
            <w:r w:rsidRPr="000E060C">
              <w:rPr>
                <w:rFonts w:ascii="Trebuchet MS" w:eastAsia="Trebuchet MS" w:hAnsi="Trebuchet MS" w:cs="Trebuchet MS"/>
                <w:sz w:val="22"/>
                <w:szCs w:val="22"/>
                <w:lang w:val="en-US"/>
              </w:rPr>
              <w:t xml:space="preserve"> the beneficiary can use other sources t</w:t>
            </w:r>
            <w:r w:rsidRPr="00754C23">
              <w:rPr>
                <w:rFonts w:ascii="Trebuchet MS" w:eastAsia="Trebuchet MS" w:hAnsi="Trebuchet MS" w:cs="Trebuchet MS"/>
                <w:sz w:val="22"/>
                <w:szCs w:val="22"/>
                <w:lang w:val="en-US"/>
              </w:rPr>
              <w:t xml:space="preserve">o make public the procurement procedure. </w:t>
            </w:r>
          </w:p>
        </w:tc>
        <w:tc>
          <w:tcPr>
            <w:tcW w:w="3118" w:type="dxa"/>
          </w:tcPr>
          <w:p w14:paraId="6620938E" w14:textId="77777777" w:rsidR="000576DF" w:rsidRPr="00F85B5E" w:rsidRDefault="00123C52">
            <w:pPr>
              <w:numPr>
                <w:ilvl w:val="0"/>
                <w:numId w:val="101"/>
              </w:numPr>
              <w:spacing w:before="120" w:after="120" w:line="360" w:lineRule="auto"/>
              <w:ind w:hanging="360"/>
              <w:rPr>
                <w:sz w:val="22"/>
                <w:szCs w:val="22"/>
                <w:lang w:val="en-US"/>
              </w:rPr>
            </w:pPr>
            <w:r w:rsidRPr="00634FD4">
              <w:rPr>
                <w:rFonts w:ascii="Trebuchet MS" w:eastAsia="Trebuchet MS" w:hAnsi="Trebuchet MS" w:cs="Trebuchet MS"/>
                <w:sz w:val="22"/>
                <w:szCs w:val="22"/>
                <w:lang w:val="en-US"/>
              </w:rPr>
              <w:lastRenderedPageBreak/>
              <w:t xml:space="preserve">Tender documents published </w:t>
            </w:r>
          </w:p>
          <w:p w14:paraId="0AC994DE" w14:textId="77777777" w:rsidR="000576DF" w:rsidRPr="001E3D58" w:rsidRDefault="00123C52">
            <w:pPr>
              <w:numPr>
                <w:ilvl w:val="0"/>
                <w:numId w:val="101"/>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Request to JS</w:t>
            </w:r>
            <w:r w:rsidR="00D53434" w:rsidRPr="001E3D58">
              <w:rPr>
                <w:rFonts w:ascii="Trebuchet MS" w:eastAsia="Trebuchet MS" w:hAnsi="Trebuchet MS" w:cs="Trebuchet MS"/>
                <w:sz w:val="22"/>
                <w:szCs w:val="22"/>
                <w:lang w:val="en-US"/>
              </w:rPr>
              <w:t xml:space="preserve"> /NA</w:t>
            </w:r>
          </w:p>
          <w:p w14:paraId="7260B9CC"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776DCE51" w14:textId="77777777">
        <w:tc>
          <w:tcPr>
            <w:tcW w:w="959" w:type="dxa"/>
            <w:vMerge/>
          </w:tcPr>
          <w:p w14:paraId="30050F77"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4D2F11CF"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Confidentiality of  information</w:t>
            </w:r>
          </w:p>
        </w:tc>
        <w:tc>
          <w:tcPr>
            <w:tcW w:w="7655" w:type="dxa"/>
          </w:tcPr>
          <w:p w14:paraId="21CB1A47"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personal involved in bidding process shall ensure the confidentiality of information.</w:t>
            </w:r>
          </w:p>
          <w:p w14:paraId="07BBD4B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3118" w:type="dxa"/>
          </w:tcPr>
          <w:p w14:paraId="4BDCF9F3" w14:textId="77777777" w:rsidR="000576DF" w:rsidRPr="001E3D58" w:rsidRDefault="00123C52">
            <w:pPr>
              <w:numPr>
                <w:ilvl w:val="0"/>
                <w:numId w:val="78"/>
              </w:numPr>
              <w:spacing w:before="120" w:after="120" w:line="360" w:lineRule="auto"/>
              <w:ind w:left="175" w:hanging="142"/>
              <w:rPr>
                <w:sz w:val="22"/>
                <w:szCs w:val="22"/>
                <w:lang w:val="en-US"/>
              </w:rPr>
            </w:pPr>
            <w:r w:rsidRPr="001E3D58">
              <w:rPr>
                <w:rFonts w:ascii="Trebuchet MS" w:eastAsia="Trebuchet MS" w:hAnsi="Trebuchet MS" w:cs="Trebuchet MS"/>
                <w:sz w:val="22"/>
                <w:szCs w:val="22"/>
                <w:lang w:val="en-US"/>
              </w:rPr>
              <w:t>Declaration of confidentiality</w:t>
            </w:r>
          </w:p>
        </w:tc>
      </w:tr>
      <w:tr w:rsidR="000576DF" w:rsidRPr="001E3D58" w14:paraId="2719BF42" w14:textId="77777777">
        <w:tc>
          <w:tcPr>
            <w:tcW w:w="959" w:type="dxa"/>
            <w:vMerge/>
          </w:tcPr>
          <w:p w14:paraId="4A9100F9"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37DF1A90"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7655" w:type="dxa"/>
          </w:tcPr>
          <w:p w14:paraId="050AD27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w:t>
            </w:r>
          </w:p>
        </w:tc>
        <w:tc>
          <w:tcPr>
            <w:tcW w:w="3118" w:type="dxa"/>
          </w:tcPr>
          <w:p w14:paraId="0B380183" w14:textId="77777777" w:rsidR="000576DF" w:rsidRPr="001E3D58" w:rsidRDefault="00123C52">
            <w:pPr>
              <w:keepNext/>
              <w:numPr>
                <w:ilvl w:val="0"/>
                <w:numId w:val="100"/>
              </w:numPr>
              <w:tabs>
                <w:tab w:val="left" w:pos="-18"/>
                <w:tab w:val="left" w:pos="72"/>
                <w:tab w:val="left" w:pos="252"/>
              </w:tabs>
              <w:spacing w:before="120" w:after="120" w:line="360" w:lineRule="auto"/>
              <w:ind w:left="162" w:hanging="90"/>
              <w:rPr>
                <w:sz w:val="22"/>
                <w:szCs w:val="22"/>
                <w:lang w:val="en-US"/>
              </w:rPr>
            </w:pPr>
            <w:r w:rsidRPr="001E3D58">
              <w:rPr>
                <w:rFonts w:ascii="Trebuchet MS" w:eastAsia="Trebuchet MS" w:hAnsi="Trebuchet MS" w:cs="Trebuchet MS"/>
                <w:sz w:val="22"/>
                <w:szCs w:val="22"/>
                <w:lang w:val="en-US"/>
              </w:rPr>
              <w:t xml:space="preserve">Declaration of the conflict of interest </w:t>
            </w:r>
          </w:p>
          <w:p w14:paraId="7E9EA480" w14:textId="77777777" w:rsidR="000576DF" w:rsidRPr="001E3D58" w:rsidRDefault="00123C52">
            <w:pPr>
              <w:keepNext/>
              <w:numPr>
                <w:ilvl w:val="0"/>
                <w:numId w:val="100"/>
              </w:numPr>
              <w:tabs>
                <w:tab w:val="left" w:pos="-18"/>
                <w:tab w:val="left" w:pos="72"/>
                <w:tab w:val="left" w:pos="252"/>
              </w:tabs>
              <w:spacing w:before="120" w:after="120" w:line="360" w:lineRule="auto"/>
              <w:ind w:left="162" w:hanging="90"/>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1697E4B3" w14:textId="77777777">
        <w:tc>
          <w:tcPr>
            <w:tcW w:w="959" w:type="dxa"/>
            <w:vMerge/>
          </w:tcPr>
          <w:p w14:paraId="21CB0B17"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0575291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Setting up the evaluation/selection board</w:t>
            </w:r>
          </w:p>
        </w:tc>
        <w:tc>
          <w:tcPr>
            <w:tcW w:w="7655" w:type="dxa"/>
          </w:tcPr>
          <w:p w14:paraId="7AB6A9AD" w14:textId="77777777" w:rsidR="000576DF" w:rsidRPr="0076588F"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beneficiary decides to set up an evaluation/selection board</w:t>
            </w:r>
            <w:r w:rsidRPr="001E3D58">
              <w:rPr>
                <w:rFonts w:ascii="Trebuchet MS" w:eastAsia="Trebuchet MS" w:hAnsi="Trebuchet MS" w:cs="Trebuchet MS"/>
                <w:sz w:val="22"/>
                <w:szCs w:val="22"/>
                <w:vertAlign w:val="superscript"/>
                <w:lang w:val="en-US"/>
              </w:rPr>
              <w:footnoteReference w:id="22"/>
            </w:r>
            <w:r w:rsidRPr="001E3D58">
              <w:rPr>
                <w:rFonts w:ascii="Trebuchet MS" w:eastAsia="Trebuchet MS" w:hAnsi="Trebuchet MS" w:cs="Trebuchet MS"/>
                <w:sz w:val="22"/>
                <w:szCs w:val="22"/>
                <w:lang w:val="en-US"/>
              </w:rPr>
              <w:t>, to ta</w:t>
            </w:r>
            <w:r w:rsidRPr="001F5190">
              <w:rPr>
                <w:rFonts w:ascii="Trebuchet MS" w:eastAsia="Trebuchet MS" w:hAnsi="Trebuchet MS" w:cs="Trebuchet MS"/>
                <w:sz w:val="22"/>
                <w:szCs w:val="22"/>
                <w:lang w:val="en-US"/>
              </w:rPr>
              <w:t xml:space="preserve">ke into consideration the following recommendations should be taken into </w:t>
            </w:r>
            <w:r w:rsidRPr="001F5190">
              <w:rPr>
                <w:rFonts w:ascii="Trebuchet MS" w:eastAsia="Trebuchet MS" w:hAnsi="Trebuchet MS" w:cs="Trebuchet MS"/>
                <w:sz w:val="22"/>
                <w:szCs w:val="22"/>
                <w:lang w:val="en-US"/>
              </w:rPr>
              <w:lastRenderedPageBreak/>
              <w:t>consideration:</w:t>
            </w:r>
          </w:p>
          <w:p w14:paraId="4C984CE1" w14:textId="77777777" w:rsidR="000576DF" w:rsidRPr="00730E79" w:rsidRDefault="00123C52">
            <w:pPr>
              <w:numPr>
                <w:ilvl w:val="0"/>
                <w:numId w:val="100"/>
              </w:numPr>
              <w:spacing w:before="40" w:after="40" w:line="360" w:lineRule="auto"/>
              <w:ind w:left="714" w:hanging="357"/>
              <w:jc w:val="both"/>
              <w:rPr>
                <w:sz w:val="22"/>
                <w:szCs w:val="22"/>
                <w:lang w:val="en-US"/>
              </w:rPr>
            </w:pPr>
            <w:r w:rsidRPr="0076588F">
              <w:rPr>
                <w:rFonts w:ascii="Trebuchet MS" w:eastAsia="Trebuchet MS" w:hAnsi="Trebuchet MS" w:cs="Trebuchet MS"/>
                <w:sz w:val="22"/>
                <w:szCs w:val="22"/>
                <w:lang w:val="en-US"/>
              </w:rPr>
              <w:t>The evaluation board is comprised of several senior management personnel</w:t>
            </w:r>
          </w:p>
          <w:p w14:paraId="09CA3779" w14:textId="77777777" w:rsidR="000576DF" w:rsidRPr="00287077" w:rsidRDefault="00123C52">
            <w:pPr>
              <w:numPr>
                <w:ilvl w:val="0"/>
                <w:numId w:val="100"/>
              </w:numPr>
              <w:spacing w:before="40" w:after="40" w:line="360" w:lineRule="auto"/>
              <w:ind w:hanging="360"/>
              <w:jc w:val="both"/>
              <w:rPr>
                <w:sz w:val="22"/>
                <w:szCs w:val="22"/>
                <w:lang w:val="en-US"/>
              </w:rPr>
            </w:pPr>
            <w:r w:rsidRPr="00730E79">
              <w:rPr>
                <w:rFonts w:ascii="Trebuchet MS" w:eastAsia="Trebuchet MS" w:hAnsi="Trebuchet MS" w:cs="Trebuchet MS"/>
                <w:sz w:val="22"/>
                <w:szCs w:val="22"/>
                <w:lang w:val="en-US"/>
              </w:rPr>
              <w:t xml:space="preserve">The members are rotated within the evaluation boards </w:t>
            </w:r>
          </w:p>
          <w:p w14:paraId="2DBEC75E" w14:textId="77777777" w:rsidR="000576DF" w:rsidRPr="00754C23" w:rsidRDefault="00123C52">
            <w:pPr>
              <w:numPr>
                <w:ilvl w:val="0"/>
                <w:numId w:val="100"/>
              </w:numPr>
              <w:spacing w:before="40" w:after="40" w:line="360" w:lineRule="auto"/>
              <w:ind w:hanging="360"/>
              <w:jc w:val="both"/>
              <w:rPr>
                <w:sz w:val="22"/>
                <w:szCs w:val="22"/>
                <w:lang w:val="en-US"/>
              </w:rPr>
            </w:pPr>
            <w:r w:rsidRPr="000E060C">
              <w:rPr>
                <w:rFonts w:ascii="Trebuchet MS" w:eastAsia="Trebuchet MS" w:hAnsi="Trebuchet MS" w:cs="Trebuchet MS"/>
                <w:sz w:val="22"/>
                <w:szCs w:val="22"/>
                <w:lang w:val="en-US"/>
              </w:rPr>
              <w:t xml:space="preserve">The members are randomly selected (if the personnel is sufficient to ensure such rotation and randomness).  </w:t>
            </w:r>
          </w:p>
          <w:p w14:paraId="0AF333A6" w14:textId="77777777" w:rsidR="000576DF" w:rsidRPr="00F85B5E" w:rsidRDefault="00123C52">
            <w:pPr>
              <w:numPr>
                <w:ilvl w:val="0"/>
                <w:numId w:val="100"/>
              </w:numPr>
              <w:spacing w:before="40" w:after="40" w:line="360" w:lineRule="auto"/>
              <w:ind w:hanging="360"/>
              <w:jc w:val="both"/>
              <w:rPr>
                <w:sz w:val="22"/>
                <w:szCs w:val="22"/>
                <w:lang w:val="en-US"/>
              </w:rPr>
            </w:pPr>
            <w:r w:rsidRPr="00A55FCF">
              <w:rPr>
                <w:rFonts w:ascii="Trebuchet MS" w:eastAsia="Trebuchet MS" w:hAnsi="Trebuchet MS" w:cs="Trebuchet MS"/>
                <w:sz w:val="22"/>
                <w:szCs w:val="22"/>
                <w:lang w:val="en-US"/>
              </w:rPr>
              <w:t>The members sign a conflict of interest declaration. In this respect, the beneficiary must hold a register of all the declarations regarding the conflict of</w:t>
            </w:r>
            <w:r w:rsidRPr="00634FD4">
              <w:rPr>
                <w:rFonts w:ascii="Trebuchet MS" w:eastAsia="Trebuchet MS" w:hAnsi="Trebuchet MS" w:cs="Trebuchet MS"/>
                <w:sz w:val="22"/>
                <w:szCs w:val="22"/>
                <w:lang w:val="en-US"/>
              </w:rPr>
              <w:t xml:space="preserve"> interest of each member of the evaluation board/or person in charge with the evaluation of bids. </w:t>
            </w:r>
          </w:p>
          <w:p w14:paraId="2F111A42" w14:textId="77777777" w:rsidR="000576DF" w:rsidRPr="001E3D58" w:rsidRDefault="00123C52">
            <w:pPr>
              <w:numPr>
                <w:ilvl w:val="0"/>
                <w:numId w:val="100"/>
              </w:numPr>
              <w:spacing w:before="40" w:after="4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When setting up the evaluation/selection board, the beneficiary should select members that have knowledge of the marketplace (prices, companies, alliances and understanding between them etc.) taking into consideration their experience, the field of the contract, etc. </w:t>
            </w:r>
          </w:p>
          <w:p w14:paraId="3E291D3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addition, it is recommended to observe the principle of rotation and randomness when setting the evaluation/selection board (if the personnel is sufficient to ensure such rotation and randomness). </w:t>
            </w:r>
          </w:p>
          <w:p w14:paraId="4A5356A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the beneficiary to select members of evaluation board with sound knowledge of the marketplace prices, companies, alliances and </w:t>
            </w:r>
            <w:r w:rsidRPr="001E3D58">
              <w:rPr>
                <w:rFonts w:ascii="Trebuchet MS" w:eastAsia="Trebuchet MS" w:hAnsi="Trebuchet MS" w:cs="Trebuchet MS"/>
                <w:sz w:val="22"/>
                <w:szCs w:val="22"/>
                <w:lang w:val="en-US"/>
              </w:rPr>
              <w:lastRenderedPageBreak/>
              <w:t>understanding between them etc.</w:t>
            </w:r>
          </w:p>
          <w:p w14:paraId="7A30D015" w14:textId="77777777" w:rsidR="000576DF" w:rsidRPr="001E3D58" w:rsidRDefault="00123C52">
            <w:pPr>
              <w:numPr>
                <w:ilvl w:val="0"/>
                <w:numId w:val="100"/>
              </w:numPr>
              <w:spacing w:before="40" w:after="40" w:line="360" w:lineRule="auto"/>
              <w:ind w:hanging="360"/>
              <w:jc w:val="both"/>
              <w:rPr>
                <w:sz w:val="22"/>
                <w:szCs w:val="22"/>
                <w:lang w:val="en-US"/>
              </w:rPr>
            </w:pPr>
            <w:r w:rsidRPr="001E3D58">
              <w:rPr>
                <w:rFonts w:ascii="Trebuchet MS" w:eastAsia="Trebuchet MS" w:hAnsi="Trebuchet MS" w:cs="Trebuchet MS"/>
                <w:sz w:val="22"/>
                <w:szCs w:val="22"/>
                <w:lang w:val="en-US"/>
              </w:rPr>
              <w:t>The purchaser beneficiary must take all the necessary measures in order to avoid the situations that might cause conflicts of interests and/or unfair competition. In this respect, the beneficiary must hold a register of all the declarations regarding the conflict of interest of each member of the evaluation board/or person in charge with the evaluation of bids.</w:t>
            </w:r>
          </w:p>
        </w:tc>
        <w:tc>
          <w:tcPr>
            <w:tcW w:w="3118" w:type="dxa"/>
          </w:tcPr>
          <w:p w14:paraId="3DABC066"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lastRenderedPageBreak/>
              <w:t xml:space="preserve">Declaration of board evaluation members regarding the conflict of </w:t>
            </w:r>
            <w:r w:rsidRPr="001E3D58">
              <w:rPr>
                <w:rFonts w:ascii="Trebuchet MS" w:eastAsia="Trebuchet MS" w:hAnsi="Trebuchet MS" w:cs="Trebuchet MS"/>
                <w:sz w:val="22"/>
                <w:szCs w:val="22"/>
                <w:lang w:val="en-US"/>
              </w:rPr>
              <w:lastRenderedPageBreak/>
              <w:t xml:space="preserve">interest </w:t>
            </w:r>
          </w:p>
          <w:p w14:paraId="0100CBD2"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647AF1B0" w14:textId="77777777">
        <w:tc>
          <w:tcPr>
            <w:tcW w:w="959" w:type="dxa"/>
            <w:vMerge/>
          </w:tcPr>
          <w:p w14:paraId="5C2D5D5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53631F1F"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Bid evaluation/ selection</w:t>
            </w:r>
          </w:p>
        </w:tc>
        <w:tc>
          <w:tcPr>
            <w:tcW w:w="7655" w:type="dxa"/>
          </w:tcPr>
          <w:p w14:paraId="1CADCD1E"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evaluating the bids, it is recommended the evaluators to use their marketplace knowledge that may help them to detect high and unusual bid data and unusual relationships between third parties and act according to national legal provisions. </w:t>
            </w:r>
          </w:p>
          <w:p w14:paraId="52A2BE1B" w14:textId="77777777" w:rsidR="000576DF" w:rsidRPr="001E3D58"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during bid evaluation/selection, the evaluation board should:</w:t>
            </w:r>
          </w:p>
          <w:p w14:paraId="4863F337"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complete backgrounds check on all bidders and third parties (this includes: website checks, companies house information etc.), if the case </w:t>
            </w:r>
          </w:p>
          <w:p w14:paraId="3D7663EA"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corroborate prices quoted by bidders in their financial offers to other independent sources if </w:t>
            </w:r>
            <w:r w:rsidRPr="001E3D58">
              <w:rPr>
                <w:rFonts w:ascii="Trebuchet MS" w:eastAsia="Trebuchet MS" w:hAnsi="Trebuchet MS" w:cs="Trebuchet MS"/>
                <w:i/>
                <w:sz w:val="22"/>
                <w:szCs w:val="22"/>
                <w:lang w:val="en-US"/>
              </w:rPr>
              <w:t>Annex Ceilings for expenditures</w:t>
            </w:r>
            <w:r w:rsidRPr="001E3D58">
              <w:rPr>
                <w:rFonts w:ascii="Trebuchet MS" w:eastAsia="Trebuchet MS" w:hAnsi="Trebuchet MS" w:cs="Trebuchet MS"/>
                <w:sz w:val="22"/>
                <w:szCs w:val="22"/>
                <w:lang w:val="en-US"/>
              </w:rPr>
              <w:t xml:space="preserve"> does not provide a ceiling/information regarding a certain service, good or work.  Also, the prices can be compared against the generally accepted prices for similar contracts. </w:t>
            </w:r>
          </w:p>
          <w:p w14:paraId="01E3E72C"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lastRenderedPageBreak/>
              <w:t xml:space="preserve">check prices with </w:t>
            </w:r>
            <w:r w:rsidRPr="001E3D58">
              <w:rPr>
                <w:rFonts w:ascii="Trebuchet MS" w:eastAsia="Trebuchet MS" w:hAnsi="Trebuchet MS" w:cs="Trebuchet MS"/>
                <w:i/>
                <w:sz w:val="22"/>
                <w:szCs w:val="22"/>
                <w:lang w:val="en-US"/>
              </w:rPr>
              <w:t>Annex  Ceilings for expenditures</w:t>
            </w:r>
            <w:r w:rsidRPr="001E3D58">
              <w:rPr>
                <w:rFonts w:ascii="Trebuchet MS" w:eastAsia="Trebuchet MS" w:hAnsi="Trebuchet MS" w:cs="Trebuchet MS"/>
                <w:sz w:val="22"/>
                <w:szCs w:val="22"/>
                <w:lang w:val="en-US"/>
              </w:rPr>
              <w:t xml:space="preserve">. </w:t>
            </w:r>
          </w:p>
          <w:p w14:paraId="1F282A5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members shall include all these information in the evaluation report/justification note regarding the selection of the bidder that shall be submitted to the first level control for expenditure validation.</w:t>
            </w:r>
          </w:p>
          <w:p w14:paraId="62EC737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the evaluation report/justification note regarding the selection of the bidder shall include the description of the financial and technical advantages that motivates the selection of one bidder.</w:t>
            </w:r>
          </w:p>
        </w:tc>
        <w:tc>
          <w:tcPr>
            <w:tcW w:w="3118" w:type="dxa"/>
          </w:tcPr>
          <w:p w14:paraId="2417823D" w14:textId="77777777" w:rsidR="000576DF" w:rsidRPr="001E3D58" w:rsidRDefault="00123C52">
            <w:pPr>
              <w:keepNext/>
              <w:numPr>
                <w:ilvl w:val="0"/>
                <w:numId w:val="100"/>
              </w:numPr>
              <w:tabs>
                <w:tab w:val="left" w:pos="-18"/>
                <w:tab w:val="left" w:pos="72"/>
                <w:tab w:val="left" w:pos="175"/>
              </w:tabs>
              <w:spacing w:before="120" w:after="120" w:line="360" w:lineRule="auto"/>
              <w:ind w:left="175" w:hanging="103"/>
              <w:rPr>
                <w:sz w:val="22"/>
                <w:szCs w:val="22"/>
                <w:lang w:val="en-US"/>
              </w:rPr>
            </w:pPr>
            <w:r w:rsidRPr="001E3D58">
              <w:rPr>
                <w:rFonts w:ascii="Trebuchet MS" w:eastAsia="Trebuchet MS" w:hAnsi="Trebuchet MS" w:cs="Trebuchet MS"/>
                <w:sz w:val="22"/>
                <w:szCs w:val="22"/>
                <w:lang w:val="en-US"/>
              </w:rPr>
              <w:lastRenderedPageBreak/>
              <w:t>Evaluation report/justification note regarding the selection of the bidder</w:t>
            </w:r>
          </w:p>
          <w:p w14:paraId="34EC335B"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0C3EB476" w14:textId="77777777">
        <w:tc>
          <w:tcPr>
            <w:tcW w:w="959" w:type="dxa"/>
            <w:vMerge w:val="restart"/>
          </w:tcPr>
          <w:p w14:paraId="5B96DFA7"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and monitorin</w:t>
            </w:r>
            <w:r w:rsidRPr="0076588F">
              <w:rPr>
                <w:rFonts w:ascii="Trebuchet MS" w:eastAsia="Trebuchet MS" w:hAnsi="Trebuchet MS" w:cs="Trebuchet MS"/>
                <w:sz w:val="22"/>
                <w:szCs w:val="22"/>
                <w:lang w:val="en-US"/>
              </w:rPr>
              <w:t xml:space="preserve">g </w:t>
            </w:r>
          </w:p>
        </w:tc>
        <w:tc>
          <w:tcPr>
            <w:tcW w:w="1984" w:type="dxa"/>
          </w:tcPr>
          <w:p w14:paraId="460EE707"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Drafting/signing the contract</w:t>
            </w:r>
          </w:p>
        </w:tc>
        <w:tc>
          <w:tcPr>
            <w:tcW w:w="7655" w:type="dxa"/>
          </w:tcPr>
          <w:p w14:paraId="44C1DDD2" w14:textId="77777777" w:rsidR="000576DF" w:rsidRPr="000E060C" w:rsidRDefault="00123C52">
            <w:pPr>
              <w:keepNext/>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contract shall be concluded only with the bidder selected by the evaluation/selection board according to the evaluation report/ justification note regarding the selection of the bidder. </w:t>
            </w:r>
          </w:p>
          <w:p w14:paraId="5C6798CE" w14:textId="77777777" w:rsidR="000576DF" w:rsidRPr="00A55FCF" w:rsidRDefault="00123C52">
            <w:pPr>
              <w:keepNext/>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beneficiary shall publish all the contract information that is not publically sensitive (according to national provisions). The beneficiary shall make public the information on the Programme site and on its website: </w:t>
            </w:r>
          </w:p>
          <w:p w14:paraId="0D5DF6AC" w14:textId="77777777" w:rsidR="000576DF" w:rsidRPr="001E3D58" w:rsidRDefault="00123C52">
            <w:pPr>
              <w:numPr>
                <w:ilvl w:val="0"/>
                <w:numId w:val="100"/>
              </w:numPr>
              <w:spacing w:before="40" w:after="40" w:line="360" w:lineRule="auto"/>
              <w:ind w:left="714" w:hanging="357"/>
              <w:jc w:val="both"/>
              <w:rPr>
                <w:sz w:val="22"/>
                <w:szCs w:val="22"/>
                <w:lang w:val="en-US"/>
              </w:rPr>
            </w:pPr>
            <w:r w:rsidRPr="00634FD4">
              <w:rPr>
                <w:rFonts w:ascii="Trebuchet MS" w:eastAsia="Trebuchet MS" w:hAnsi="Trebuchet MS" w:cs="Trebuchet MS"/>
                <w:sz w:val="22"/>
                <w:szCs w:val="22"/>
                <w:lang w:val="en-US"/>
              </w:rPr>
              <w:t xml:space="preserve">The information shall be posted in </w:t>
            </w:r>
            <w:r w:rsidRPr="00F85B5E">
              <w:rPr>
                <w:rFonts w:ascii="Trebuchet MS" w:eastAsia="Trebuchet MS" w:hAnsi="Trebuchet MS" w:cs="Trebuchet MS"/>
                <w:sz w:val="22"/>
                <w:szCs w:val="22"/>
                <w:lang w:val="en-US"/>
              </w:rPr>
              <w:t xml:space="preserve">10 days from the contract signing on the beneficiary site. </w:t>
            </w:r>
          </w:p>
          <w:p w14:paraId="68CCE42C"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175A54F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following minimum information shall be made public: the name of the provider, the contract value, the type of public procurement used, the </w:t>
            </w:r>
            <w:r w:rsidRPr="001E3D58">
              <w:rPr>
                <w:rFonts w:ascii="Trebuchet MS" w:eastAsia="Trebuchet MS" w:hAnsi="Trebuchet MS" w:cs="Trebuchet MS"/>
                <w:sz w:val="22"/>
                <w:szCs w:val="22"/>
                <w:lang w:val="en-US"/>
              </w:rPr>
              <w:lastRenderedPageBreak/>
              <w:t>contract object.</w:t>
            </w:r>
          </w:p>
        </w:tc>
        <w:tc>
          <w:tcPr>
            <w:tcW w:w="3118" w:type="dxa"/>
          </w:tcPr>
          <w:p w14:paraId="7F7A2732" w14:textId="77777777" w:rsidR="000576DF" w:rsidRPr="001E3D58" w:rsidRDefault="00123C52">
            <w:pPr>
              <w:numPr>
                <w:ilvl w:val="0"/>
                <w:numId w:val="77"/>
              </w:numPr>
              <w:spacing w:before="120" w:after="120" w:line="360" w:lineRule="auto"/>
              <w:ind w:left="175" w:hanging="142"/>
              <w:rPr>
                <w:sz w:val="22"/>
                <w:szCs w:val="22"/>
                <w:lang w:val="en-US"/>
              </w:rPr>
            </w:pPr>
            <w:r w:rsidRPr="001E3D58">
              <w:rPr>
                <w:rFonts w:ascii="Trebuchet MS" w:eastAsia="Trebuchet MS" w:hAnsi="Trebuchet MS" w:cs="Trebuchet MS"/>
                <w:sz w:val="22"/>
                <w:szCs w:val="22"/>
                <w:lang w:val="en-US"/>
              </w:rPr>
              <w:lastRenderedPageBreak/>
              <w:t>Information posted/ request to JS for posting the information on the Programme site.</w:t>
            </w:r>
          </w:p>
        </w:tc>
      </w:tr>
      <w:tr w:rsidR="000576DF" w:rsidRPr="001E3D58" w14:paraId="1DC94C32" w14:textId="77777777">
        <w:tc>
          <w:tcPr>
            <w:tcW w:w="959" w:type="dxa"/>
            <w:vMerge/>
          </w:tcPr>
          <w:p w14:paraId="5C9DB9C1" w14:textId="77777777" w:rsidR="000576DF" w:rsidRPr="001E3D58" w:rsidRDefault="000576DF">
            <w:pPr>
              <w:spacing w:line="276" w:lineRule="auto"/>
              <w:rPr>
                <w:rFonts w:ascii="Trebuchet MS" w:eastAsia="Trebuchet MS" w:hAnsi="Trebuchet MS" w:cs="Trebuchet MS"/>
                <w:sz w:val="22"/>
                <w:szCs w:val="22"/>
                <w:lang w:val="en-US"/>
              </w:rPr>
            </w:pPr>
          </w:p>
        </w:tc>
        <w:tc>
          <w:tcPr>
            <w:tcW w:w="1984" w:type="dxa"/>
          </w:tcPr>
          <w:p w14:paraId="29EC055E" w14:textId="77777777" w:rsidR="000576DF" w:rsidRPr="001E3D58" w:rsidRDefault="000576DF">
            <w:pPr>
              <w:spacing w:before="120" w:after="120" w:line="360" w:lineRule="auto"/>
              <w:rPr>
                <w:rFonts w:ascii="Trebuchet MS" w:eastAsia="Trebuchet MS" w:hAnsi="Trebuchet MS" w:cs="Trebuchet MS"/>
                <w:sz w:val="22"/>
                <w:szCs w:val="22"/>
                <w:lang w:val="en-US"/>
              </w:rPr>
            </w:pPr>
          </w:p>
          <w:p w14:paraId="5E96C256"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7655" w:type="dxa"/>
          </w:tcPr>
          <w:p w14:paraId="58AA394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3118" w:type="dxa"/>
          </w:tcPr>
          <w:p w14:paraId="15634E8E" w14:textId="77777777" w:rsidR="000576DF" w:rsidRPr="001E3D58" w:rsidRDefault="00123C52">
            <w:pPr>
              <w:numPr>
                <w:ilvl w:val="0"/>
                <w:numId w:val="77"/>
              </w:numPr>
              <w:spacing w:before="120" w:after="120" w:line="360" w:lineRule="auto"/>
              <w:ind w:left="175" w:hanging="142"/>
              <w:jc w:val="both"/>
              <w:rPr>
                <w:sz w:val="22"/>
                <w:szCs w:val="22"/>
                <w:lang w:val="en-US"/>
              </w:rPr>
            </w:pPr>
            <w:r w:rsidRPr="001E3D58">
              <w:rPr>
                <w:rFonts w:ascii="Trebuchet MS" w:eastAsia="Trebuchet MS" w:hAnsi="Trebuchet MS" w:cs="Trebuchet MS"/>
                <w:sz w:val="22"/>
                <w:szCs w:val="22"/>
                <w:lang w:val="en-US"/>
              </w:rPr>
              <w:t>FLC shall verify the justification</w:t>
            </w:r>
          </w:p>
        </w:tc>
      </w:tr>
      <w:tr w:rsidR="000576DF" w:rsidRPr="001E3D58" w14:paraId="38A682DC" w14:textId="77777777">
        <w:tc>
          <w:tcPr>
            <w:tcW w:w="959" w:type="dxa"/>
            <w:vMerge/>
          </w:tcPr>
          <w:p w14:paraId="4E7CCCE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24CD1F8C"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monitoring and control</w:t>
            </w:r>
          </w:p>
        </w:tc>
        <w:tc>
          <w:tcPr>
            <w:tcW w:w="7655" w:type="dxa"/>
          </w:tcPr>
          <w:p w14:paraId="6C3FF3BB" w14:textId="77777777" w:rsidR="000576DF" w:rsidRPr="0076588F"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sidRPr="001E3D58">
              <w:rPr>
                <w:rFonts w:ascii="Trebuchet MS" w:eastAsia="Trebuchet MS" w:hAnsi="Trebuchet MS" w:cs="Trebuchet MS"/>
                <w:sz w:val="22"/>
                <w:szCs w:val="22"/>
                <w:vertAlign w:val="superscript"/>
                <w:lang w:val="en-US"/>
              </w:rPr>
              <w:footnoteReference w:id="23"/>
            </w:r>
            <w:r w:rsidRPr="001E3D58">
              <w:rPr>
                <w:rFonts w:ascii="Trebuchet MS" w:eastAsia="Trebuchet MS" w:hAnsi="Trebuchet MS" w:cs="Trebuchet MS"/>
                <w:sz w:val="22"/>
                <w:szCs w:val="22"/>
                <w:lang w:val="en-US"/>
              </w:rPr>
              <w:t>. Depending on the contract type, during contract implementation,</w:t>
            </w:r>
            <w:r w:rsidRPr="0076588F">
              <w:rPr>
                <w:rFonts w:ascii="Trebuchet MS" w:eastAsia="Trebuchet MS" w:hAnsi="Trebuchet MS" w:cs="Trebuchet MS"/>
                <w:sz w:val="22"/>
                <w:szCs w:val="22"/>
                <w:lang w:val="en-US"/>
              </w:rPr>
              <w:t xml:space="preserve"> monitoring and control, the beneficiary should:</w:t>
            </w:r>
          </w:p>
          <w:p w14:paraId="6C763DC6" w14:textId="77777777" w:rsidR="000576DF" w:rsidRPr="00730E79" w:rsidRDefault="00123C52">
            <w:pPr>
              <w:numPr>
                <w:ilvl w:val="0"/>
                <w:numId w:val="100"/>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Perform a review of invoices submitted by the contractor for duplication (i.e. multiple invoices for the same amount, invoice number etc.) or falsification.</w:t>
            </w:r>
          </w:p>
          <w:p w14:paraId="0F2CC40D" w14:textId="77777777" w:rsidR="000576DF" w:rsidRPr="00754C23" w:rsidRDefault="00123C52">
            <w:pPr>
              <w:numPr>
                <w:ilvl w:val="0"/>
                <w:numId w:val="100"/>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Review products/services/works purchased/performed against the technical specifications;</w:t>
            </w:r>
          </w:p>
          <w:p w14:paraId="4369E896" w14:textId="77777777" w:rsidR="000576DF" w:rsidRPr="00634FD4" w:rsidRDefault="00123C52">
            <w:pPr>
              <w:numPr>
                <w:ilvl w:val="0"/>
                <w:numId w:val="100"/>
              </w:numPr>
              <w:spacing w:before="40" w:after="40" w:line="360" w:lineRule="auto"/>
              <w:ind w:left="714" w:hanging="357"/>
              <w:jc w:val="both"/>
              <w:rPr>
                <w:sz w:val="22"/>
                <w:szCs w:val="22"/>
                <w:lang w:val="en-US"/>
              </w:rPr>
            </w:pPr>
            <w:r w:rsidRPr="00A55FCF">
              <w:rPr>
                <w:rFonts w:ascii="Trebuchet MS" w:eastAsia="Trebuchet MS" w:hAnsi="Trebuchet MS" w:cs="Trebuchet MS"/>
                <w:sz w:val="22"/>
                <w:szCs w:val="22"/>
                <w:lang w:val="en-US"/>
              </w:rPr>
              <w:t>Periodical review on the quality of the activities performed by the provider;</w:t>
            </w:r>
          </w:p>
          <w:p w14:paraId="510C8F5E" w14:textId="77777777" w:rsidR="000576DF" w:rsidRPr="00F85B5E" w:rsidRDefault="00123C52">
            <w:pPr>
              <w:numPr>
                <w:ilvl w:val="0"/>
                <w:numId w:val="100"/>
              </w:numPr>
              <w:spacing w:before="40" w:after="40" w:line="360" w:lineRule="auto"/>
              <w:ind w:left="714" w:hanging="357"/>
              <w:jc w:val="both"/>
              <w:rPr>
                <w:sz w:val="22"/>
                <w:szCs w:val="22"/>
                <w:lang w:val="en-US"/>
              </w:rPr>
            </w:pPr>
            <w:r w:rsidRPr="00F85B5E">
              <w:rPr>
                <w:rFonts w:ascii="Trebuchet MS" w:eastAsia="Trebuchet MS" w:hAnsi="Trebuchet MS" w:cs="Trebuchet MS"/>
                <w:sz w:val="22"/>
                <w:szCs w:val="22"/>
                <w:lang w:val="en-US"/>
              </w:rPr>
              <w:t>Review activity reports, if they were required within the contract;</w:t>
            </w:r>
          </w:p>
          <w:p w14:paraId="69E4F0EC" w14:textId="77777777" w:rsidR="000576DF" w:rsidRPr="001E3D58" w:rsidRDefault="00123C52">
            <w:pPr>
              <w:numPr>
                <w:ilvl w:val="0"/>
                <w:numId w:val="100"/>
              </w:numPr>
              <w:spacing w:before="40" w:after="40" w:line="360" w:lineRule="auto"/>
              <w:ind w:left="714" w:hanging="357"/>
              <w:jc w:val="both"/>
              <w:rPr>
                <w:b/>
                <w:sz w:val="22"/>
                <w:szCs w:val="22"/>
                <w:lang w:val="en-US"/>
              </w:rPr>
            </w:pPr>
            <w:r w:rsidRPr="001E3D58">
              <w:rPr>
                <w:rFonts w:ascii="Trebuchet MS" w:eastAsia="Trebuchet MS" w:hAnsi="Trebuchet MS" w:cs="Trebuchet MS"/>
                <w:sz w:val="22"/>
                <w:szCs w:val="22"/>
                <w:lang w:val="en-US"/>
              </w:rPr>
              <w:lastRenderedPageBreak/>
              <w:t xml:space="preserve">Review outputs for evidence of costs and requests additional evidence in support. </w:t>
            </w:r>
            <w:r w:rsidRPr="001E3D58">
              <w:rPr>
                <w:rFonts w:ascii="Trebuchet MS" w:eastAsia="Trebuchet MS" w:hAnsi="Trebuchet MS" w:cs="Trebuchet MS"/>
                <w:b/>
                <w:sz w:val="22"/>
                <w:szCs w:val="22"/>
                <w:lang w:val="en-US"/>
              </w:rPr>
              <w:t xml:space="preserve">All the reports shall be approved by the beneficiary. </w:t>
            </w:r>
          </w:p>
          <w:p w14:paraId="0EFB7D88"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610B7E2E"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14:paraId="10F49842"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invoices received from the contractor/provider should be checked and approved by the financial expert/manager before payment.  </w:t>
            </w:r>
          </w:p>
          <w:p w14:paraId="1281E4E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tc>
        <w:tc>
          <w:tcPr>
            <w:tcW w:w="3118" w:type="dxa"/>
          </w:tcPr>
          <w:p w14:paraId="1C3681D4"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lastRenderedPageBreak/>
              <w:t>Internal notes regarding the approval of the reports</w:t>
            </w:r>
          </w:p>
          <w:p w14:paraId="721F5FAE"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Expert reports regarding the implementation of the contract and the quality of the activities performed by contractors approved by the beneficiary</w:t>
            </w:r>
          </w:p>
        </w:tc>
      </w:tr>
      <w:tr w:rsidR="000576DF" w:rsidRPr="001E3D58" w14:paraId="7778D739" w14:textId="77777777">
        <w:tc>
          <w:tcPr>
            <w:tcW w:w="959" w:type="dxa"/>
            <w:vMerge/>
          </w:tcPr>
          <w:p w14:paraId="66F6F41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2AFEB261"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 supplies/ works  </w:t>
            </w:r>
          </w:p>
        </w:tc>
        <w:tc>
          <w:tcPr>
            <w:tcW w:w="7655" w:type="dxa"/>
          </w:tcPr>
          <w:p w14:paraId="080E0A89"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receiving the services/products/works, the beneficiary must perform a rigorous check on the quality of the products/services/works purchased/performed against the specifications. This information shall be included in the receipt minutes. </w:t>
            </w:r>
          </w:p>
          <w:p w14:paraId="1DB6CE56"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w:t>
            </w:r>
            <w:r w:rsidRPr="001E3D58">
              <w:rPr>
                <w:rFonts w:ascii="Trebuchet MS" w:eastAsia="Trebuchet MS" w:hAnsi="Trebuchet MS" w:cs="Trebuchet MS"/>
                <w:sz w:val="22"/>
                <w:szCs w:val="22"/>
                <w:lang w:val="en-US"/>
              </w:rPr>
              <w:lastRenderedPageBreak/>
              <w:t xml:space="preserve">and the contract, the beneficiary shall request for clarifications.   </w:t>
            </w:r>
          </w:p>
          <w:p w14:paraId="0916854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draft an internal document approving the receipt of the products/services/works and of the payment or countersign the one issued by the contractor.</w:t>
            </w:r>
          </w:p>
          <w:p w14:paraId="40047619"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14:paraId="06336D7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7DFBDDB3"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427509F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of works, it is recommended the beneficiary to request works certificates or other form of verification certifies, awarded by an independent party, to be provided on the completion of the activities, </w:t>
            </w:r>
            <w:r w:rsidRPr="001E3D58">
              <w:rPr>
                <w:rFonts w:ascii="Trebuchet MS" w:eastAsia="Trebuchet MS" w:hAnsi="Trebuchet MS" w:cs="Trebuchet MS"/>
                <w:sz w:val="22"/>
                <w:szCs w:val="22"/>
                <w:lang w:val="en-US"/>
              </w:rPr>
              <w:lastRenderedPageBreak/>
              <w:t>according to legal provisions in force.</w:t>
            </w:r>
          </w:p>
        </w:tc>
        <w:tc>
          <w:tcPr>
            <w:tcW w:w="3118" w:type="dxa"/>
          </w:tcPr>
          <w:p w14:paraId="1F0B74BD"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lastRenderedPageBreak/>
              <w:t>Internal notes regarding the approval of the reports</w:t>
            </w:r>
          </w:p>
          <w:p w14:paraId="158A38C0"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Expert reports regarding the implementation of the activities and the quality of the activities </w:t>
            </w:r>
            <w:r w:rsidRPr="001E3D58">
              <w:rPr>
                <w:rFonts w:ascii="Trebuchet MS" w:eastAsia="Trebuchet MS" w:hAnsi="Trebuchet MS" w:cs="Trebuchet MS"/>
                <w:sz w:val="22"/>
                <w:szCs w:val="22"/>
                <w:lang w:val="en-US"/>
              </w:rPr>
              <w:lastRenderedPageBreak/>
              <w:t>performed by contractors approved by the beneficiary</w:t>
            </w:r>
          </w:p>
          <w:p w14:paraId="72AFD92A"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Final reports regarding the completion of the activities performed, approved by the beneficiary. </w:t>
            </w:r>
          </w:p>
          <w:p w14:paraId="5F2B2208"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Works certificates or other form of verification certifies, awarded by an independent party, according to legal provisions</w:t>
            </w:r>
            <w:r w:rsidR="002206B5" w:rsidRPr="001E3D58">
              <w:rPr>
                <w:rFonts w:ascii="Trebuchet MS" w:eastAsia="Trebuchet MS" w:hAnsi="Trebuchet MS" w:cs="Trebuchet MS"/>
                <w:sz w:val="22"/>
                <w:szCs w:val="22"/>
                <w:lang w:val="en-US"/>
              </w:rPr>
              <w:t xml:space="preserve"> (e.g reports issued by the site  superviser)</w:t>
            </w:r>
          </w:p>
          <w:p w14:paraId="14C57DD3"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Other internal documents</w:t>
            </w:r>
          </w:p>
        </w:tc>
      </w:tr>
      <w:tr w:rsidR="000576DF" w:rsidRPr="001E3D58" w14:paraId="325A2A91" w14:textId="77777777">
        <w:tc>
          <w:tcPr>
            <w:tcW w:w="959" w:type="dxa"/>
          </w:tcPr>
          <w:p w14:paraId="71E5A229"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118AF3DC"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Contract amendments</w:t>
            </w:r>
            <w:r w:rsidRPr="001E3D58">
              <w:rPr>
                <w:rFonts w:ascii="Trebuchet MS" w:eastAsia="Trebuchet MS" w:hAnsi="Trebuchet MS" w:cs="Trebuchet MS"/>
                <w:sz w:val="22"/>
                <w:szCs w:val="22"/>
                <w:vertAlign w:val="superscript"/>
                <w:lang w:val="en-US"/>
              </w:rPr>
              <w:footnoteReference w:id="24"/>
            </w:r>
          </w:p>
        </w:tc>
        <w:tc>
          <w:tcPr>
            <w:tcW w:w="7655" w:type="dxa"/>
          </w:tcPr>
          <w:p w14:paraId="1ABA073B" w14:textId="77777777" w:rsidR="000576DF" w:rsidRPr="00730E79"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amendments to the contract must be verified and approved by a senior level personnel within the beneficiary.</w:t>
            </w:r>
          </w:p>
        </w:tc>
        <w:tc>
          <w:tcPr>
            <w:tcW w:w="3118" w:type="dxa"/>
          </w:tcPr>
          <w:p w14:paraId="6DB420C5" w14:textId="77777777" w:rsidR="000576DF" w:rsidRPr="00287077"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Reports/approvals</w:t>
            </w:r>
          </w:p>
        </w:tc>
      </w:tr>
    </w:tbl>
    <w:p w14:paraId="481FC009" w14:textId="77777777" w:rsidR="000576DF" w:rsidRPr="001E3D58" w:rsidRDefault="000576DF">
      <w:pPr>
        <w:spacing w:line="360" w:lineRule="auto"/>
        <w:rPr>
          <w:rFonts w:ascii="Trebuchet MS" w:eastAsia="Trebuchet MS" w:hAnsi="Trebuchet MS" w:cs="Trebuchet MS"/>
          <w:sz w:val="22"/>
          <w:szCs w:val="22"/>
          <w:lang w:val="en-US"/>
        </w:rPr>
      </w:pPr>
    </w:p>
    <w:p w14:paraId="0516FE6D" w14:textId="77777777" w:rsidR="000576DF" w:rsidRPr="0076588F" w:rsidRDefault="00123C52">
      <w:pPr>
        <w:spacing w:line="276" w:lineRule="auto"/>
        <w:rPr>
          <w:rFonts w:ascii="Trebuchet MS" w:eastAsia="Trebuchet MS" w:hAnsi="Trebuchet MS" w:cs="Trebuchet MS"/>
          <w:sz w:val="22"/>
          <w:szCs w:val="22"/>
          <w:lang w:val="en-US"/>
        </w:rPr>
        <w:sectPr w:rsidR="000576DF" w:rsidRPr="0076588F" w:rsidSect="00CA0A37">
          <w:pgSz w:w="16839" w:h="11907" w:orient="landscape" w:code="9"/>
          <w:pgMar w:top="1100" w:right="1183" w:bottom="1264" w:left="1327" w:header="0" w:footer="0" w:gutter="0"/>
          <w:cols w:space="708"/>
          <w:docGrid w:linePitch="326"/>
        </w:sectPr>
      </w:pPr>
      <w:r w:rsidRPr="001F5190">
        <w:rPr>
          <w:lang w:val="en-US"/>
        </w:rPr>
        <w:br w:type="page"/>
      </w:r>
    </w:p>
    <w:p w14:paraId="5E2B5750" w14:textId="77777777" w:rsidR="000C4BB6" w:rsidRDefault="000C4BB6">
      <w:pPr>
        <w:rPr>
          <w:rFonts w:ascii="Trebuchet MS" w:eastAsia="Trebuchet MS" w:hAnsi="Trebuchet MS" w:cs="Trebuchet MS"/>
          <w:b/>
          <w:sz w:val="28"/>
          <w:szCs w:val="28"/>
          <w:lang w:val="en-US"/>
        </w:rPr>
      </w:pPr>
      <w:bookmarkStart w:id="31" w:name="_3as4poj" w:colFirst="0" w:colLast="0"/>
      <w:bookmarkEnd w:id="31"/>
      <w:r>
        <w:rPr>
          <w:rFonts w:ascii="Trebuchet MS" w:eastAsia="Trebuchet MS" w:hAnsi="Trebuchet MS" w:cs="Trebuchet MS"/>
          <w:sz w:val="28"/>
          <w:szCs w:val="28"/>
          <w:lang w:val="en-US"/>
        </w:rPr>
        <w:lastRenderedPageBreak/>
        <w:br w:type="page"/>
      </w:r>
    </w:p>
    <w:p w14:paraId="3FC18F59" w14:textId="77777777" w:rsidR="000576DF" w:rsidRPr="0076588F" w:rsidRDefault="00123C52">
      <w:pPr>
        <w:pStyle w:val="Heading1"/>
        <w:pBdr>
          <w:bottom w:val="single" w:sz="4" w:space="1" w:color="000000"/>
        </w:pBdr>
        <w:tabs>
          <w:tab w:val="left" w:pos="9923"/>
        </w:tabs>
        <w:spacing w:line="360" w:lineRule="auto"/>
        <w:jc w:val="center"/>
        <w:rPr>
          <w:rFonts w:ascii="Trebuchet MS" w:eastAsia="Trebuchet MS" w:hAnsi="Trebuchet MS" w:cs="Trebuchet MS"/>
          <w:sz w:val="28"/>
          <w:szCs w:val="28"/>
          <w:lang w:val="en-US"/>
        </w:rPr>
      </w:pPr>
      <w:r w:rsidRPr="0076588F">
        <w:rPr>
          <w:rFonts w:ascii="Trebuchet MS" w:eastAsia="Trebuchet MS" w:hAnsi="Trebuchet MS" w:cs="Trebuchet MS"/>
          <w:sz w:val="28"/>
          <w:szCs w:val="28"/>
          <w:lang w:val="en-US"/>
        </w:rPr>
        <w:lastRenderedPageBreak/>
        <w:t>1</w:t>
      </w:r>
      <w:r w:rsidR="003458DB">
        <w:rPr>
          <w:rFonts w:ascii="Trebuchet MS" w:eastAsia="Trebuchet MS" w:hAnsi="Trebuchet MS" w:cs="Trebuchet MS"/>
          <w:sz w:val="28"/>
          <w:szCs w:val="28"/>
          <w:lang w:val="en-US"/>
        </w:rPr>
        <w:t>9</w:t>
      </w:r>
      <w:r w:rsidRPr="0076588F">
        <w:rPr>
          <w:rFonts w:ascii="Trebuchet MS" w:eastAsia="Trebuchet MS" w:hAnsi="Trebuchet MS" w:cs="Trebuchet MS"/>
          <w:sz w:val="28"/>
          <w:szCs w:val="28"/>
          <w:lang w:val="en-US"/>
        </w:rPr>
        <w:t>. Common errors</w:t>
      </w:r>
    </w:p>
    <w:p w14:paraId="7FA529C3" w14:textId="77777777" w:rsidR="000576DF" w:rsidRPr="00730E79" w:rsidRDefault="00123C5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order to avoid possible problems through the implementation process please keep in mind the following:</w:t>
      </w:r>
    </w:p>
    <w:p w14:paraId="7E401546"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Most common errors identified during contracting process:</w:t>
      </w:r>
    </w:p>
    <w:p w14:paraId="7B7D0CF2" w14:textId="77777777" w:rsidR="000576DF" w:rsidRPr="00634FD4" w:rsidRDefault="00123C52">
      <w:pPr>
        <w:numPr>
          <w:ilvl w:val="0"/>
          <w:numId w:val="111"/>
        </w:numPr>
        <w:spacing w:before="120" w:line="360" w:lineRule="auto"/>
        <w:ind w:hanging="360"/>
        <w:rPr>
          <w:sz w:val="22"/>
          <w:szCs w:val="22"/>
          <w:lang w:val="en-US"/>
        </w:rPr>
      </w:pPr>
      <w:r w:rsidRPr="00A55FCF">
        <w:rPr>
          <w:rFonts w:ascii="Trebuchet MS" w:eastAsia="Trebuchet MS" w:hAnsi="Trebuchet MS" w:cs="Trebuchet MS"/>
          <w:sz w:val="22"/>
          <w:szCs w:val="22"/>
          <w:lang w:val="en-US"/>
        </w:rPr>
        <w:t>Arithmetical errors when filling-in the budget</w:t>
      </w:r>
    </w:p>
    <w:p w14:paraId="07669D1F" w14:textId="77777777" w:rsidR="000576DF" w:rsidRPr="00F85B5E" w:rsidRDefault="00123C52">
      <w:pPr>
        <w:numPr>
          <w:ilvl w:val="0"/>
          <w:numId w:val="111"/>
        </w:numPr>
        <w:spacing w:before="120" w:line="360" w:lineRule="auto"/>
        <w:ind w:hanging="360"/>
        <w:rPr>
          <w:sz w:val="22"/>
          <w:szCs w:val="22"/>
          <w:lang w:val="en-US"/>
        </w:rPr>
      </w:pPr>
      <w:r w:rsidRPr="00F85B5E">
        <w:rPr>
          <w:rFonts w:ascii="Trebuchet MS" w:eastAsia="Trebuchet MS" w:hAnsi="Trebuchet MS" w:cs="Trebuchet MS"/>
          <w:sz w:val="22"/>
          <w:szCs w:val="22"/>
          <w:lang w:val="en-US"/>
        </w:rPr>
        <w:t>Non-respect of thresholds set at Programme level</w:t>
      </w:r>
    </w:p>
    <w:p w14:paraId="06A675D2"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Modification of contract annexes – not using the last approved version of documents</w:t>
      </w:r>
    </w:p>
    <w:p w14:paraId="3B02BEAC"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Bad planning of project implementation leading to numerous modifications</w:t>
      </w:r>
    </w:p>
    <w:p w14:paraId="7359ADF7"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 xml:space="preserve">Late submission of requests for modifications </w:t>
      </w:r>
    </w:p>
    <w:p w14:paraId="5273C2A2"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 xml:space="preserve">Modification of other sections of the Application Form than the ones requested through the addendum request </w:t>
      </w:r>
    </w:p>
    <w:p w14:paraId="3DFE9BE4" w14:textId="77777777" w:rsidR="00CB22A7" w:rsidRPr="001E3D58" w:rsidRDefault="00CB22A7" w:rsidP="00E13FF6">
      <w:pPr>
        <w:numPr>
          <w:ilvl w:val="0"/>
          <w:numId w:val="111"/>
        </w:numPr>
        <w:spacing w:before="120" w:line="360" w:lineRule="auto"/>
        <w:ind w:hanging="360"/>
        <w:jc w:val="both"/>
        <w:rPr>
          <w:rFonts w:ascii="Trebuchet MS" w:hAnsi="Trebuchet MS"/>
          <w:sz w:val="22"/>
          <w:szCs w:val="22"/>
          <w:lang w:val="en-US"/>
        </w:rPr>
      </w:pPr>
      <w:r w:rsidRPr="001E3D58">
        <w:rPr>
          <w:rFonts w:ascii="Trebuchet MS" w:hAnsi="Trebuchet MS"/>
          <w:sz w:val="22"/>
          <w:szCs w:val="22"/>
          <w:lang w:val="en-US"/>
        </w:rPr>
        <w:t>The Total Target Partner Contribution Value within section Follow up contribution within tab Contribution and Forecast is not correctly split in private and public contribution, considering the described methodology published on the Programme website http://www.interregrobg.eu/en/240-important-notice-on-using-the-e-ms.html</w:t>
      </w:r>
    </w:p>
    <w:p w14:paraId="6BAF47E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Most common errors identified during implementation process:</w:t>
      </w:r>
    </w:p>
    <w:p w14:paraId="3E664D19"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Non-compliance with (public) procurement rules is the most common cause for errors. Infringement of (public) procurement rules sometimes happens due to mere misinterpretation of the (public) procurement legislation or to lack of knowledge of the correct procedures. In some cases criminal investigations highlight intentional infringement of procurement rules that is meant to benefit a specific bidder due to corruption or a “culture of favoritism”. Such procurement errors could be: imprecise tender documents, excessively short deadlines for submission of tenders, negotiated procedure without prior publication, mix-up of selection and award criteria, discriminatory or dissuasive criteria, lack of transparency regarding evaluation of offers, unlawful splitting of contract etc.</w:t>
      </w:r>
    </w:p>
    <w:p w14:paraId="75A88C60" w14:textId="77777777" w:rsidR="000576DF" w:rsidRPr="001E3D58" w:rsidRDefault="00123C52">
      <w:pPr>
        <w:spacing w:before="120" w:line="360" w:lineRule="auto"/>
        <w:ind w:left="72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Consequences of procurement errors on project level:</w:t>
      </w:r>
    </w:p>
    <w:p w14:paraId="5E1E25FA" w14:textId="77777777" w:rsidR="000576DF" w:rsidRPr="001E3D58" w:rsidRDefault="00123C52">
      <w:pPr>
        <w:numPr>
          <w:ilvl w:val="0"/>
          <w:numId w:val="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non-eligibility of costs, or only partly validation of costs by FLC (proposal for financial corrections)</w:t>
      </w:r>
    </w:p>
    <w:p w14:paraId="45A3BF43" w14:textId="77777777" w:rsidR="000576DF" w:rsidRPr="001E3D58" w:rsidRDefault="00123C52">
      <w:pPr>
        <w:numPr>
          <w:ilvl w:val="0"/>
          <w:numId w:val="4"/>
        </w:numPr>
        <w:spacing w:line="360" w:lineRule="auto"/>
        <w:ind w:hanging="360"/>
        <w:jc w:val="both"/>
        <w:rPr>
          <w:sz w:val="22"/>
          <w:szCs w:val="22"/>
          <w:lang w:val="en-US"/>
        </w:rPr>
      </w:pPr>
      <w:r w:rsidRPr="001E3D58">
        <w:rPr>
          <w:rFonts w:ascii="Trebuchet MS" w:eastAsia="Trebuchet MS" w:hAnsi="Trebuchet MS" w:cs="Trebuchet MS"/>
          <w:sz w:val="22"/>
          <w:szCs w:val="22"/>
          <w:lang w:val="en-US"/>
        </w:rPr>
        <w:lastRenderedPageBreak/>
        <w:t>delay in project implementation, problems in project financing</w:t>
      </w:r>
    </w:p>
    <w:p w14:paraId="35ED4635" w14:textId="77777777" w:rsidR="000576DF" w:rsidRPr="001E3D58" w:rsidRDefault="00123C52">
      <w:pPr>
        <w:numPr>
          <w:ilvl w:val="0"/>
          <w:numId w:val="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negative impact on reputation of project partner</w:t>
      </w:r>
    </w:p>
    <w:p w14:paraId="6AAB2310" w14:textId="77777777" w:rsidR="000576DF" w:rsidRPr="001E3D58" w:rsidRDefault="00123C52">
      <w:pPr>
        <w:spacing w:before="120" w:line="360" w:lineRule="auto"/>
        <w:ind w:left="72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Consequences on programme level:</w:t>
      </w:r>
    </w:p>
    <w:p w14:paraId="426D056A" w14:textId="77777777" w:rsidR="000576DF" w:rsidRPr="001E3D58" w:rsidRDefault="00123C52">
      <w:pPr>
        <w:numPr>
          <w:ilvl w:val="0"/>
          <w:numId w:val="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high administrative efforts</w:t>
      </w:r>
    </w:p>
    <w:p w14:paraId="6B757CDC" w14:textId="77777777" w:rsidR="000576DF" w:rsidRPr="001E3D58" w:rsidRDefault="00123C52">
      <w:pPr>
        <w:numPr>
          <w:ilvl w:val="0"/>
          <w:numId w:val="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action plan: corrective, investigative, preventive measures</w:t>
      </w:r>
    </w:p>
    <w:p w14:paraId="1543FD75" w14:textId="77777777" w:rsidR="000576DF" w:rsidRPr="001E3D58" w:rsidRDefault="00123C52">
      <w:pPr>
        <w:numPr>
          <w:ilvl w:val="0"/>
          <w:numId w:val="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stop of payment of EU-funds by EC</w:t>
      </w:r>
    </w:p>
    <w:p w14:paraId="6C5F3CF4"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Calculation errors, including wrong accounting and wrong budget lines, are another important source of errors. Errors affect mostly the budget lines ‘staff costs’ and ‘external expertise and services’. It can be assumed that ‘staff costs’ are mostly affected by calculation/accounting errors, and claims for expenditure to the wrong budget line, while ‘external expertise and services’ are mostly affected by infringements on (public) procurement rules.</w:t>
      </w:r>
    </w:p>
    <w:p w14:paraId="1CB25979"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Other significant sources of errors include non-compliance with the value-for money principle, claim of expenditures not planned in the application form and/or not relevant to the project and infringement of eligibility rules.</w:t>
      </w:r>
    </w:p>
    <w:p w14:paraId="011F421D"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Late submission of projects reports. Most common reasons for late submission reports:</w:t>
      </w:r>
    </w:p>
    <w:p w14:paraId="27380D22" w14:textId="77777777" w:rsidR="000576DF" w:rsidRPr="001E3D58" w:rsidRDefault="00123C52">
      <w:pPr>
        <w:numPr>
          <w:ilvl w:val="0"/>
          <w:numId w:val="9"/>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difficulties within the partnership, lack of communication and/or coordination</w:t>
      </w:r>
    </w:p>
    <w:p w14:paraId="2C5C867A" w14:textId="77777777" w:rsidR="000576DF" w:rsidRPr="001E3D58" w:rsidRDefault="00123C52">
      <w:pPr>
        <w:numPr>
          <w:ilvl w:val="0"/>
          <w:numId w:val="10"/>
        </w:numPr>
        <w:spacing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delay in </w:t>
      </w:r>
      <w:r w:rsidR="00DB5FAD" w:rsidRPr="001E3D58">
        <w:rPr>
          <w:rFonts w:ascii="Trebuchet MS" w:eastAsia="Trebuchet MS" w:hAnsi="Trebuchet MS" w:cs="Trebuchet MS"/>
          <w:sz w:val="22"/>
          <w:szCs w:val="22"/>
          <w:lang w:val="en-US"/>
        </w:rPr>
        <w:t>submitting partner reports, not observing the deadlines foreseen within the “defined period” section within the eMS system</w:t>
      </w:r>
    </w:p>
    <w:p w14:paraId="749FD357" w14:textId="77777777" w:rsidR="000576DF" w:rsidRPr="001E3D58" w:rsidRDefault="00123C52">
      <w:pPr>
        <w:numPr>
          <w:ilvl w:val="0"/>
          <w:numId w:val="10"/>
        </w:numPr>
        <w:spacing w:line="360" w:lineRule="auto"/>
        <w:ind w:hanging="360"/>
        <w:jc w:val="both"/>
        <w:rPr>
          <w:sz w:val="22"/>
          <w:szCs w:val="22"/>
          <w:lang w:val="en-US"/>
        </w:rPr>
      </w:pPr>
      <w:r w:rsidRPr="001E3D58">
        <w:rPr>
          <w:rFonts w:ascii="Trebuchet MS" w:eastAsia="Trebuchet MS" w:hAnsi="Trebuchet MS" w:cs="Trebuchet MS"/>
          <w:sz w:val="22"/>
          <w:szCs w:val="22"/>
          <w:lang w:val="en-US"/>
        </w:rPr>
        <w:t>low administrative capacity or poor coordination/communication between project partners</w:t>
      </w:r>
    </w:p>
    <w:p w14:paraId="327BB112" w14:textId="77777777" w:rsidR="000576DF" w:rsidRPr="001E3D58" w:rsidRDefault="00123C52">
      <w:pPr>
        <w:spacing w:line="360" w:lineRule="auto"/>
        <w:ind w:left="180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Sometimes Lead Beneficiaries face problems with their project partners not submitting documents or not reporting in time. The reason for this might lie in the fact that project partners don’t have a clear understanding of the Lead Beneficiary’s responsibilities and why the Lead Beneficiary requires the one or the other information, report etc. By increasing the understanding of ‘why’ the project partner is asked by the Lead Beneficiary for the one or the other, also the willingness and speed of response might increase. This could be done e.g. by more frequent meetings between project partners of one call about the “Lead Beneficiary responsibility”.</w:t>
      </w:r>
    </w:p>
    <w:p w14:paraId="4E44D688" w14:textId="77777777" w:rsidR="000576DF" w:rsidRPr="001E3D58" w:rsidRDefault="00123C52">
      <w:pPr>
        <w:numPr>
          <w:ilvl w:val="0"/>
          <w:numId w:val="8"/>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lastRenderedPageBreak/>
        <w:t xml:space="preserve">Partnership size and quality - many partners in a project, so the creation of a consolidated </w:t>
      </w:r>
      <w:r w:rsidR="00DB5FAD" w:rsidRPr="001E3D58">
        <w:rPr>
          <w:rFonts w:ascii="Trebuchet MS" w:eastAsia="Trebuchet MS" w:hAnsi="Trebuchet MS" w:cs="Trebuchet MS"/>
          <w:sz w:val="22"/>
          <w:szCs w:val="22"/>
          <w:lang w:val="en-US"/>
        </w:rPr>
        <w:t xml:space="preserve">partner </w:t>
      </w:r>
      <w:r w:rsidRPr="001E3D58">
        <w:rPr>
          <w:rFonts w:ascii="Trebuchet MS" w:eastAsia="Trebuchet MS" w:hAnsi="Trebuchet MS" w:cs="Trebuchet MS"/>
          <w:sz w:val="22"/>
          <w:szCs w:val="22"/>
          <w:lang w:val="en-US"/>
        </w:rPr>
        <w:t xml:space="preserve">report for a project is difficult. Big partnerships are more likely to cause conflicts and misunderstandings, which may also have impact on eligibility of expenditures. Partnership quality is poor or missing, in case of lack of previous experience, lack of human resources, lack of financial resources, lack of thematic experience in the operation proposed. Some expert partners can also be dangerous because they may be EU funds ‘hunters’ - experienced partners in projects that take part in too many partnerships in different programmes at the same time. They risk poor delivery of results due to little human or financial resources. </w:t>
      </w:r>
    </w:p>
    <w:p w14:paraId="41E6F4D3" w14:textId="77777777" w:rsidR="000576DF" w:rsidRPr="001E3D58" w:rsidRDefault="00123C52">
      <w:pPr>
        <w:numPr>
          <w:ilvl w:val="0"/>
          <w:numId w:val="8"/>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Partners with large budgets are considered to be very risky. Obviously errors caused by partners with large budgets can be of substantial value. Similar conclusions can be drawn regarding project partners with large investment or subcontracted project management. Inexperienced project partners are considered equally risky.</w:t>
      </w:r>
    </w:p>
    <w:p w14:paraId="544B1F30" w14:textId="77777777" w:rsidR="000576DF" w:rsidRPr="001E3D58" w:rsidRDefault="00123C52">
      <w:pPr>
        <w:numPr>
          <w:ilvl w:val="0"/>
          <w:numId w:val="8"/>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Project partners implementing many projects at the same time are also considered risky, even though these partners are more likely to have the necessary experience. In the case of busy partners, one potential problem area is the risk of double financing of the same expenditures from different projects/programmes.</w:t>
      </w:r>
    </w:p>
    <w:p w14:paraId="60F85ACA" w14:textId="77777777" w:rsidR="000576DF" w:rsidRPr="001E3D58" w:rsidRDefault="00123C52">
      <w:pPr>
        <w:numPr>
          <w:ilvl w:val="0"/>
          <w:numId w:val="1"/>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Human resources</w:t>
      </w:r>
    </w:p>
    <w:p w14:paraId="32BFD5DE" w14:textId="77777777" w:rsidR="000576DF" w:rsidRPr="001E3D58" w:rsidRDefault="00123C52">
      <w:pPr>
        <w:numPr>
          <w:ilvl w:val="0"/>
          <w:numId w:val="2"/>
        </w:numPr>
        <w:spacing w:before="120" w:line="360" w:lineRule="auto"/>
        <w:ind w:left="1418" w:hanging="284"/>
        <w:jc w:val="both"/>
        <w:rPr>
          <w:sz w:val="22"/>
          <w:szCs w:val="22"/>
          <w:lang w:val="en-US"/>
        </w:rPr>
      </w:pPr>
      <w:r w:rsidRPr="001E3D58">
        <w:rPr>
          <w:rFonts w:ascii="Trebuchet MS" w:eastAsia="Trebuchet MS" w:hAnsi="Trebuchet MS" w:cs="Trebuchet MS"/>
          <w:sz w:val="22"/>
          <w:szCs w:val="22"/>
          <w:lang w:val="en-US"/>
        </w:rPr>
        <w:t>Challenges in the LB/PBs organization e.g. changes in personnel, financial responsible has changed since the last report etc.</w:t>
      </w:r>
    </w:p>
    <w:p w14:paraId="047C815D"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People have good will and responsibility, but too many tasks in the organization.</w:t>
      </w:r>
    </w:p>
    <w:p w14:paraId="377B8CDA"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Project teams are small and therefore very busy, sometimes they don’t have the time.</w:t>
      </w:r>
    </w:p>
    <w:p w14:paraId="19D7464A"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Lack of project management skills.</w:t>
      </w:r>
    </w:p>
    <w:p w14:paraId="72B0361C"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Lack of IT and English language skills.</w:t>
      </w:r>
    </w:p>
    <w:p w14:paraId="6D18B6F9"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Who detects errors/mistakes in practice – in order of frequency?</w:t>
      </w:r>
    </w:p>
    <w:p w14:paraId="68305063"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first level control;</w:t>
      </w:r>
    </w:p>
    <w:p w14:paraId="2088CF64"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NA during the sample check;</w:t>
      </w:r>
    </w:p>
    <w:p w14:paraId="3B88F89C"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 xml:space="preserve">JS/MA during verification of </w:t>
      </w:r>
      <w:r w:rsidR="00DB5FAD" w:rsidRPr="001E3D58">
        <w:rPr>
          <w:rFonts w:ascii="Trebuchet MS" w:eastAsia="Trebuchet MS" w:hAnsi="Trebuchet MS" w:cs="Trebuchet MS"/>
          <w:sz w:val="22"/>
          <w:szCs w:val="22"/>
          <w:lang w:val="en-US"/>
        </w:rPr>
        <w:t>Project reports</w:t>
      </w:r>
      <w:r w:rsidRPr="001E3D58">
        <w:rPr>
          <w:rFonts w:ascii="Trebuchet MS" w:eastAsia="Trebuchet MS" w:hAnsi="Trebuchet MS" w:cs="Trebuchet MS"/>
          <w:sz w:val="22"/>
          <w:szCs w:val="22"/>
          <w:lang w:val="en-US"/>
        </w:rPr>
        <w:t>;</w:t>
      </w:r>
    </w:p>
    <w:p w14:paraId="10B644E1"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audit/control of other institutions;</w:t>
      </w:r>
    </w:p>
    <w:p w14:paraId="3B7D14CD"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project beneficiary/lead beneficiary.</w:t>
      </w:r>
    </w:p>
    <w:p w14:paraId="4893C4A1" w14:textId="77777777" w:rsidR="000576DF" w:rsidRPr="001E3D58" w:rsidRDefault="00123C52">
      <w:pPr>
        <w:pStyle w:val="Title"/>
        <w:shd w:val="clear" w:color="auto" w:fill="FFC000"/>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Please bear in mind that every project has a medium level of risk, what counts is the impact. </w:t>
      </w:r>
    </w:p>
    <w:p w14:paraId="67EB2B41" w14:textId="77777777" w:rsidR="000576DF" w:rsidRPr="001E3D58" w:rsidRDefault="00123C52">
      <w:pP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Some recommendations for a successful implementation:</w:t>
      </w:r>
    </w:p>
    <w:p w14:paraId="43E7437D" w14:textId="77777777" w:rsidR="000576DF" w:rsidRPr="001E3D58" w:rsidRDefault="00123C52">
      <w:pPr>
        <w:numPr>
          <w:ilvl w:val="0"/>
          <w:numId w:val="7"/>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open, transparent and smooth relations between project partners is key to good project management;</w:t>
      </w:r>
    </w:p>
    <w:p w14:paraId="1A14FB50" w14:textId="77777777" w:rsidR="000576DF" w:rsidRPr="001E3D58" w:rsidRDefault="00123C52">
      <w:pPr>
        <w:numPr>
          <w:ilvl w:val="0"/>
          <w:numId w:val="7"/>
        </w:numPr>
        <w:shd w:val="clear" w:color="auto" w:fill="FFC000"/>
        <w:spacing w:line="360" w:lineRule="auto"/>
        <w:ind w:hanging="360"/>
        <w:jc w:val="both"/>
        <w:rPr>
          <w:b/>
          <w:sz w:val="22"/>
          <w:szCs w:val="22"/>
          <w:lang w:val="en-US"/>
        </w:rPr>
      </w:pPr>
      <w:r w:rsidRPr="001E3D58">
        <w:rPr>
          <w:rFonts w:ascii="Trebuchet MS" w:eastAsia="Trebuchet MS" w:hAnsi="Trebuchet MS" w:cs="Trebuchet MS"/>
          <w:sz w:val="22"/>
          <w:szCs w:val="22"/>
          <w:lang w:val="en-US"/>
        </w:rPr>
        <w:t>prepare and carry out procurement carefully, get advice, take your time;</w:t>
      </w:r>
    </w:p>
    <w:p w14:paraId="31F9EAEE" w14:textId="77777777" w:rsidR="000576DF" w:rsidRPr="001E3D58" w:rsidRDefault="00123C52">
      <w:pPr>
        <w:numPr>
          <w:ilvl w:val="0"/>
          <w:numId w:val="6"/>
        </w:numPr>
        <w:shd w:val="clear" w:color="auto" w:fill="FFC000"/>
        <w:spacing w:line="360" w:lineRule="auto"/>
        <w:ind w:hanging="360"/>
        <w:jc w:val="both"/>
        <w:rPr>
          <w:b/>
          <w:sz w:val="22"/>
          <w:szCs w:val="22"/>
          <w:lang w:val="en-US"/>
        </w:rPr>
      </w:pPr>
      <w:r w:rsidRPr="001E3D58">
        <w:rPr>
          <w:rFonts w:ascii="Trebuchet MS" w:eastAsia="Trebuchet MS" w:hAnsi="Trebuchet MS" w:cs="Trebuchet MS"/>
          <w:sz w:val="22"/>
          <w:szCs w:val="22"/>
          <w:lang w:val="en-US"/>
        </w:rPr>
        <w:t>be very transparent about what you do.</w:t>
      </w:r>
    </w:p>
    <w:p w14:paraId="5BB66F25" w14:textId="77777777" w:rsidR="000576DF" w:rsidRPr="001E3D58" w:rsidRDefault="003458DB">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32" w:name="_1pxezwc" w:colFirst="0" w:colLast="0"/>
      <w:bookmarkEnd w:id="32"/>
      <w:r>
        <w:rPr>
          <w:rFonts w:ascii="Trebuchet MS" w:eastAsia="Trebuchet MS" w:hAnsi="Trebuchet MS" w:cs="Trebuchet MS"/>
          <w:sz w:val="28"/>
          <w:szCs w:val="28"/>
          <w:lang w:val="en-US"/>
        </w:rPr>
        <w:t>20</w:t>
      </w:r>
      <w:r w:rsidR="00123C52" w:rsidRPr="001E3D58">
        <w:rPr>
          <w:rFonts w:ascii="Trebuchet MS" w:eastAsia="Trebuchet MS" w:hAnsi="Trebuchet MS" w:cs="Trebuchet MS"/>
          <w:sz w:val="28"/>
          <w:szCs w:val="28"/>
          <w:lang w:val="en-US"/>
        </w:rPr>
        <w:t xml:space="preserve">. </w:t>
      </w:r>
      <w:r w:rsidR="00D53274" w:rsidRPr="001E3D58">
        <w:rPr>
          <w:rFonts w:ascii="Trebuchet MS" w:eastAsia="Trebuchet MS" w:hAnsi="Trebuchet MS" w:cs="Trebuchet MS"/>
          <w:sz w:val="28"/>
          <w:szCs w:val="28"/>
          <w:lang w:val="en-US"/>
        </w:rPr>
        <w:t>Final Report</w:t>
      </w:r>
      <w:r w:rsidR="00186372" w:rsidRPr="001E3D58">
        <w:rPr>
          <w:rFonts w:ascii="Trebuchet MS" w:eastAsia="Trebuchet MS" w:hAnsi="Trebuchet MS" w:cs="Trebuchet MS"/>
          <w:sz w:val="28"/>
          <w:szCs w:val="28"/>
          <w:lang w:val="en-US"/>
        </w:rPr>
        <w:t>s</w:t>
      </w:r>
    </w:p>
    <w:p w14:paraId="00D2D19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color w:val="00306D"/>
          <w:sz w:val="22"/>
          <w:szCs w:val="22"/>
          <w:lang w:val="en-US"/>
        </w:rPr>
        <w:t>T</w:t>
      </w:r>
      <w:r w:rsidRPr="001E3D58">
        <w:rPr>
          <w:rFonts w:ascii="Trebuchet MS" w:eastAsia="Trebuchet MS" w:hAnsi="Trebuchet MS" w:cs="Trebuchet MS"/>
          <w:sz w:val="22"/>
          <w:szCs w:val="22"/>
          <w:lang w:val="en-US"/>
        </w:rPr>
        <w:t>he lead beneficiary assumes the overall responsibility for the project towards the managing authority</w:t>
      </w:r>
      <w:r w:rsidRPr="001E3D58">
        <w:rPr>
          <w:rFonts w:ascii="Trebuchet MS" w:eastAsia="Trebuchet MS" w:hAnsi="Trebuchet MS" w:cs="Trebuchet MS"/>
          <w:color w:val="00306D"/>
          <w:sz w:val="22"/>
          <w:szCs w:val="22"/>
          <w:lang w:val="en-US"/>
        </w:rPr>
        <w:t xml:space="preserve">. </w:t>
      </w:r>
      <w:r w:rsidRPr="001E3D58">
        <w:rPr>
          <w:rFonts w:ascii="Trebuchet MS" w:eastAsia="Trebuchet MS" w:hAnsi="Trebuchet MS" w:cs="Trebuchet MS"/>
          <w:sz w:val="22"/>
          <w:szCs w:val="22"/>
          <w:lang w:val="en-US"/>
        </w:rPr>
        <w:t>Through the project partnership agreement, project beneficiaries are held responsible and liable for their part of the project implementation towards the lead beneficiary.</w:t>
      </w:r>
    </w:p>
    <w:p w14:paraId="32C0081E" w14:textId="77777777" w:rsidR="004D2D07" w:rsidRDefault="004D2D07" w:rsidP="00186372">
      <w:pPr>
        <w:spacing w:before="240" w:after="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final claim for reimbursement must be submitted together with the final report </w:t>
      </w:r>
      <w:r w:rsidRPr="000C4BB6">
        <w:rPr>
          <w:rFonts w:ascii="Trebuchet MS" w:eastAsia="Trebuchet MS" w:hAnsi="Trebuchet MS" w:cs="Trebuchet MS"/>
          <w:b/>
          <w:sz w:val="22"/>
          <w:szCs w:val="22"/>
          <w:lang w:val="en-US"/>
        </w:rPr>
        <w:t>(within 5 months since the end of the implementation period)</w:t>
      </w:r>
      <w:r>
        <w:rPr>
          <w:rFonts w:ascii="Trebuchet MS" w:eastAsia="Trebuchet MS" w:hAnsi="Trebuchet MS" w:cs="Trebuchet MS"/>
          <w:sz w:val="22"/>
          <w:szCs w:val="22"/>
          <w:lang w:val="en-US"/>
        </w:rPr>
        <w:t>, irrespective of the amount</w:t>
      </w:r>
      <w:r w:rsidRPr="001E3D58">
        <w:rPr>
          <w:rFonts w:ascii="Trebuchet MS" w:eastAsia="Trebuchet MS" w:hAnsi="Trebuchet MS" w:cs="Trebuchet MS"/>
          <w:sz w:val="22"/>
          <w:szCs w:val="22"/>
          <w:lang w:val="en-US"/>
        </w:rPr>
        <w:t>. In case the final claim for reimbursement is not accompanied by the final report, it will not be processed and, therefore, paid until the final report is also submitted and verified. The final claim for reimbursement shall go over the same procedure steps as the previous included within project reports, except for the fact that will be processed together with the final report and the authorized ERDF amounts will only be paid after the advance co financing payment and/or possible debts are entirely recovered. In this respect, a notification will be sent to the Lead Beneficiary/beneficiary indicating the co-financing amount to be reimbursed, as well as the bank account where the amount should be paid. The Lead Beneficiary/beneficiary should proceed with the payment within maximum 15 days as of receiving the notification. The deadline will also be indicated in the notification letter.</w:t>
      </w:r>
    </w:p>
    <w:p w14:paraId="0C043474" w14:textId="77777777" w:rsidR="000576DF" w:rsidRPr="00B30EE9" w:rsidRDefault="00123C52">
      <w:pPr>
        <w:spacing w:before="120" w:line="360" w:lineRule="auto"/>
        <w:jc w:val="both"/>
        <w:rPr>
          <w:rFonts w:ascii="Trebuchet MS" w:eastAsia="Trebuchet MS" w:hAnsi="Trebuchet MS" w:cs="Trebuchet MS"/>
          <w:sz w:val="22"/>
          <w:szCs w:val="22"/>
          <w:lang w:val="en-US"/>
        </w:rPr>
      </w:pPr>
      <w:r w:rsidRPr="00B30EE9">
        <w:rPr>
          <w:rFonts w:ascii="Trebuchet MS" w:eastAsia="Trebuchet MS" w:hAnsi="Trebuchet MS" w:cs="Trebuchet MS"/>
          <w:sz w:val="22"/>
          <w:szCs w:val="22"/>
          <w:lang w:val="en-US"/>
        </w:rPr>
        <w:t xml:space="preserve">The </w:t>
      </w:r>
      <w:r w:rsidR="00523AED" w:rsidRPr="00B30EE9">
        <w:rPr>
          <w:rFonts w:ascii="Trebuchet MS" w:eastAsia="Trebuchet MS" w:hAnsi="Trebuchet MS" w:cs="Trebuchet MS"/>
          <w:sz w:val="22"/>
          <w:szCs w:val="22"/>
          <w:lang w:val="en-US"/>
        </w:rPr>
        <w:t xml:space="preserve">Final </w:t>
      </w:r>
      <w:r w:rsidRPr="00B30EE9">
        <w:rPr>
          <w:rFonts w:ascii="Trebuchet MS" w:eastAsia="Trebuchet MS" w:hAnsi="Trebuchet MS" w:cs="Trebuchet MS"/>
          <w:sz w:val="22"/>
          <w:szCs w:val="22"/>
          <w:lang w:val="en-US"/>
        </w:rPr>
        <w:t>report</w:t>
      </w:r>
      <w:r w:rsidR="000C4BB6">
        <w:rPr>
          <w:rFonts w:ascii="Trebuchet MS" w:eastAsia="Trebuchet MS" w:hAnsi="Trebuchet MS" w:cs="Trebuchet MS"/>
          <w:sz w:val="22"/>
          <w:szCs w:val="22"/>
          <w:lang w:val="en-US"/>
        </w:rPr>
        <w:t>,</w:t>
      </w:r>
      <w:r w:rsidRPr="00B30EE9">
        <w:rPr>
          <w:rFonts w:ascii="Trebuchet MS" w:eastAsia="Trebuchet MS" w:hAnsi="Trebuchet MS" w:cs="Trebuchet MS"/>
          <w:sz w:val="22"/>
          <w:szCs w:val="22"/>
          <w:lang w:val="en-US"/>
        </w:rPr>
        <w:t xml:space="preserve"> </w:t>
      </w:r>
      <w:r w:rsidR="000C4BB6" w:rsidRPr="00DA02DD">
        <w:rPr>
          <w:rFonts w:ascii="Trebuchet MS" w:eastAsia="Trebuchet MS" w:hAnsi="Trebuchet MS" w:cs="Trebuchet MS"/>
          <w:sz w:val="22"/>
          <w:szCs w:val="22"/>
          <w:lang w:val="en-US"/>
        </w:rPr>
        <w:t>compiling data for the entire project implementation period</w:t>
      </w:r>
      <w:r w:rsidR="000C4BB6">
        <w:rPr>
          <w:rFonts w:ascii="Trebuchet MS" w:eastAsia="Trebuchet MS" w:hAnsi="Trebuchet MS" w:cs="Trebuchet MS"/>
          <w:sz w:val="22"/>
          <w:szCs w:val="22"/>
          <w:lang w:val="en-US"/>
        </w:rPr>
        <w:t xml:space="preserve">, </w:t>
      </w:r>
      <w:r w:rsidR="00B30EE9">
        <w:rPr>
          <w:rFonts w:ascii="Trebuchet MS" w:eastAsia="Trebuchet MS" w:hAnsi="Trebuchet MS" w:cs="Trebuchet MS"/>
          <w:sz w:val="22"/>
          <w:szCs w:val="22"/>
          <w:lang w:val="en-US"/>
        </w:rPr>
        <w:t xml:space="preserve">is submitted </w:t>
      </w:r>
      <w:r w:rsidR="000C4BB6">
        <w:rPr>
          <w:rFonts w:ascii="Trebuchet MS" w:eastAsia="Trebuchet MS" w:hAnsi="Trebuchet MS" w:cs="Trebuchet MS"/>
          <w:sz w:val="22"/>
          <w:szCs w:val="22"/>
          <w:lang w:val="en-US"/>
        </w:rPr>
        <w:t>in hard copy (</w:t>
      </w:r>
      <w:r w:rsidR="00B30EE9">
        <w:rPr>
          <w:rFonts w:ascii="Trebuchet MS" w:eastAsia="Trebuchet MS" w:hAnsi="Trebuchet MS" w:cs="Trebuchet MS"/>
          <w:sz w:val="22"/>
          <w:szCs w:val="22"/>
          <w:lang w:val="en-US"/>
        </w:rPr>
        <w:t>on paper</w:t>
      </w:r>
      <w:r w:rsidR="000C4BB6">
        <w:rPr>
          <w:rFonts w:ascii="Trebuchet MS" w:eastAsia="Trebuchet MS" w:hAnsi="Trebuchet MS" w:cs="Trebuchet MS"/>
          <w:sz w:val="22"/>
          <w:szCs w:val="22"/>
          <w:lang w:val="en-US"/>
        </w:rPr>
        <w:t>)</w:t>
      </w:r>
      <w:r w:rsidR="00B30EE9">
        <w:rPr>
          <w:rFonts w:ascii="Trebuchet MS" w:eastAsia="Trebuchet MS" w:hAnsi="Trebuchet MS" w:cs="Trebuchet MS"/>
          <w:sz w:val="22"/>
          <w:szCs w:val="22"/>
          <w:lang w:val="en-US"/>
        </w:rPr>
        <w:t xml:space="preserve"> using the template provided by Annex 19.1 – Final Report (2 original copies </w:t>
      </w:r>
      <w:r w:rsidR="000C4BB6">
        <w:rPr>
          <w:rFonts w:ascii="Trebuchet MS" w:eastAsia="Trebuchet MS" w:hAnsi="Trebuchet MS" w:cs="Trebuchet MS"/>
          <w:sz w:val="22"/>
          <w:szCs w:val="22"/>
          <w:lang w:val="en-US"/>
        </w:rPr>
        <w:t xml:space="preserve">and has to be </w:t>
      </w:r>
      <w:r w:rsidR="00B30EE9">
        <w:rPr>
          <w:rFonts w:ascii="Trebuchet MS" w:eastAsia="Trebuchet MS" w:hAnsi="Trebuchet MS" w:cs="Trebuchet MS"/>
          <w:sz w:val="22"/>
          <w:szCs w:val="22"/>
          <w:lang w:val="en-US"/>
        </w:rPr>
        <w:t>signed by the legal representative of the LB</w:t>
      </w:r>
      <w:r w:rsidR="000C4BB6">
        <w:rPr>
          <w:rFonts w:ascii="Trebuchet MS" w:eastAsia="Trebuchet MS" w:hAnsi="Trebuchet MS" w:cs="Trebuchet MS"/>
          <w:sz w:val="22"/>
          <w:szCs w:val="22"/>
          <w:lang w:val="en-US"/>
        </w:rPr>
        <w:t xml:space="preserve">. The final report </w:t>
      </w:r>
      <w:r w:rsidRPr="00B30EE9">
        <w:rPr>
          <w:rFonts w:ascii="Trebuchet MS" w:eastAsia="Trebuchet MS" w:hAnsi="Trebuchet MS" w:cs="Trebuchet MS"/>
          <w:sz w:val="22"/>
          <w:szCs w:val="22"/>
          <w:lang w:val="en-US"/>
        </w:rPr>
        <w:t xml:space="preserve">is a core tool for reporting the project implementation (describing the details such as: what was realized, where, by whom, what objectives/results/outputs have been achieved/reached, what resources have been used, what problems have been encountered, whether the project is expected to be completed on time etc.) to the programme. The basic principle of reporting and monitoring is to check the activities, results, </w:t>
      </w:r>
      <w:r w:rsidRPr="00B30EE9">
        <w:rPr>
          <w:rFonts w:ascii="Trebuchet MS" w:eastAsia="Trebuchet MS" w:hAnsi="Trebuchet MS" w:cs="Trebuchet MS"/>
          <w:sz w:val="22"/>
          <w:szCs w:val="22"/>
          <w:lang w:val="en-US"/>
        </w:rPr>
        <w:lastRenderedPageBreak/>
        <w:t>and outputs reported against what was originally planned in the application form. Projects beneficiaries are encouraged to be as precise and detailed as possible in the information they report</w:t>
      </w:r>
      <w:r w:rsidR="00523AED" w:rsidRPr="00B30EE9">
        <w:rPr>
          <w:rFonts w:ascii="Trebuchet MS" w:eastAsia="Trebuchet MS" w:hAnsi="Trebuchet MS" w:cs="Trebuchet MS"/>
          <w:sz w:val="22"/>
          <w:szCs w:val="22"/>
          <w:lang w:val="en-US"/>
        </w:rPr>
        <w:t>, highlighting their achievements</w:t>
      </w:r>
      <w:r w:rsidRPr="00B30EE9">
        <w:rPr>
          <w:rFonts w:ascii="Trebuchet MS" w:eastAsia="Trebuchet MS" w:hAnsi="Trebuchet MS" w:cs="Trebuchet MS"/>
          <w:sz w:val="22"/>
          <w:szCs w:val="22"/>
          <w:lang w:val="en-US"/>
        </w:rPr>
        <w:t xml:space="preserve">. </w:t>
      </w:r>
    </w:p>
    <w:p w14:paraId="185D050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beneficiaries should therefore not consider the </w:t>
      </w:r>
      <w:r w:rsidR="00523AED" w:rsidRPr="001E3D58">
        <w:rPr>
          <w:rFonts w:ascii="Trebuchet MS" w:eastAsia="Trebuchet MS" w:hAnsi="Trebuchet MS" w:cs="Trebuchet MS"/>
          <w:sz w:val="22"/>
          <w:szCs w:val="22"/>
          <w:lang w:val="en-US"/>
        </w:rPr>
        <w:t>final</w:t>
      </w:r>
      <w:r w:rsidR="00E22C26"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report only as an administrative and compulsory task, but it should be used as a means to share the stories about the project’s results and successes with the Joint Secretariat and the Managing Authority.</w:t>
      </w:r>
    </w:p>
    <w:p w14:paraId="43975059" w14:textId="77777777" w:rsidR="00716AC3" w:rsidRDefault="00123C52" w:rsidP="00E55C55">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Through the </w:t>
      </w:r>
      <w:r w:rsidR="00523AED" w:rsidRPr="001E3D58">
        <w:rPr>
          <w:rFonts w:ascii="Trebuchet MS" w:eastAsia="Trebuchet MS" w:hAnsi="Trebuchet MS" w:cs="Trebuchet MS"/>
          <w:sz w:val="22"/>
          <w:szCs w:val="22"/>
          <w:lang w:val="en-US"/>
        </w:rPr>
        <w:t xml:space="preserve">final </w:t>
      </w:r>
      <w:r w:rsidRPr="001E3D58">
        <w:rPr>
          <w:rFonts w:ascii="Trebuchet MS" w:eastAsia="Trebuchet MS" w:hAnsi="Trebuchet MS" w:cs="Trebuchet MS"/>
          <w:sz w:val="22"/>
          <w:szCs w:val="22"/>
          <w:lang w:val="en-US"/>
        </w:rPr>
        <w:t xml:space="preserve">report, the programme learns about projects’ </w:t>
      </w:r>
      <w:r w:rsidR="00523AED" w:rsidRPr="001E3D58">
        <w:rPr>
          <w:rFonts w:ascii="Trebuchet MS" w:eastAsia="Trebuchet MS" w:hAnsi="Trebuchet MS" w:cs="Trebuchet MS"/>
          <w:sz w:val="22"/>
          <w:szCs w:val="22"/>
          <w:lang w:val="en-US"/>
        </w:rPr>
        <w:t>achievements</w:t>
      </w:r>
      <w:r w:rsidRPr="001E3D58">
        <w:rPr>
          <w:rFonts w:ascii="Trebuchet MS" w:eastAsia="Trebuchet MS" w:hAnsi="Trebuchet MS" w:cs="Trebuchet MS"/>
          <w:sz w:val="22"/>
          <w:szCs w:val="22"/>
          <w:lang w:val="en-US"/>
        </w:rPr>
        <w:t>, and also acknowledges progress towards the programme’s own aim and objectives. The achievements of a project are of equal interest to both project and programme, since the success of the latter depends on the success of its projects.</w:t>
      </w:r>
    </w:p>
    <w:p w14:paraId="1EF24442" w14:textId="77777777" w:rsidR="00716AC3" w:rsidRPr="00E55C55" w:rsidRDefault="00716AC3" w:rsidP="00716AC3">
      <w:pPr>
        <w:spacing w:before="120" w:after="120" w:line="360" w:lineRule="auto"/>
        <w:jc w:val="both"/>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Also, for projects contracted under the third call for proposals, considering the focus on the 2014-2020 period is on results, in case the project contribution to indicators is lower compared to the application form, the MA is entitled to decommit project funds by reducing the original project budget and the corresponding ERDF contribution, as follows:</w:t>
      </w:r>
    </w:p>
    <w:p w14:paraId="4F315292" w14:textId="77777777" w:rsidR="00716AC3" w:rsidRPr="00E55C55" w:rsidRDefault="00716AC3" w:rsidP="00716AC3">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sidRPr="00E55C55">
        <w:rPr>
          <w:rFonts w:ascii="Trebuchet MS" w:eastAsia="Arial Unicode MS" w:hAnsi="Trebuchet MS"/>
          <w:b/>
          <w:sz w:val="22"/>
        </w:rPr>
        <w:t>10% decommitment will apply to the budget of the beneficiaries in case the project indicators were reached lower than 75% of the initial project indicators (average at project level considering all indicators)</w:t>
      </w:r>
    </w:p>
    <w:p w14:paraId="32398687" w14:textId="77777777" w:rsidR="00716AC3" w:rsidRPr="00E55C55" w:rsidRDefault="00716AC3" w:rsidP="00716AC3">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sidRPr="00E55C55">
        <w:rPr>
          <w:rFonts w:ascii="Trebuchet MS" w:eastAsia="Arial Unicode MS" w:hAnsi="Trebuchet MS"/>
          <w:b/>
          <w:sz w:val="22"/>
        </w:rPr>
        <w:t>25% decommitment will apply to the budget of the beneficiaries in case the project indicators were reached lower than 50% of the initial project indicators (average at project level, considering all indicators)</w:t>
      </w:r>
    </w:p>
    <w:p w14:paraId="63EABA90" w14:textId="77777777" w:rsidR="00716AC3" w:rsidRPr="00E55C55" w:rsidRDefault="00645B2E" w:rsidP="00716AC3">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Pr>
          <w:rFonts w:ascii="Trebuchet MS" w:eastAsia="Arial Unicode MS" w:hAnsi="Trebuchet MS"/>
          <w:b/>
          <w:sz w:val="22"/>
        </w:rPr>
        <w:t xml:space="preserve"> </w:t>
      </w:r>
      <w:r w:rsidR="00716AC3" w:rsidRPr="00E55C55">
        <w:rPr>
          <w:rFonts w:ascii="Trebuchet MS" w:eastAsia="Arial Unicode MS" w:hAnsi="Trebuchet MS"/>
          <w:b/>
          <w:sz w:val="22"/>
        </w:rPr>
        <w:t>In case the project did not contribute to the result indicators (a non-quantifiable one) a 10% decommitment will apply to the budget of the beneficiaries.</w:t>
      </w:r>
    </w:p>
    <w:p w14:paraId="3F041821" w14:textId="77777777" w:rsidR="00716AC3" w:rsidRPr="00E55C55" w:rsidRDefault="00716AC3" w:rsidP="00716AC3">
      <w:pPr>
        <w:widowControl/>
        <w:autoSpaceDE w:val="0"/>
        <w:autoSpaceDN w:val="0"/>
        <w:adjustRightInd w:val="0"/>
        <w:spacing w:before="120" w:after="120"/>
        <w:ind w:left="714"/>
        <w:jc w:val="both"/>
        <w:rPr>
          <w:rFonts w:ascii="Trebuchet MS" w:eastAsia="Arial Unicode MS" w:hAnsi="Trebuchet MS"/>
          <w:b/>
        </w:rPr>
      </w:pPr>
    </w:p>
    <w:p w14:paraId="1B1E8075" w14:textId="77777777" w:rsidR="00716AC3" w:rsidRPr="00E55C55" w:rsidRDefault="00716AC3" w:rsidP="00716AC3">
      <w:pPr>
        <w:spacing w:before="120" w:after="120" w:line="360" w:lineRule="auto"/>
        <w:jc w:val="both"/>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The moment when the abovementioned is judged is represented by the deadline of achieving the indicators, as mentioned in the Application Form/the deadlines mentioned in the European Commission guidance for closure (not published yet for the current period). </w:t>
      </w:r>
    </w:p>
    <w:p w14:paraId="7C32D381" w14:textId="77777777" w:rsidR="00716AC3" w:rsidRPr="001E3D58" w:rsidRDefault="00716AC3" w:rsidP="00716AC3">
      <w:pPr>
        <w:spacing w:line="360" w:lineRule="auto"/>
        <w:jc w:val="both"/>
        <w:rPr>
          <w:rFonts w:ascii="Trebuchet MS" w:eastAsia="Trebuchet MS" w:hAnsi="Trebuchet MS" w:cs="Trebuchet MS"/>
          <w:sz w:val="22"/>
          <w:szCs w:val="22"/>
          <w:lang w:val="en-US"/>
        </w:rPr>
      </w:pPr>
    </w:p>
    <w:p w14:paraId="44E8F53F" w14:textId="77777777" w:rsidR="000576DF" w:rsidRDefault="00123C52" w:rsidP="00E55C55">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Joint Secretariat carries out the administrative check of the </w:t>
      </w:r>
      <w:r w:rsidR="00523AED" w:rsidRPr="001E3D58">
        <w:rPr>
          <w:rFonts w:ascii="Trebuchet MS" w:eastAsia="Trebuchet MS" w:hAnsi="Trebuchet MS" w:cs="Trebuchet MS"/>
          <w:sz w:val="22"/>
          <w:szCs w:val="22"/>
          <w:lang w:val="en-US"/>
        </w:rPr>
        <w:t xml:space="preserve">final </w:t>
      </w:r>
      <w:r w:rsidRPr="001E3D58">
        <w:rPr>
          <w:rFonts w:ascii="Trebuchet MS" w:eastAsia="Trebuchet MS" w:hAnsi="Trebuchet MS" w:cs="Trebuchet MS"/>
          <w:sz w:val="22"/>
          <w:szCs w:val="22"/>
          <w:lang w:val="en-US"/>
        </w:rPr>
        <w:t>report and if necessary sends clarification requests to the Lead Beneficiary</w:t>
      </w:r>
      <w:r w:rsidR="00523AED" w:rsidRPr="001E3D58">
        <w:rPr>
          <w:rFonts w:ascii="Trebuchet MS" w:eastAsia="Trebuchet MS" w:hAnsi="Trebuchet MS" w:cs="Trebuchet MS"/>
          <w:sz w:val="22"/>
          <w:szCs w:val="22"/>
          <w:lang w:val="en-US"/>
        </w:rPr>
        <w:t xml:space="preserve"> / beneficiary</w:t>
      </w:r>
      <w:r w:rsidRPr="001E3D58">
        <w:rPr>
          <w:rFonts w:ascii="Trebuchet MS" w:eastAsia="Trebuchet MS" w:hAnsi="Trebuchet MS" w:cs="Trebuchet MS"/>
          <w:sz w:val="22"/>
          <w:szCs w:val="22"/>
          <w:lang w:val="en-US"/>
        </w:rPr>
        <w:t>.</w:t>
      </w:r>
      <w:r w:rsidR="00FC4C85" w:rsidRPr="001E3D58">
        <w:rPr>
          <w:rFonts w:ascii="Trebuchet MS" w:eastAsia="Trebuchet MS" w:hAnsi="Trebuchet MS" w:cs="Trebuchet MS"/>
          <w:sz w:val="22"/>
          <w:szCs w:val="22"/>
          <w:lang w:val="en-US"/>
        </w:rPr>
        <w:t xml:space="preserve"> Also, in order to check the report, the JS can perform on the spot monitoring visits at the location of any</w:t>
      </w:r>
      <w:r w:rsidR="000C4BB6">
        <w:rPr>
          <w:rFonts w:ascii="Trebuchet MS" w:eastAsia="Trebuchet MS" w:hAnsi="Trebuchet MS" w:cs="Trebuchet MS"/>
          <w:sz w:val="22"/>
          <w:szCs w:val="22"/>
          <w:lang w:val="en-US"/>
        </w:rPr>
        <w:t>/all</w:t>
      </w:r>
      <w:r w:rsidR="00FC4C85" w:rsidRPr="001E3D58">
        <w:rPr>
          <w:rFonts w:ascii="Trebuchet MS" w:eastAsia="Trebuchet MS" w:hAnsi="Trebuchet MS" w:cs="Trebuchet MS"/>
          <w:sz w:val="22"/>
          <w:szCs w:val="22"/>
          <w:lang w:val="en-US"/>
        </w:rPr>
        <w:t xml:space="preserve"> of the beneficiaries.</w:t>
      </w:r>
    </w:p>
    <w:p w14:paraId="3815559E" w14:textId="77777777" w:rsidR="000576DF" w:rsidRPr="00F85B5E" w:rsidRDefault="00123C52">
      <w:pPr>
        <w:spacing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Please note that the Lead beneficiary is required to draw up and submit within the final report the equal opportunities and non-discrimination questionnaire (Annex 19.2)</w:t>
      </w:r>
      <w:r w:rsidR="00523AED" w:rsidRPr="00730E79">
        <w:rPr>
          <w:rFonts w:ascii="Trebuchet MS" w:eastAsia="Trebuchet MS" w:hAnsi="Trebuchet MS" w:cs="Trebuchet MS"/>
          <w:b/>
          <w:sz w:val="22"/>
          <w:szCs w:val="22"/>
          <w:lang w:val="en-US"/>
        </w:rPr>
        <w:t>,</w:t>
      </w:r>
      <w:r w:rsidRPr="00730E79">
        <w:rPr>
          <w:rFonts w:ascii="Trebuchet MS" w:eastAsia="Trebuchet MS" w:hAnsi="Trebuchet MS" w:cs="Trebuchet MS"/>
          <w:b/>
          <w:sz w:val="22"/>
          <w:szCs w:val="22"/>
          <w:lang w:val="en-US"/>
        </w:rPr>
        <w:t xml:space="preserve"> the questionnaire </w:t>
      </w:r>
      <w:r w:rsidRPr="00730E79">
        <w:rPr>
          <w:rFonts w:ascii="Trebuchet MS" w:eastAsia="Trebuchet MS" w:hAnsi="Trebuchet MS" w:cs="Trebuchet MS"/>
          <w:b/>
          <w:sz w:val="22"/>
          <w:szCs w:val="22"/>
          <w:lang w:val="en-US"/>
        </w:rPr>
        <w:lastRenderedPageBreak/>
        <w:t>on environmental protection (Annex 19.3)</w:t>
      </w:r>
      <w:r w:rsidR="00523AED" w:rsidRPr="000E060C">
        <w:rPr>
          <w:rFonts w:ascii="Trebuchet MS" w:eastAsia="Trebuchet MS" w:hAnsi="Trebuchet MS" w:cs="Trebuchet MS"/>
          <w:b/>
          <w:sz w:val="22"/>
          <w:szCs w:val="22"/>
          <w:lang w:val="en-US"/>
        </w:rPr>
        <w:t xml:space="preserve">, and the </w:t>
      </w:r>
      <w:r w:rsidR="008D0137" w:rsidRPr="000E060C">
        <w:rPr>
          <w:rFonts w:ascii="Trebuchet MS" w:eastAsia="Trebuchet MS" w:hAnsi="Trebuchet MS" w:cs="Trebuchet MS"/>
          <w:b/>
          <w:sz w:val="22"/>
          <w:szCs w:val="22"/>
          <w:lang w:val="en-US"/>
        </w:rPr>
        <w:t>Annex 19.</w:t>
      </w:r>
      <w:r w:rsidR="00523AED" w:rsidRPr="00754C23">
        <w:rPr>
          <w:rFonts w:ascii="Trebuchet MS" w:eastAsia="Trebuchet MS" w:hAnsi="Trebuchet MS" w:cs="Trebuchet MS"/>
          <w:b/>
          <w:sz w:val="22"/>
          <w:szCs w:val="22"/>
          <w:lang w:val="en-US"/>
        </w:rPr>
        <w:t>4 Final report - list of equipment, services and work</w:t>
      </w:r>
      <w:r w:rsidR="00E3232E" w:rsidRPr="00A55FCF">
        <w:rPr>
          <w:rFonts w:ascii="Trebuchet MS" w:eastAsia="Trebuchet MS" w:hAnsi="Trebuchet MS" w:cs="Trebuchet MS"/>
          <w:b/>
          <w:sz w:val="22"/>
          <w:szCs w:val="22"/>
          <w:lang w:val="en-US"/>
        </w:rPr>
        <w:t xml:space="preserve"> (on electronic support, scanned. Annex 19.4 will also be submitted on electronic su</w:t>
      </w:r>
      <w:r w:rsidR="00E3232E" w:rsidRPr="00634FD4">
        <w:rPr>
          <w:rFonts w:ascii="Trebuchet MS" w:eastAsia="Trebuchet MS" w:hAnsi="Trebuchet MS" w:cs="Trebuchet MS"/>
          <w:b/>
          <w:sz w:val="22"/>
          <w:szCs w:val="22"/>
          <w:lang w:val="en-US"/>
        </w:rPr>
        <w:t>port, excel fille)</w:t>
      </w:r>
      <w:r w:rsidRPr="00F85B5E">
        <w:rPr>
          <w:rFonts w:ascii="Trebuchet MS" w:eastAsia="Trebuchet MS" w:hAnsi="Trebuchet MS" w:cs="Trebuchet MS"/>
          <w:b/>
          <w:sz w:val="22"/>
          <w:szCs w:val="22"/>
          <w:lang w:val="en-US"/>
        </w:rPr>
        <w:t>.</w:t>
      </w:r>
    </w:p>
    <w:p w14:paraId="25825F2C" w14:textId="77777777" w:rsidR="00B601EC" w:rsidRDefault="00B601EC">
      <w:pPr>
        <w:spacing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When project is including training sessions, a list with all participants to the triainings shall be submitted together with the final report. The list shall</w:t>
      </w:r>
      <w:r w:rsidR="003874E0" w:rsidRPr="001E3D58">
        <w:rPr>
          <w:rFonts w:ascii="Trebuchet MS" w:eastAsia="Trebuchet MS" w:hAnsi="Trebuchet MS" w:cs="Trebuchet MS"/>
          <w:b/>
          <w:sz w:val="22"/>
          <w:szCs w:val="22"/>
          <w:lang w:val="en-US"/>
        </w:rPr>
        <w:t xml:space="preserve"> be drafted in English and shall</w:t>
      </w:r>
      <w:r w:rsidRPr="001E3D58">
        <w:rPr>
          <w:rFonts w:ascii="Trebuchet MS" w:eastAsia="Trebuchet MS" w:hAnsi="Trebuchet MS" w:cs="Trebuchet MS"/>
          <w:b/>
          <w:sz w:val="22"/>
          <w:szCs w:val="22"/>
          <w:lang w:val="en-US"/>
        </w:rPr>
        <w:t xml:space="preserve"> inc</w:t>
      </w:r>
      <w:r w:rsidR="008D0137" w:rsidRPr="001E3D58">
        <w:rPr>
          <w:rFonts w:ascii="Trebuchet MS" w:eastAsia="Trebuchet MS" w:hAnsi="Trebuchet MS" w:cs="Trebuchet MS"/>
          <w:b/>
          <w:sz w:val="22"/>
          <w:szCs w:val="22"/>
          <w:lang w:val="en-US"/>
        </w:rPr>
        <w:t>lude: name of the participants</w:t>
      </w:r>
      <w:r w:rsidRPr="001E3D58">
        <w:rPr>
          <w:rFonts w:ascii="Trebuchet MS" w:eastAsia="Trebuchet MS" w:hAnsi="Trebuchet MS" w:cs="Trebuchet MS"/>
          <w:b/>
          <w:sz w:val="22"/>
          <w:szCs w:val="22"/>
          <w:lang w:val="en-US"/>
        </w:rPr>
        <w:t>, certification/diploma that has been obtained, subject of the training / specialization and other relevant information, if the case.</w:t>
      </w:r>
    </w:p>
    <w:p w14:paraId="1589ED7C" w14:textId="77777777" w:rsidR="00CA5B83" w:rsidRPr="00CA5B83" w:rsidRDefault="00CA5B83">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After the JS verification is finalized, with the MA agreement, JS will enable in the eMS system the final report</w:t>
      </w:r>
      <w:r w:rsidR="00617448">
        <w:rPr>
          <w:rFonts w:ascii="Trebuchet MS" w:eastAsia="Trebuchet MS" w:hAnsi="Trebuchet MS" w:cs="Trebuchet MS"/>
          <w:b/>
          <w:sz w:val="22"/>
          <w:szCs w:val="22"/>
          <w:lang w:val="en-US"/>
        </w:rPr>
        <w:t xml:space="preserve"> and</w:t>
      </w:r>
      <w:r>
        <w:rPr>
          <w:rFonts w:ascii="Trebuchet MS" w:eastAsia="Trebuchet MS" w:hAnsi="Trebuchet MS" w:cs="Trebuchet MS"/>
          <w:b/>
          <w:sz w:val="22"/>
          <w:szCs w:val="22"/>
          <w:lang w:val="en-US"/>
        </w:rPr>
        <w:t xml:space="preserve"> </w:t>
      </w:r>
      <w:r w:rsidR="00617448">
        <w:rPr>
          <w:rFonts w:ascii="Trebuchet MS" w:eastAsia="Trebuchet MS" w:hAnsi="Trebuchet MS" w:cs="Trebuchet MS"/>
          <w:b/>
          <w:sz w:val="22"/>
          <w:szCs w:val="22"/>
          <w:lang w:val="en-US"/>
        </w:rPr>
        <w:t>t</w:t>
      </w:r>
      <w:r>
        <w:rPr>
          <w:rFonts w:ascii="Trebuchet MS" w:eastAsia="Trebuchet MS" w:hAnsi="Trebuchet MS" w:cs="Trebuchet MS"/>
          <w:b/>
          <w:sz w:val="22"/>
          <w:szCs w:val="22"/>
          <w:lang w:val="en-US"/>
        </w:rPr>
        <w:t>he beneficiary</w:t>
      </w:r>
      <w:r w:rsidR="00617448">
        <w:rPr>
          <w:rFonts w:ascii="Trebuchet MS" w:eastAsia="Trebuchet MS" w:hAnsi="Trebuchet MS" w:cs="Trebuchet MS"/>
          <w:b/>
          <w:sz w:val="22"/>
          <w:szCs w:val="22"/>
          <w:lang w:val="en-US"/>
        </w:rPr>
        <w:t xml:space="preserve"> will fill in the sections “</w:t>
      </w:r>
      <w:r w:rsidR="00617448" w:rsidRPr="00617448">
        <w:rPr>
          <w:rFonts w:ascii="Trebuchet MS" w:eastAsia="Trebuchet MS" w:hAnsi="Trebuchet MS" w:cs="Trebuchet MS"/>
          <w:b/>
          <w:sz w:val="22"/>
          <w:szCs w:val="22"/>
        </w:rPr>
        <w:t xml:space="preserve">Overview of the implementation” </w:t>
      </w:r>
      <w:r w:rsidR="00617448">
        <w:rPr>
          <w:rFonts w:ascii="Trebuchet MS" w:eastAsia="Trebuchet MS" w:hAnsi="Trebuchet MS" w:cs="Trebuchet MS"/>
          <w:b/>
          <w:sz w:val="22"/>
          <w:szCs w:val="22"/>
        </w:rPr>
        <w:t>and</w:t>
      </w:r>
      <w:r w:rsidR="00617448" w:rsidRPr="00617448">
        <w:rPr>
          <w:rFonts w:ascii="Trebuchet MS" w:eastAsia="Trebuchet MS" w:hAnsi="Trebuchet MS" w:cs="Trebuchet MS"/>
          <w:b/>
          <w:sz w:val="22"/>
          <w:szCs w:val="22"/>
        </w:rPr>
        <w:t xml:space="preserve"> „Final Conclusions”</w:t>
      </w:r>
      <w:r w:rsidR="00617448">
        <w:rPr>
          <w:rFonts w:ascii="Trebuchet MS" w:eastAsia="Trebuchet MS" w:hAnsi="Trebuchet MS" w:cs="Trebuchet MS"/>
          <w:b/>
          <w:sz w:val="22"/>
          <w:szCs w:val="22"/>
        </w:rPr>
        <w:t>.</w:t>
      </w:r>
    </w:p>
    <w:p w14:paraId="676860FF" w14:textId="77777777" w:rsidR="000C4BB6" w:rsidRDefault="000C4BB6">
      <w:pPr>
        <w:rPr>
          <w:rFonts w:ascii="Trebuchet MS" w:eastAsia="Trebuchet MS" w:hAnsi="Trebuchet MS" w:cs="Trebuchet MS"/>
          <w:b/>
          <w:sz w:val="28"/>
          <w:szCs w:val="28"/>
          <w:lang w:val="en-US"/>
        </w:rPr>
      </w:pPr>
      <w:bookmarkStart w:id="33" w:name="_49x2ik5" w:colFirst="0" w:colLast="0"/>
      <w:bookmarkEnd w:id="33"/>
      <w:r>
        <w:rPr>
          <w:rFonts w:ascii="Trebuchet MS" w:eastAsia="Trebuchet MS" w:hAnsi="Trebuchet MS" w:cs="Trebuchet MS"/>
          <w:sz w:val="28"/>
          <w:szCs w:val="28"/>
          <w:lang w:val="en-US"/>
        </w:rPr>
        <w:br w:type="page"/>
      </w:r>
    </w:p>
    <w:p w14:paraId="2A5E0442" w14:textId="77777777" w:rsidR="000576DF" w:rsidRPr="00CA5B83" w:rsidRDefault="00123C52">
      <w:pPr>
        <w:pStyle w:val="Heading1"/>
        <w:pBdr>
          <w:bottom w:val="single" w:sz="4" w:space="1" w:color="000000"/>
        </w:pBdr>
        <w:tabs>
          <w:tab w:val="left" w:pos="3060"/>
          <w:tab w:val="center" w:pos="5032"/>
          <w:tab w:val="left" w:pos="9923"/>
        </w:tabs>
        <w:spacing w:before="600" w:after="120" w:line="360" w:lineRule="auto"/>
        <w:jc w:val="center"/>
        <w:rPr>
          <w:rFonts w:ascii="Trebuchet MS" w:eastAsia="Trebuchet MS" w:hAnsi="Trebuchet MS" w:cs="Trebuchet MS"/>
          <w:sz w:val="28"/>
          <w:szCs w:val="28"/>
          <w:lang w:val="en-US"/>
        </w:rPr>
      </w:pPr>
      <w:r w:rsidRPr="00CA5B83">
        <w:rPr>
          <w:rFonts w:ascii="Trebuchet MS" w:eastAsia="Trebuchet MS" w:hAnsi="Trebuchet MS" w:cs="Trebuchet MS"/>
          <w:sz w:val="28"/>
          <w:szCs w:val="28"/>
          <w:lang w:val="en-US"/>
        </w:rPr>
        <w:lastRenderedPageBreak/>
        <w:t>2</w:t>
      </w:r>
      <w:r w:rsidR="003458DB">
        <w:rPr>
          <w:rFonts w:ascii="Trebuchet MS" w:eastAsia="Trebuchet MS" w:hAnsi="Trebuchet MS" w:cs="Trebuchet MS"/>
          <w:sz w:val="28"/>
          <w:szCs w:val="28"/>
          <w:lang w:val="en-US"/>
        </w:rPr>
        <w:t>1</w:t>
      </w:r>
      <w:r w:rsidRPr="00CA5B83">
        <w:rPr>
          <w:rFonts w:ascii="Trebuchet MS" w:eastAsia="Trebuchet MS" w:hAnsi="Trebuchet MS" w:cs="Trebuchet MS"/>
          <w:sz w:val="28"/>
          <w:szCs w:val="28"/>
          <w:lang w:val="en-US"/>
        </w:rPr>
        <w:t>. Indicators</w:t>
      </w:r>
    </w:p>
    <w:p w14:paraId="73D627D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You have selected in your application form one or more output indicators and one or more result indicators. </w:t>
      </w:r>
    </w:p>
    <w:p w14:paraId="79C3A1C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At each </w:t>
      </w:r>
      <w:r w:rsidR="005F4C54" w:rsidRPr="001E3D58">
        <w:rPr>
          <w:rFonts w:ascii="Trebuchet MS" w:eastAsia="Trebuchet MS" w:hAnsi="Trebuchet MS" w:cs="Trebuchet MS"/>
          <w:sz w:val="22"/>
          <w:szCs w:val="22"/>
          <w:lang w:val="en-US"/>
        </w:rPr>
        <w:t xml:space="preserve">partner / project </w:t>
      </w:r>
      <w:r w:rsidRPr="001E3D58">
        <w:rPr>
          <w:rFonts w:ascii="Trebuchet MS" w:eastAsia="Trebuchet MS" w:hAnsi="Trebuchet MS" w:cs="Trebuchet MS"/>
          <w:sz w:val="22"/>
          <w:szCs w:val="22"/>
          <w:lang w:val="en-US"/>
        </w:rPr>
        <w:t>report (</w:t>
      </w:r>
      <w:r w:rsidR="005F4C54" w:rsidRPr="001E3D58">
        <w:rPr>
          <w:rFonts w:ascii="Trebuchet MS" w:eastAsia="Trebuchet MS" w:hAnsi="Trebuchet MS" w:cs="Trebuchet MS"/>
          <w:sz w:val="22"/>
          <w:szCs w:val="22"/>
          <w:lang w:val="en-US"/>
        </w:rPr>
        <w:t>submitted in accordance with the defined periods within the eMS system</w:t>
      </w:r>
      <w:r w:rsidRPr="001E3D58">
        <w:rPr>
          <w:rFonts w:ascii="Trebuchet MS" w:eastAsia="Trebuchet MS" w:hAnsi="Trebuchet MS" w:cs="Trebuchet MS"/>
          <w:sz w:val="22"/>
          <w:szCs w:val="22"/>
          <w:lang w:val="en-US"/>
        </w:rPr>
        <w:t xml:space="preserve">) you’ll have to tell us what is the status of reaching the goals you have set as contribution to our Programme indicators. </w:t>
      </w:r>
    </w:p>
    <w:p w14:paraId="6122F39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Pr="001E3D58">
        <w:rPr>
          <w:rFonts w:ascii="Trebuchet MS" w:eastAsia="Trebuchet MS" w:hAnsi="Trebuchet MS" w:cs="Trebuchet MS"/>
          <w:b/>
          <w:sz w:val="22"/>
          <w:szCs w:val="22"/>
          <w:u w:val="single"/>
          <w:lang w:val="en-US"/>
        </w:rPr>
        <w:t>output indicators</w:t>
      </w:r>
      <w:r w:rsidRPr="001E3D58">
        <w:rPr>
          <w:rFonts w:ascii="Trebuchet MS" w:eastAsia="Trebuchet MS" w:hAnsi="Trebuchet MS" w:cs="Trebuchet MS"/>
          <w:sz w:val="22"/>
          <w:szCs w:val="22"/>
          <w:lang w:val="en-US"/>
        </w:rPr>
        <w:t xml:space="preserve">, the tasks is relatively simple, you will have to report the units you have managed to achieve as contribution in the period you’re reporting for (bear in mind that this is not necessarily linked to financial status of your project). </w:t>
      </w:r>
    </w:p>
    <w:p w14:paraId="14E7B1AA"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Example: In the application form you’ve stated that you will contribute with 500 to our PA 2 output indicator: “Increase in expected number of visits to supported sites of cultural and natural heritage and attraction”. </w:t>
      </w:r>
    </w:p>
    <w:p w14:paraId="17977704"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Therefore,</w:t>
      </w:r>
      <w:r w:rsidR="00E92BF9" w:rsidRPr="001E3D58">
        <w:rPr>
          <w:rFonts w:ascii="Trebuchet MS" w:eastAsia="Trebuchet MS" w:hAnsi="Trebuchet MS" w:cs="Trebuchet MS"/>
          <w:i/>
          <w:sz w:val="22"/>
          <w:szCs w:val="22"/>
          <w:lang w:val="en-US"/>
        </w:rPr>
        <w:t xml:space="preserve"> in</w:t>
      </w:r>
      <w:r w:rsidRPr="001E3D58">
        <w:rPr>
          <w:rFonts w:ascii="Trebuchet MS" w:eastAsia="Trebuchet MS" w:hAnsi="Trebuchet MS" w:cs="Trebuchet MS"/>
          <w:i/>
          <w:sz w:val="22"/>
          <w:szCs w:val="22"/>
          <w:lang w:val="en-US"/>
        </w:rPr>
        <w:t xml:space="preserve"> every </w:t>
      </w:r>
      <w:r w:rsidR="00E92BF9" w:rsidRPr="001E3D58">
        <w:rPr>
          <w:rFonts w:ascii="Trebuchet MS" w:eastAsia="Trebuchet MS" w:hAnsi="Trebuchet MS" w:cs="Trebuchet MS"/>
          <w:i/>
          <w:sz w:val="22"/>
          <w:szCs w:val="22"/>
          <w:lang w:val="en-US"/>
        </w:rPr>
        <w:t>project report</w:t>
      </w:r>
      <w:r w:rsidRPr="001E3D58">
        <w:rPr>
          <w:rFonts w:ascii="Trebuchet MS" w:eastAsia="Trebuchet MS" w:hAnsi="Trebuchet MS" w:cs="Trebuchet MS"/>
          <w:i/>
          <w:sz w:val="22"/>
          <w:szCs w:val="22"/>
          <w:lang w:val="en-US"/>
        </w:rPr>
        <w:t xml:space="preserve">, you will report the number of visits to supported sites of cultural and natural heritage attraction your project has managed to achieve. </w:t>
      </w:r>
    </w:p>
    <w:p w14:paraId="28BD8708"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Keep in mind that your reporting has to be well documented from verifiable and reliable sources. </w:t>
      </w:r>
    </w:p>
    <w:p w14:paraId="09F208B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Pr="001E3D58">
        <w:rPr>
          <w:rFonts w:ascii="Trebuchet MS" w:eastAsia="Trebuchet MS" w:hAnsi="Trebuchet MS" w:cs="Trebuchet MS"/>
          <w:b/>
          <w:sz w:val="22"/>
          <w:szCs w:val="22"/>
          <w:u w:val="single"/>
          <w:lang w:val="en-US"/>
        </w:rPr>
        <w:t>result indicators</w:t>
      </w:r>
      <w:r w:rsidRPr="001E3D58">
        <w:rPr>
          <w:rFonts w:ascii="Trebuchet MS" w:eastAsia="Trebuchet MS" w:hAnsi="Trebuchet MS" w:cs="Trebuchet MS"/>
          <w:sz w:val="22"/>
          <w:szCs w:val="22"/>
          <w:lang w:val="en-US"/>
        </w:rPr>
        <w:t xml:space="preserve">, the contribution to the indicator is done at Programme level, by Programme bodies. We are the ones establishing and declaring to the European Commission what is the status of reaching our result Programme indicators. </w:t>
      </w:r>
    </w:p>
    <w:p w14:paraId="2544060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However, in the application form you have stated that your actions contribute to these result indicators and explained accordingly. </w:t>
      </w:r>
    </w:p>
    <w:p w14:paraId="3DA910D1"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Therefore, in the </w:t>
      </w:r>
      <w:r w:rsidR="00DB5FAD" w:rsidRPr="001E3D58">
        <w:rPr>
          <w:rFonts w:ascii="Trebuchet MS" w:eastAsia="Trebuchet MS" w:hAnsi="Trebuchet MS" w:cs="Trebuchet MS"/>
          <w:b/>
          <w:sz w:val="22"/>
          <w:szCs w:val="22"/>
          <w:lang w:val="en-US"/>
        </w:rPr>
        <w:t xml:space="preserve">partner / project </w:t>
      </w:r>
      <w:r w:rsidRPr="001E3D58">
        <w:rPr>
          <w:rFonts w:ascii="Trebuchet MS" w:eastAsia="Trebuchet MS" w:hAnsi="Trebuchet MS" w:cs="Trebuchet MS"/>
          <w:b/>
          <w:sz w:val="22"/>
          <w:szCs w:val="22"/>
          <w:lang w:val="en-US"/>
        </w:rPr>
        <w:t xml:space="preserve">reports you will also have to mention what is the status of those actions contributing to our Programme result indicators. </w:t>
      </w:r>
    </w:p>
    <w:p w14:paraId="19F6F19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At the final report, bear in mind to clearly state if you have reached entirely the contribution to our result indicator, as envisaged in your project. This also has to be supported by verifiable data. </w:t>
      </w:r>
    </w:p>
    <w:p w14:paraId="319E7177"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For example for PA 2 A green region, IP 6c Conserving, protecting, promoting and developing natural and cultural heritage, the result indicator defined at Programme level is number of tourist overnights in CBC region. The target set at Programme level is 7.200.000. Each project contributing to this result indicator, estimated in the application form the number of touristic overnights in the </w:t>
      </w:r>
      <w:r w:rsidRPr="001E3D58">
        <w:rPr>
          <w:rFonts w:ascii="Trebuchet MS" w:eastAsia="Trebuchet MS" w:hAnsi="Trebuchet MS" w:cs="Trebuchet MS"/>
          <w:i/>
          <w:sz w:val="22"/>
          <w:szCs w:val="22"/>
          <w:lang w:val="en-US"/>
        </w:rPr>
        <w:lastRenderedPageBreak/>
        <w:t>CBC region it will generate, taking into consideration, for example, the number and types of events it shall organize. The reach of the target indicator shall be analyzed at Programme level based on the statistics provided by the national statistic institutions from the two countries. The calculation is done by adding the yearly overnights spent by visitors in all the accommodation establishments in each county or district part of the CBC area. However, the data you’re reporting in your project has to be correlated with the national data. EG. You’re stating that you’ll contribute with 200.000 persons by the end of your project (Dec. 2018). If in March 2019 you’re reporting as achieved this contribution but the national public available data show that only an increase of 150.0000 was obtained, the data is not correct.</w:t>
      </w:r>
    </w:p>
    <w:p w14:paraId="2673ACA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the evaluation and reporting of the indicators please use clear and reliable sources for monitoring and evaluation. For example, in case the indicator is referring to people accessing the website developed within the project, an independent traffic monitor shall be selected.</w:t>
      </w:r>
    </w:p>
    <w:p w14:paraId="3EB2AADA" w14:textId="77777777" w:rsidR="000576DF"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Please keep in mind that the achievement of indicators is being closely monitored also by the European Commission. In case the indicators are not reached at Programme level, the programme faces financial corrections from the European Commission. Therefore, in case projects do not reach the indicators they have set, the Programme will also not be able to reach its indicators and may face financial penalties. In case of financial penalties regarding indicators, the Managing Authority may decide to apply them to the projects which have not reached their indicators, proportionally with their budgets and the degree of achievement of indicators.</w:t>
      </w:r>
    </w:p>
    <w:p w14:paraId="67514B87" w14:textId="77777777" w:rsidR="00716AC3" w:rsidRPr="001E3D58" w:rsidRDefault="00716AC3">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case the indicators are not achieved at project level, decommittment will be applied by the MA as described in Chapter </w:t>
      </w:r>
      <w:r w:rsidR="003458DB">
        <w:rPr>
          <w:rFonts w:ascii="Trebuchet MS" w:eastAsia="Trebuchet MS" w:hAnsi="Trebuchet MS" w:cs="Trebuchet MS"/>
          <w:b/>
          <w:sz w:val="22"/>
          <w:szCs w:val="22"/>
          <w:lang w:val="en-US"/>
        </w:rPr>
        <w:t>20</w:t>
      </w:r>
      <w:r>
        <w:rPr>
          <w:rFonts w:ascii="Trebuchet MS" w:eastAsia="Trebuchet MS" w:hAnsi="Trebuchet MS" w:cs="Trebuchet MS"/>
          <w:b/>
          <w:sz w:val="22"/>
          <w:szCs w:val="22"/>
          <w:lang w:val="en-US"/>
        </w:rPr>
        <w:t>. Final Report.</w:t>
      </w:r>
    </w:p>
    <w:p w14:paraId="34CB6E2F" w14:textId="77777777" w:rsidR="00716AC3" w:rsidRDefault="00716AC3">
      <w:pPr>
        <w:rPr>
          <w:rFonts w:ascii="Trebuchet MS" w:eastAsia="Trebuchet MS" w:hAnsi="Trebuchet MS" w:cs="Trebuchet MS"/>
          <w:b/>
          <w:sz w:val="28"/>
          <w:szCs w:val="28"/>
          <w:lang w:val="en-US"/>
        </w:rPr>
      </w:pPr>
      <w:bookmarkStart w:id="34" w:name="_2p2csry" w:colFirst="0" w:colLast="0"/>
      <w:bookmarkEnd w:id="34"/>
      <w:r>
        <w:rPr>
          <w:rFonts w:ascii="Trebuchet MS" w:eastAsia="Trebuchet MS" w:hAnsi="Trebuchet MS" w:cs="Trebuchet MS"/>
          <w:sz w:val="28"/>
          <w:szCs w:val="28"/>
          <w:lang w:val="en-US"/>
        </w:rPr>
        <w:br w:type="page"/>
      </w:r>
    </w:p>
    <w:p w14:paraId="7B4EC960" w14:textId="77777777" w:rsidR="000576DF" w:rsidRPr="001E3D58" w:rsidRDefault="00123C52">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2</w:t>
      </w:r>
      <w:r w:rsidR="00645B2E">
        <w:rPr>
          <w:rFonts w:ascii="Trebuchet MS" w:eastAsia="Trebuchet MS" w:hAnsi="Trebuchet MS" w:cs="Trebuchet MS"/>
          <w:sz w:val="28"/>
          <w:szCs w:val="28"/>
          <w:lang w:val="en-US"/>
        </w:rPr>
        <w:t>2</w:t>
      </w:r>
      <w:r w:rsidRPr="001E3D58">
        <w:rPr>
          <w:rFonts w:ascii="Trebuchet MS" w:eastAsia="Trebuchet MS" w:hAnsi="Trebuchet MS" w:cs="Trebuchet MS"/>
          <w:sz w:val="28"/>
          <w:szCs w:val="28"/>
          <w:lang w:val="en-US"/>
        </w:rPr>
        <w:t>. Information and publicity</w:t>
      </w:r>
    </w:p>
    <w:p w14:paraId="189072F2" w14:textId="77777777" w:rsidR="000576DF" w:rsidRPr="001E3D58" w:rsidRDefault="00123C52">
      <w:pPr>
        <w:numPr>
          <w:ilvl w:val="0"/>
          <w:numId w:val="71"/>
        </w:numPr>
        <w:spacing w:line="360" w:lineRule="auto"/>
        <w:ind w:hanging="360"/>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Legal basis</w:t>
      </w:r>
    </w:p>
    <w:p w14:paraId="7896662F" w14:textId="77777777" w:rsidR="000576DF" w:rsidRPr="001E3D58"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EU Regulation no. 1303/2013</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i/>
          <w:sz w:val="22"/>
          <w:szCs w:val="22"/>
          <w:lang w:val="en-US"/>
        </w:rPr>
        <w:t>section 2.2. from Annex XII</w:t>
      </w:r>
      <w:r w:rsidRPr="001E3D58">
        <w:rPr>
          <w:rFonts w:ascii="Trebuchet MS" w:eastAsia="Trebuchet MS" w:hAnsi="Trebuchet MS" w:cs="Trebuchet MS"/>
          <w:sz w:val="22"/>
          <w:szCs w:val="22"/>
          <w:lang w:val="en-US"/>
        </w:rPr>
        <w:t>) establishes the beneficiaries’ responsibilities regarding the information and communication measures.</w:t>
      </w:r>
    </w:p>
    <w:p w14:paraId="3CDB02B9" w14:textId="77777777" w:rsidR="000576DF" w:rsidRPr="001E3D58" w:rsidRDefault="00123C52">
      <w:pPr>
        <w:spacing w:line="360" w:lineRule="auto"/>
        <w:ind w:left="850" w:hanging="85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provisions of art.115 paragraph 4, the technical characteristics of information and communication measures for the operation and instructions for creating the emblem and a definition of the standard are mentioned by the implementing acts adopted by the EU (</w:t>
      </w:r>
      <w:r w:rsidRPr="001E3D58">
        <w:rPr>
          <w:rFonts w:ascii="Trebuchet MS" w:eastAsia="Trebuchet MS" w:hAnsi="Trebuchet MS" w:cs="Trebuchet MS"/>
          <w:i/>
          <w:sz w:val="22"/>
          <w:szCs w:val="22"/>
          <w:lang w:val="en-US"/>
        </w:rPr>
        <w:t>Fiche 14- Implementing act on the technical characteristics of information and communication measures for the operation and instructions for creating the emblem and a definition of standard colors</w:t>
      </w:r>
      <w:r w:rsidRPr="001E3D58">
        <w:rPr>
          <w:rFonts w:ascii="Trebuchet MS" w:eastAsia="Trebuchet MS" w:hAnsi="Trebuchet MS" w:cs="Trebuchet MS"/>
          <w:sz w:val="22"/>
          <w:szCs w:val="22"/>
          <w:lang w:val="en-US"/>
        </w:rPr>
        <w:t>).</w:t>
      </w:r>
    </w:p>
    <w:p w14:paraId="3904518B" w14:textId="77777777" w:rsidR="000576DF" w:rsidRPr="001E3D58" w:rsidRDefault="00123C52">
      <w:pPr>
        <w:numPr>
          <w:ilvl w:val="0"/>
          <w:numId w:val="71"/>
        </w:numPr>
        <w:spacing w:before="240" w:after="120" w:line="360" w:lineRule="auto"/>
        <w:ind w:hanging="360"/>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Specific provisions on beneficiaries’ responsibilities regarding information and communication measures</w:t>
      </w:r>
    </w:p>
    <w:p w14:paraId="75B90F45" w14:textId="77777777" w:rsidR="000576DF" w:rsidRPr="001F5190"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implementation of a project, the beneficiaries (Lead beneficiary and partners) must take into consideration all the provisions on information and communication measures mentioned in the Visual Identity Manual (VIM) for INTERREG V-A Romania-Bulgaria Programme. This document may be downloaded from the website of the Programme at the following link: </w:t>
      </w:r>
      <w:hyperlink r:id="rId51">
        <w:r w:rsidRPr="001E3D58">
          <w:rPr>
            <w:rFonts w:ascii="Trebuchet MS" w:eastAsia="Trebuchet MS" w:hAnsi="Trebuchet MS" w:cs="Trebuchet MS"/>
            <w:color w:val="0000FF"/>
            <w:sz w:val="22"/>
            <w:szCs w:val="22"/>
            <w:u w:val="single"/>
            <w:lang w:val="en-US"/>
          </w:rPr>
          <w:t>http://www.interregrobg.eu/en/rules-of-implementation/programme-rules/visual-identity-manual.html</w:t>
        </w:r>
      </w:hyperlink>
      <w:r w:rsidRPr="001E3D58">
        <w:rPr>
          <w:rFonts w:ascii="Trebuchet MS" w:eastAsia="Trebuchet MS" w:hAnsi="Trebuchet MS" w:cs="Trebuchet MS"/>
          <w:sz w:val="22"/>
          <w:szCs w:val="22"/>
          <w:lang w:val="en-US"/>
        </w:rPr>
        <w:t>.</w:t>
      </w:r>
    </w:p>
    <w:p w14:paraId="578BB8BC" w14:textId="77777777" w:rsidR="000576DF" w:rsidRPr="000E060C"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most important communication tool is the </w:t>
      </w:r>
      <w:r w:rsidRPr="0076588F">
        <w:rPr>
          <w:rFonts w:ascii="Trebuchet MS" w:eastAsia="Trebuchet MS" w:hAnsi="Trebuchet MS" w:cs="Trebuchet MS"/>
          <w:b/>
          <w:i/>
          <w:sz w:val="22"/>
          <w:szCs w:val="22"/>
          <w:lang w:val="en-US"/>
        </w:rPr>
        <w:t>Visual Identity Manual (VIM) for INTERREG V-A Romania-Bulgaria Programme</w:t>
      </w:r>
      <w:r w:rsidRPr="00730E79">
        <w:rPr>
          <w:rFonts w:ascii="Trebuchet MS" w:eastAsia="Trebuchet MS" w:hAnsi="Trebuchet MS" w:cs="Trebuchet MS"/>
          <w:sz w:val="22"/>
          <w:szCs w:val="22"/>
          <w:lang w:val="en-US"/>
        </w:rPr>
        <w:t>.</w:t>
      </w:r>
      <w:r w:rsidRPr="00730E79">
        <w:rPr>
          <w:rFonts w:ascii="Trebuchet MS" w:eastAsia="Trebuchet MS" w:hAnsi="Trebuchet MS" w:cs="Trebuchet MS"/>
          <w:color w:val="17365D"/>
          <w:sz w:val="22"/>
          <w:szCs w:val="22"/>
          <w:lang w:val="en-US"/>
        </w:rPr>
        <w:t xml:space="preserve"> </w:t>
      </w:r>
      <w:r w:rsidRPr="00287077">
        <w:rPr>
          <w:rFonts w:ascii="Trebuchet MS" w:eastAsia="Trebuchet MS" w:hAnsi="Trebuchet MS" w:cs="Trebuchet MS"/>
          <w:sz w:val="22"/>
          <w:szCs w:val="22"/>
          <w:lang w:val="en-US"/>
        </w:rPr>
        <w:t>VIM was drawn up to help the management structures of the Programme and the beneficiari</w:t>
      </w:r>
      <w:r w:rsidRPr="000E060C">
        <w:rPr>
          <w:rFonts w:ascii="Trebuchet MS" w:eastAsia="Trebuchet MS" w:hAnsi="Trebuchet MS" w:cs="Trebuchet MS"/>
          <w:sz w:val="22"/>
          <w:szCs w:val="22"/>
          <w:lang w:val="en-US"/>
        </w:rPr>
        <w:t>es of the projects to fulfill the requirements for information and publicity measures.</w:t>
      </w:r>
    </w:p>
    <w:p w14:paraId="263AE914" w14:textId="77777777" w:rsidR="000576DF" w:rsidRPr="00634FD4"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In this respect, VIM contains information useful to design the following instruments: temporary billboards, permanent plaques or billboar</w:t>
      </w:r>
      <w:r w:rsidRPr="00A55FCF">
        <w:rPr>
          <w:rFonts w:ascii="Trebuchet MS" w:eastAsia="Trebuchet MS" w:hAnsi="Trebuchet MS" w:cs="Trebuchet MS"/>
          <w:sz w:val="22"/>
          <w:szCs w:val="22"/>
          <w:lang w:val="en-US"/>
        </w:rPr>
        <w:t xml:space="preserve">ds, posters, publications, audio-video materials, websites, promotional materials, other publications, materials and documents etc. </w:t>
      </w:r>
    </w:p>
    <w:p w14:paraId="3D0C6381" w14:textId="5E527596" w:rsidR="000576DF" w:rsidRPr="001E3D58" w:rsidRDefault="00123C52">
      <w:pPr>
        <w:shd w:val="clear" w:color="auto" w:fill="FFC000"/>
        <w:spacing w:before="240" w:after="200" w:line="360" w:lineRule="auto"/>
        <w:jc w:val="both"/>
        <w:rPr>
          <w:rFonts w:ascii="Trebuchet MS" w:eastAsia="Trebuchet MS" w:hAnsi="Trebuchet MS" w:cs="Trebuchet MS"/>
          <w:b/>
          <w:sz w:val="22"/>
          <w:szCs w:val="22"/>
          <w:lang w:val="en-US"/>
        </w:rPr>
      </w:pPr>
      <w:r w:rsidRPr="00F85B5E">
        <w:rPr>
          <w:rFonts w:ascii="Trebuchet MS" w:eastAsia="Trebuchet MS" w:hAnsi="Trebuchet MS" w:cs="Trebuchet MS"/>
          <w:b/>
          <w:sz w:val="22"/>
          <w:szCs w:val="22"/>
          <w:lang w:val="en-US"/>
        </w:rPr>
        <w:t xml:space="preserve">The project partners </w:t>
      </w:r>
      <w:r w:rsidR="000F17AD">
        <w:rPr>
          <w:rFonts w:ascii="Trebuchet MS" w:eastAsia="Trebuchet MS" w:hAnsi="Trebuchet MS" w:cs="Trebuchet MS"/>
          <w:b/>
          <w:sz w:val="22"/>
          <w:szCs w:val="22"/>
          <w:lang w:val="en-US"/>
        </w:rPr>
        <w:t>may</w:t>
      </w:r>
      <w:r w:rsidR="000F17AD" w:rsidRPr="00F85B5E">
        <w:rPr>
          <w:rFonts w:ascii="Trebuchet MS" w:eastAsia="Trebuchet MS" w:hAnsi="Trebuchet MS" w:cs="Trebuchet MS"/>
          <w:b/>
          <w:sz w:val="22"/>
          <w:szCs w:val="22"/>
          <w:lang w:val="en-US"/>
        </w:rPr>
        <w:t xml:space="preserve"> </w:t>
      </w:r>
      <w:r w:rsidRPr="00F85B5E">
        <w:rPr>
          <w:rFonts w:ascii="Trebuchet MS" w:eastAsia="Trebuchet MS" w:hAnsi="Trebuchet MS" w:cs="Trebuchet MS"/>
          <w:b/>
          <w:sz w:val="22"/>
          <w:szCs w:val="22"/>
          <w:lang w:val="en-US"/>
        </w:rPr>
        <w:t xml:space="preserve">request the JS </w:t>
      </w:r>
      <w:r w:rsidR="000F17AD">
        <w:rPr>
          <w:rFonts w:ascii="Trebuchet MS" w:eastAsia="Trebuchet MS" w:hAnsi="Trebuchet MS" w:cs="Trebuchet MS"/>
          <w:b/>
          <w:sz w:val="22"/>
          <w:szCs w:val="22"/>
          <w:lang w:val="en-US"/>
        </w:rPr>
        <w:t xml:space="preserve">to check </w:t>
      </w:r>
      <w:r w:rsidRPr="00F85B5E">
        <w:rPr>
          <w:rFonts w:ascii="Trebuchet MS" w:eastAsia="Trebuchet MS" w:hAnsi="Trebuchet MS" w:cs="Trebuchet MS"/>
          <w:b/>
          <w:sz w:val="22"/>
          <w:szCs w:val="22"/>
          <w:lang w:val="en-US"/>
        </w:rPr>
        <w:t>all information and publicity materials regarding their confor</w:t>
      </w:r>
      <w:r w:rsidRPr="001E3D58">
        <w:rPr>
          <w:rFonts w:ascii="Trebuchet MS" w:eastAsia="Trebuchet MS" w:hAnsi="Trebuchet MS" w:cs="Trebuchet MS"/>
          <w:b/>
          <w:sz w:val="22"/>
          <w:szCs w:val="22"/>
          <w:lang w:val="en-US"/>
        </w:rPr>
        <w:t>mity with the Visual Identity Manual</w:t>
      </w:r>
      <w:r w:rsidR="000F17AD">
        <w:rPr>
          <w:rFonts w:ascii="Trebuchet MS" w:eastAsia="Trebuchet MS" w:hAnsi="Trebuchet MS" w:cs="Trebuchet MS"/>
          <w:b/>
          <w:sz w:val="22"/>
          <w:szCs w:val="22"/>
          <w:lang w:val="en-US"/>
        </w:rPr>
        <w:t xml:space="preserve"> before submitting them for </w:t>
      </w:r>
      <w:r w:rsidR="000F17AD">
        <w:rPr>
          <w:rFonts w:ascii="Trebuchet MS" w:eastAsia="Trebuchet MS" w:hAnsi="Trebuchet MS" w:cs="Trebuchet MS"/>
          <w:b/>
          <w:sz w:val="22"/>
          <w:szCs w:val="22"/>
          <w:lang w:val="en-US"/>
        </w:rPr>
        <w:lastRenderedPageBreak/>
        <w:t>verification to the first level controllers</w:t>
      </w:r>
      <w:r w:rsidRPr="001E3D58">
        <w:rPr>
          <w:rFonts w:ascii="Trebuchet MS" w:eastAsia="Trebuchet MS" w:hAnsi="Trebuchet MS" w:cs="Trebuchet MS"/>
          <w:b/>
          <w:sz w:val="22"/>
          <w:szCs w:val="22"/>
          <w:lang w:val="en-US"/>
        </w:rPr>
        <w:t>.</w:t>
      </w:r>
    </w:p>
    <w:p w14:paraId="1F523165" w14:textId="77777777" w:rsidR="000576DF" w:rsidRPr="001E3D58" w:rsidRDefault="00123C52">
      <w:pPr>
        <w:shd w:val="clear" w:color="auto" w:fill="FFC000"/>
        <w:spacing w:after="20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All expenditures shall be verified by the Romanian/Bulgarian first level controllers.</w:t>
      </w:r>
    </w:p>
    <w:p w14:paraId="2F3DA7E4" w14:textId="1C75E00C" w:rsidR="000576DF" w:rsidRPr="001E3D58" w:rsidRDefault="00123C52">
      <w:pPr>
        <w:shd w:val="clear" w:color="auto" w:fill="FFC000"/>
        <w:spacing w:before="240" w:after="20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Please note that expenditures for information and communication activities that do not comply with the requirements set out in </w:t>
      </w:r>
      <w:r w:rsidRPr="001E3D58">
        <w:rPr>
          <w:rFonts w:ascii="Trebuchet MS" w:eastAsia="Trebuchet MS" w:hAnsi="Trebuchet MS" w:cs="Trebuchet MS"/>
          <w:b/>
          <w:i/>
          <w:sz w:val="22"/>
          <w:szCs w:val="22"/>
          <w:lang w:val="en-US"/>
        </w:rPr>
        <w:t>Visual Identity Manual (VIM) for INTERREG V-A Romania-Bulgaria Programme</w:t>
      </w:r>
      <w:r w:rsidRPr="001E3D58">
        <w:rPr>
          <w:rFonts w:ascii="Trebuchet MS" w:eastAsia="Trebuchet MS" w:hAnsi="Trebuchet MS" w:cs="Trebuchet MS"/>
          <w:b/>
          <w:sz w:val="22"/>
          <w:szCs w:val="22"/>
          <w:lang w:val="en-US"/>
        </w:rPr>
        <w:t xml:space="preserve"> will be considered as ineligible!</w:t>
      </w:r>
    </w:p>
    <w:p w14:paraId="6B5E9225" w14:textId="1998F3FB" w:rsidR="000F17AD" w:rsidRDefault="00123C52">
      <w:pP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pay attention to the fact that</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b/>
          <w:i/>
          <w:sz w:val="22"/>
          <w:szCs w:val="22"/>
          <w:u w:val="single"/>
          <w:lang w:val="en-US"/>
        </w:rPr>
        <w:t xml:space="preserve">before </w:t>
      </w:r>
      <w:r w:rsidRPr="001E3D58">
        <w:rPr>
          <w:rFonts w:ascii="Trebuchet MS" w:eastAsia="Trebuchet MS" w:hAnsi="Trebuchet MS" w:cs="Trebuchet MS"/>
          <w:sz w:val="22"/>
          <w:szCs w:val="22"/>
          <w:lang w:val="en-US"/>
        </w:rPr>
        <w:t xml:space="preserve">requesting the first level control you </w:t>
      </w:r>
      <w:r w:rsidR="000F17AD">
        <w:rPr>
          <w:rFonts w:ascii="Trebuchet MS" w:eastAsia="Trebuchet MS" w:hAnsi="Trebuchet MS" w:cs="Trebuchet MS"/>
          <w:sz w:val="22"/>
          <w:szCs w:val="22"/>
          <w:lang w:val="en-US"/>
        </w:rPr>
        <w:t>may</w:t>
      </w:r>
      <w:r w:rsidRPr="001E3D58">
        <w:rPr>
          <w:rFonts w:ascii="Trebuchet MS" w:eastAsia="Trebuchet MS" w:hAnsi="Trebuchet MS" w:cs="Trebuchet MS"/>
          <w:sz w:val="22"/>
          <w:szCs w:val="22"/>
          <w:lang w:val="en-US"/>
        </w:rPr>
        <w:t xml:space="preserve"> ask the Joint Secretariat </w:t>
      </w:r>
      <w:r w:rsidR="000F17AD">
        <w:rPr>
          <w:rFonts w:ascii="Trebuchet MS" w:eastAsia="Trebuchet MS" w:hAnsi="Trebuchet MS" w:cs="Trebuchet MS"/>
          <w:sz w:val="22"/>
          <w:szCs w:val="22"/>
          <w:lang w:val="en-US"/>
        </w:rPr>
        <w:t>to check</w:t>
      </w:r>
      <w:r w:rsidRPr="001E3D58">
        <w:rPr>
          <w:rFonts w:ascii="Trebuchet MS" w:eastAsia="Trebuchet MS" w:hAnsi="Trebuchet MS" w:cs="Trebuchet MS"/>
          <w:sz w:val="22"/>
          <w:szCs w:val="22"/>
          <w:lang w:val="en-US"/>
        </w:rPr>
        <w:t xml:space="preserve"> your </w:t>
      </w:r>
      <w:r w:rsidRPr="001E3D58">
        <w:rPr>
          <w:rFonts w:ascii="Trebuchet MS" w:eastAsia="Trebuchet MS" w:hAnsi="Trebuchet MS" w:cs="Trebuchet MS"/>
          <w:b/>
          <w:sz w:val="22"/>
          <w:szCs w:val="22"/>
          <w:lang w:val="en-US"/>
        </w:rPr>
        <w:t>information and publicity materials</w:t>
      </w:r>
      <w:r w:rsidRPr="001E3D58">
        <w:rPr>
          <w:rFonts w:ascii="Trebuchet MS" w:eastAsia="Trebuchet MS" w:hAnsi="Trebuchet MS" w:cs="Trebuchet MS"/>
          <w:sz w:val="22"/>
          <w:szCs w:val="22"/>
          <w:lang w:val="en-US"/>
        </w:rPr>
        <w:t>.</w:t>
      </w:r>
      <w:r w:rsidR="000F17AD">
        <w:rPr>
          <w:rFonts w:ascii="Trebuchet MS" w:eastAsia="Trebuchet MS" w:hAnsi="Trebuchet MS" w:cs="Trebuchet MS"/>
          <w:sz w:val="22"/>
          <w:szCs w:val="22"/>
          <w:lang w:val="en-US"/>
        </w:rPr>
        <w:t xml:space="preserve"> We strongly encourage you to use this opportunity in order to reduce your risk of related expenditures to be declared ineligibile by the First Level Controllers. </w:t>
      </w:r>
    </w:p>
    <w:p w14:paraId="22C1D20D" w14:textId="77777777" w:rsidR="000576DF" w:rsidRPr="001E3D58" w:rsidRDefault="00123C52">
      <w:pPr>
        <w:numPr>
          <w:ilvl w:val="0"/>
          <w:numId w:val="71"/>
        </w:numPr>
        <w:spacing w:before="120" w:after="120" w:line="360" w:lineRule="auto"/>
        <w:ind w:left="714" w:hanging="357"/>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Visual identity elements to be used by beneficiaries</w:t>
      </w:r>
    </w:p>
    <w:p w14:paraId="00A40EEC" w14:textId="77777777" w:rsidR="000576DF" w:rsidRPr="001E3D58" w:rsidRDefault="00123C52">
      <w:pPr>
        <w:numPr>
          <w:ilvl w:val="1"/>
          <w:numId w:val="71"/>
        </w:numPr>
        <w:spacing w:before="120" w:after="120" w:line="360" w:lineRule="auto"/>
        <w:ind w:left="714" w:hanging="357"/>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.Logos</w:t>
      </w:r>
    </w:p>
    <w:p w14:paraId="30DD312D"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all information and communication materials, the project beneficiaries must use the logos mentioned in the Visual Identity Manual (VIM) for INTERREG V-A Romania-Bulgaria Programme. In this respect, </w:t>
      </w:r>
      <w:r w:rsidRPr="001E3D58">
        <w:rPr>
          <w:rFonts w:ascii="Trebuchet MS" w:eastAsia="Trebuchet MS" w:hAnsi="Trebuchet MS" w:cs="Trebuchet MS"/>
          <w:i/>
          <w:sz w:val="22"/>
          <w:szCs w:val="22"/>
          <w:lang w:val="en-US"/>
        </w:rPr>
        <w:t>section 1. Logos</w:t>
      </w:r>
      <w:r w:rsidRPr="001E3D58">
        <w:rPr>
          <w:rFonts w:ascii="Trebuchet MS" w:eastAsia="Trebuchet MS" w:hAnsi="Trebuchet MS" w:cs="Trebuchet MS"/>
          <w:sz w:val="22"/>
          <w:szCs w:val="22"/>
          <w:lang w:val="en-US"/>
        </w:rPr>
        <w:t xml:space="preserve"> of VIM contains recommendations on using the INTERREG V-A Romania Bulgaria logo, the European Union logo, as well as the Romanian and Bulgarian Government logos: technical specifications, colors, fonts, backgrounds and spacing etc. as well as templates of all logos.</w:t>
      </w:r>
    </w:p>
    <w:p w14:paraId="30B4631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Specific provisions regarding the use of logos and other disclaimers on publications, promotional materials, documents edited by beneficiaries of a project (placement of the logos, introduction of special disclaimers, fonts to be used, information to be included on regular promotional materials and small promotional items)</w:t>
      </w:r>
      <w:r w:rsidRPr="001E3D58">
        <w:rPr>
          <w:rFonts w:ascii="Trebuchet MS" w:eastAsia="Trebuchet MS" w:hAnsi="Trebuchet MS" w:cs="Trebuchet MS"/>
          <w:color w:val="17365D"/>
          <w:sz w:val="22"/>
          <w:szCs w:val="22"/>
          <w:lang w:val="en-US"/>
        </w:rPr>
        <w:t xml:space="preserve"> </w:t>
      </w:r>
      <w:r w:rsidRPr="001E3D58">
        <w:rPr>
          <w:rFonts w:ascii="Trebuchet MS" w:eastAsia="Trebuchet MS" w:hAnsi="Trebuchet MS" w:cs="Trebuchet MS"/>
          <w:sz w:val="22"/>
          <w:szCs w:val="22"/>
          <w:lang w:val="en-US"/>
        </w:rPr>
        <w:t xml:space="preserve">are mentioned in </w:t>
      </w:r>
      <w:r w:rsidRPr="001E3D58">
        <w:rPr>
          <w:rFonts w:ascii="Trebuchet MS" w:eastAsia="Trebuchet MS" w:hAnsi="Trebuchet MS" w:cs="Trebuchet MS"/>
          <w:i/>
          <w:sz w:val="22"/>
          <w:szCs w:val="22"/>
          <w:lang w:val="en-US"/>
        </w:rPr>
        <w:t xml:space="preserve">section 3. General information for publications/materials/documents issued by beneficiaries </w:t>
      </w:r>
      <w:r w:rsidRPr="001E3D58">
        <w:rPr>
          <w:rFonts w:ascii="Trebuchet MS" w:eastAsia="Trebuchet MS" w:hAnsi="Trebuchet MS" w:cs="Trebuchet MS"/>
          <w:sz w:val="22"/>
          <w:szCs w:val="22"/>
          <w:lang w:val="en-US"/>
        </w:rPr>
        <w:t>of VIM.</w:t>
      </w:r>
    </w:p>
    <w:p w14:paraId="134A433C" w14:textId="77777777" w:rsidR="000576DF" w:rsidRPr="001E3D58" w:rsidRDefault="00123C52">
      <w:pPr>
        <w:spacing w:before="120" w:after="120" w:line="360" w:lineRule="auto"/>
        <w:ind w:firstLine="426"/>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3.2.</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Compulsory information and communication measures for beneficiaries</w:t>
      </w:r>
    </w:p>
    <w:p w14:paraId="230216C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Annex XII of EU Regulation no. 1303/2013, all information and communication measures provided by the beneficiary shall acknowledge support from the EU funds by displaying the EU emblem and a reference to the fund supporting the operations.</w:t>
      </w:r>
    </w:p>
    <w:p w14:paraId="22306E14" w14:textId="77777777" w:rsidR="000576DF" w:rsidRPr="001E3D58" w:rsidRDefault="00123C52">
      <w:pPr>
        <w:spacing w:before="115"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During the implementation stage of a project,</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the beneficiary shall inform the public about the support from EU funds, by placing, at a location readily visible to the public:</w:t>
      </w:r>
    </w:p>
    <w:p w14:paraId="36FBC3AE" w14:textId="77777777" w:rsidR="000576DF" w:rsidRPr="001E3D58" w:rsidRDefault="00123C52">
      <w:pPr>
        <w:numPr>
          <w:ilvl w:val="0"/>
          <w:numId w:val="70"/>
        </w:numPr>
        <w:spacing w:before="120" w:line="360" w:lineRule="auto"/>
        <w:ind w:left="1264" w:hanging="357"/>
        <w:jc w:val="both"/>
        <w:rPr>
          <w:sz w:val="22"/>
          <w:szCs w:val="22"/>
          <w:lang w:val="en-US"/>
        </w:rPr>
      </w:pPr>
      <w:r w:rsidRPr="001E3D58">
        <w:rPr>
          <w:rFonts w:ascii="Trebuchet MS" w:eastAsia="Trebuchet MS" w:hAnsi="Trebuchet MS" w:cs="Trebuchet MS"/>
          <w:b/>
          <w:i/>
          <w:sz w:val="22"/>
          <w:szCs w:val="22"/>
          <w:lang w:val="en-US"/>
        </w:rPr>
        <w:lastRenderedPageBreak/>
        <w:t xml:space="preserve">poster, </w:t>
      </w:r>
      <w:r w:rsidRPr="001E3D58">
        <w:rPr>
          <w:rFonts w:ascii="Trebuchet MS" w:eastAsia="Trebuchet MS" w:hAnsi="Trebuchet MS" w:cs="Trebuchet MS"/>
          <w:sz w:val="22"/>
          <w:szCs w:val="22"/>
          <w:lang w:val="en-US"/>
        </w:rPr>
        <w:t>for any operation bellow EUR 500.000 public support</w:t>
      </w:r>
    </w:p>
    <w:p w14:paraId="738EB433" w14:textId="77777777" w:rsidR="000576DF" w:rsidRPr="001E3D58" w:rsidRDefault="00123C52">
      <w:pPr>
        <w:numPr>
          <w:ilvl w:val="0"/>
          <w:numId w:val="70"/>
        </w:numPr>
        <w:spacing w:line="360" w:lineRule="auto"/>
        <w:ind w:left="1267" w:hanging="360"/>
        <w:contextualSpacing/>
        <w:jc w:val="both"/>
        <w:rPr>
          <w:sz w:val="22"/>
          <w:szCs w:val="22"/>
          <w:lang w:val="en-US"/>
        </w:rPr>
      </w:pPr>
      <w:r w:rsidRPr="001E3D58">
        <w:rPr>
          <w:rFonts w:ascii="Trebuchet MS" w:eastAsia="Trebuchet MS" w:hAnsi="Trebuchet MS" w:cs="Trebuchet MS"/>
          <w:b/>
          <w:i/>
          <w:sz w:val="22"/>
          <w:szCs w:val="22"/>
          <w:lang w:val="en-US"/>
        </w:rPr>
        <w:t>temporary billboard</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for any operation (infrastructure or construction) that exceeds EUR 500.000 public support </w:t>
      </w:r>
    </w:p>
    <w:p w14:paraId="44A403B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the completion stage of a project</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(no later than 3 months): the beneficiary shall put up a </w:t>
      </w:r>
      <w:r w:rsidRPr="001E3D58">
        <w:rPr>
          <w:rFonts w:ascii="Trebuchet MS" w:eastAsia="Trebuchet MS" w:hAnsi="Trebuchet MS" w:cs="Trebuchet MS"/>
          <w:b/>
          <w:i/>
          <w:sz w:val="22"/>
          <w:szCs w:val="22"/>
          <w:lang w:val="en-US"/>
        </w:rPr>
        <w:t>permanent plaque or billboard</w:t>
      </w:r>
      <w:r w:rsidRPr="001E3D58">
        <w:rPr>
          <w:rFonts w:ascii="Trebuchet MS" w:eastAsia="Trebuchet MS" w:hAnsi="Trebuchet MS" w:cs="Trebuchet MS"/>
          <w:i/>
          <w:sz w:val="22"/>
          <w:szCs w:val="22"/>
          <w:lang w:val="en-US"/>
        </w:rPr>
        <w:t>,</w:t>
      </w:r>
      <w:r w:rsidRPr="001E3D58">
        <w:rPr>
          <w:rFonts w:ascii="Trebuchet MS" w:eastAsia="Trebuchet MS" w:hAnsi="Trebuchet MS" w:cs="Trebuchet MS"/>
          <w:sz w:val="22"/>
          <w:szCs w:val="22"/>
          <w:lang w:val="en-US"/>
        </w:rPr>
        <w:t xml:space="preserve"> at a location visible to the public, for each operation that fulfills the following criteria:</w:t>
      </w:r>
    </w:p>
    <w:p w14:paraId="632F2845" w14:textId="77777777" w:rsidR="000576DF" w:rsidRPr="001E3D58" w:rsidRDefault="00123C52">
      <w:pPr>
        <w:numPr>
          <w:ilvl w:val="0"/>
          <w:numId w:val="70"/>
        </w:numPr>
        <w:spacing w:before="120" w:line="360" w:lineRule="auto"/>
        <w:ind w:left="1264" w:hanging="357"/>
        <w:jc w:val="both"/>
        <w:rPr>
          <w:b/>
          <w:i/>
          <w:sz w:val="22"/>
          <w:szCs w:val="22"/>
          <w:lang w:val="en-US"/>
        </w:rPr>
      </w:pPr>
      <w:r w:rsidRPr="001E3D58">
        <w:rPr>
          <w:rFonts w:ascii="Trebuchet MS" w:eastAsia="Trebuchet MS" w:hAnsi="Trebuchet MS" w:cs="Trebuchet MS"/>
          <w:b/>
          <w:i/>
          <w:sz w:val="22"/>
          <w:szCs w:val="22"/>
          <w:lang w:val="en-US"/>
        </w:rPr>
        <w:t>the total public support to the operation exceeds EUR 500 000</w:t>
      </w:r>
    </w:p>
    <w:p w14:paraId="2328C007" w14:textId="77777777" w:rsidR="000576DF" w:rsidRPr="001E3D58" w:rsidRDefault="00123C52">
      <w:pPr>
        <w:numPr>
          <w:ilvl w:val="0"/>
          <w:numId w:val="70"/>
        </w:numPr>
        <w:spacing w:before="120" w:line="360" w:lineRule="auto"/>
        <w:ind w:left="1264" w:hanging="357"/>
        <w:jc w:val="both"/>
        <w:rPr>
          <w:b/>
          <w:i/>
          <w:sz w:val="22"/>
          <w:szCs w:val="22"/>
          <w:lang w:val="en-US"/>
        </w:rPr>
      </w:pPr>
      <w:r w:rsidRPr="001E3D58">
        <w:rPr>
          <w:rFonts w:ascii="Trebuchet MS" w:eastAsia="Trebuchet MS" w:hAnsi="Trebuchet MS" w:cs="Trebuchet MS"/>
          <w:b/>
          <w:i/>
          <w:sz w:val="22"/>
          <w:szCs w:val="22"/>
          <w:lang w:val="en-US"/>
        </w:rPr>
        <w:t>the operation consists of the purchase of a physical object or of the financing of infrastructure or of construction operations</w:t>
      </w:r>
    </w:p>
    <w:p w14:paraId="6D5B81A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Section no. 2 of VIM </w:t>
      </w:r>
      <w:r w:rsidRPr="001E3D58">
        <w:rPr>
          <w:rFonts w:ascii="Trebuchet MS" w:eastAsia="Trebuchet MS" w:hAnsi="Trebuchet MS" w:cs="Trebuchet MS"/>
          <w:i/>
          <w:sz w:val="22"/>
          <w:szCs w:val="22"/>
          <w:lang w:val="en-US"/>
        </w:rPr>
        <w:t xml:space="preserve">Compulsory information and communication measures for beneficiaries </w:t>
      </w:r>
      <w:r w:rsidRPr="001E3D58">
        <w:rPr>
          <w:rFonts w:ascii="Trebuchet MS" w:eastAsia="Trebuchet MS" w:hAnsi="Trebuchet MS" w:cs="Trebuchet MS"/>
          <w:sz w:val="22"/>
          <w:szCs w:val="22"/>
          <w:lang w:val="en-US"/>
        </w:rPr>
        <w:t xml:space="preserve">includes useful information that beneficiaries must take into consideration when drafting the following publicity tools: </w:t>
      </w:r>
      <w:r w:rsidRPr="001E3D58">
        <w:rPr>
          <w:rFonts w:ascii="Trebuchet MS" w:eastAsia="Trebuchet MS" w:hAnsi="Trebuchet MS" w:cs="Trebuchet MS"/>
          <w:i/>
          <w:sz w:val="22"/>
          <w:szCs w:val="22"/>
          <w:lang w:val="en-US"/>
        </w:rPr>
        <w:t xml:space="preserve">temporary billboards, permanent plaques or permanent billboards, posters, </w:t>
      </w:r>
      <w:r w:rsidRPr="001E3D58">
        <w:rPr>
          <w:rFonts w:ascii="Trebuchet MS" w:eastAsia="Trebuchet MS" w:hAnsi="Trebuchet MS" w:cs="Trebuchet MS"/>
          <w:sz w:val="22"/>
          <w:szCs w:val="22"/>
          <w:lang w:val="en-US"/>
        </w:rPr>
        <w:t>as well as templates to be used.</w:t>
      </w:r>
    </w:p>
    <w:p w14:paraId="6A8A4EA4" w14:textId="77777777" w:rsidR="00716AC3" w:rsidRDefault="00716AC3">
      <w:pPr>
        <w:rPr>
          <w:rFonts w:ascii="Trebuchet MS" w:eastAsia="Trebuchet MS" w:hAnsi="Trebuchet MS" w:cs="Trebuchet MS"/>
          <w:b/>
          <w:sz w:val="28"/>
          <w:szCs w:val="28"/>
          <w:lang w:val="en-US"/>
        </w:rPr>
      </w:pPr>
      <w:bookmarkStart w:id="35" w:name="_147n2zr" w:colFirst="0" w:colLast="0"/>
      <w:bookmarkEnd w:id="35"/>
      <w:r>
        <w:rPr>
          <w:rFonts w:ascii="Trebuchet MS" w:eastAsia="Trebuchet MS" w:hAnsi="Trebuchet MS" w:cs="Trebuchet MS"/>
          <w:sz w:val="28"/>
          <w:szCs w:val="28"/>
          <w:lang w:val="en-US"/>
        </w:rPr>
        <w:br w:type="page"/>
      </w:r>
    </w:p>
    <w:p w14:paraId="56F7DB65"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2</w:t>
      </w:r>
      <w:r w:rsidR="00645B2E">
        <w:rPr>
          <w:rFonts w:ascii="Trebuchet MS" w:eastAsia="Trebuchet MS" w:hAnsi="Trebuchet MS" w:cs="Trebuchet MS"/>
          <w:sz w:val="28"/>
          <w:szCs w:val="28"/>
          <w:lang w:val="en-US"/>
        </w:rPr>
        <w:t>3</w:t>
      </w:r>
      <w:r w:rsidRPr="001E3D58">
        <w:rPr>
          <w:rFonts w:ascii="Trebuchet MS" w:eastAsia="Trebuchet MS" w:hAnsi="Trebuchet MS" w:cs="Trebuchet MS"/>
          <w:sz w:val="28"/>
          <w:szCs w:val="28"/>
          <w:lang w:val="en-US"/>
        </w:rPr>
        <w:t>. After project finalization</w:t>
      </w:r>
    </w:p>
    <w:p w14:paraId="7DA8882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phase the project main activities should be completed and all outputs delivered. The partnership takes care of the final administrative requirements before the funded project is over. The project lifecycle formally ends with the closing date of the project, however </w:t>
      </w:r>
      <w:r w:rsidRPr="001E3D58">
        <w:rPr>
          <w:rFonts w:ascii="Trebuchet MS" w:eastAsia="Trebuchet MS" w:hAnsi="Trebuchet MS" w:cs="Trebuchet MS"/>
          <w:b/>
          <w:sz w:val="22"/>
          <w:szCs w:val="22"/>
          <w:u w:val="single"/>
          <w:lang w:val="en-US"/>
        </w:rPr>
        <w:t>the project outputs and results are intended to continue producing value</w:t>
      </w:r>
      <w:r w:rsidRPr="001E3D58">
        <w:rPr>
          <w:rFonts w:ascii="Trebuchet MS" w:eastAsia="Trebuchet MS" w:hAnsi="Trebuchet MS" w:cs="Trebuchet MS"/>
          <w:sz w:val="22"/>
          <w:szCs w:val="22"/>
          <w:lang w:val="en-US"/>
        </w:rPr>
        <w:t>. Also,</w:t>
      </w:r>
      <w:r w:rsidR="00645B2E">
        <w:rPr>
          <w:rFonts w:ascii="Trebuchet MS" w:eastAsia="Trebuchet MS" w:hAnsi="Trebuchet MS" w:cs="Trebuchet MS"/>
          <w:sz w:val="22"/>
          <w:szCs w:val="22"/>
          <w:lang w:val="en-US"/>
        </w:rPr>
        <w:t xml:space="preserve"> for the projects that have foreseen the realization of indicators and outputs after the finalization of the implementation period, the</w:t>
      </w:r>
      <w:r w:rsidRPr="001E3D58">
        <w:rPr>
          <w:rFonts w:ascii="Trebuchet MS" w:eastAsia="Trebuchet MS" w:hAnsi="Trebuchet MS" w:cs="Trebuchet MS"/>
          <w:sz w:val="22"/>
          <w:szCs w:val="22"/>
          <w:lang w:val="en-US"/>
        </w:rPr>
        <w:t xml:space="preserve"> </w:t>
      </w:r>
      <w:r w:rsidR="00645B2E">
        <w:rPr>
          <w:rFonts w:ascii="Trebuchet MS" w:eastAsia="Trebuchet MS" w:hAnsi="Trebuchet MS" w:cs="Trebuchet MS"/>
          <w:sz w:val="22"/>
          <w:szCs w:val="22"/>
          <w:lang w:val="en-US"/>
        </w:rPr>
        <w:t>project partners shall continue the activities foreseen for the realization of this certain indicators and outputs and report their achievement to JS even after the project implementation period has ended. C</w:t>
      </w:r>
      <w:r w:rsidRPr="001E3D58">
        <w:rPr>
          <w:rFonts w:ascii="Trebuchet MS" w:eastAsia="Trebuchet MS" w:hAnsi="Trebuchet MS" w:cs="Trebuchet MS"/>
          <w:sz w:val="22"/>
          <w:szCs w:val="22"/>
          <w:lang w:val="en-US"/>
        </w:rPr>
        <w:t xml:space="preserve">ertain responsibilities of the project partners do not stop with the finalization of a project but they also continue after the project closure, </w:t>
      </w:r>
      <w:r w:rsidRPr="001E3D58">
        <w:rPr>
          <w:rFonts w:ascii="Trebuchet MS" w:eastAsia="Trebuchet MS" w:hAnsi="Trebuchet MS" w:cs="Trebuchet MS"/>
          <w:b/>
          <w:sz w:val="22"/>
          <w:szCs w:val="22"/>
          <w:lang w:val="en-US"/>
        </w:rPr>
        <w:t>so beneficiaries’ responsibilities do not end with the project closure</w:t>
      </w:r>
      <w:r w:rsidRPr="001E3D58">
        <w:rPr>
          <w:rFonts w:ascii="Trebuchet MS" w:eastAsia="Trebuchet MS" w:hAnsi="Trebuchet MS" w:cs="Trebuchet MS"/>
          <w:sz w:val="22"/>
          <w:szCs w:val="22"/>
          <w:lang w:val="en-US"/>
        </w:rPr>
        <w:t>. Project beneficiaries should be familiar with the specific requirements regarding durability and ownership of the project outputs, availability of documents and record keeping after completion of projects and the submission of the final report. This section provides guidance and sets out the Programme requirements regarding these specific issues.</w:t>
      </w:r>
    </w:p>
    <w:p w14:paraId="457C57E6"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Durability and ownership of the projects outputs</w:t>
      </w:r>
    </w:p>
    <w:p w14:paraId="4E44E5A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ownership of the outputs having the character of investments in infrastructure or productive investments, produced during the project implementation must remain with the lead beneficiary or project beneficiaries for at least </w:t>
      </w:r>
      <w:r w:rsidRPr="001E3D58">
        <w:rPr>
          <w:rFonts w:ascii="Trebuchet MS" w:eastAsia="Trebuchet MS" w:hAnsi="Trebuchet MS" w:cs="Trebuchet MS"/>
          <w:b/>
          <w:sz w:val="22"/>
          <w:szCs w:val="22"/>
          <w:lang w:val="en-US"/>
        </w:rPr>
        <w:t xml:space="preserve">five years </w:t>
      </w:r>
      <w:r w:rsidRPr="001E3D58">
        <w:rPr>
          <w:rFonts w:ascii="Trebuchet MS" w:eastAsia="Trebuchet MS" w:hAnsi="Trebuchet MS" w:cs="Trebuchet MS"/>
          <w:sz w:val="22"/>
          <w:szCs w:val="22"/>
          <w:lang w:val="en-US"/>
        </w:rPr>
        <w:t>after the project end date.</w:t>
      </w:r>
    </w:p>
    <w:p w14:paraId="442AFC01"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substantial modification of the project or of the outputs within five years after the project closure date must be avoided. In this regards, the projects must avoid:</w:t>
      </w:r>
    </w:p>
    <w:p w14:paraId="40127F04" w14:textId="77777777" w:rsidR="000576DF" w:rsidRPr="001E3D58" w:rsidRDefault="00123C52">
      <w:pPr>
        <w:numPr>
          <w:ilvl w:val="0"/>
          <w:numId w:val="1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cessation or relocation of a productive activity outside the Programme area;</w:t>
      </w:r>
    </w:p>
    <w:p w14:paraId="209F8F53" w14:textId="77777777" w:rsidR="000576DF" w:rsidRPr="001E3D58" w:rsidRDefault="00123C52">
      <w:pPr>
        <w:numPr>
          <w:ilvl w:val="0"/>
          <w:numId w:val="1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change in ownership of an item of infrastructure which gives to a firm or a public body an undue advantage;</w:t>
      </w:r>
    </w:p>
    <w:p w14:paraId="244A38F2" w14:textId="77777777" w:rsidR="000576DF" w:rsidRPr="001E3D58" w:rsidRDefault="00123C52">
      <w:pPr>
        <w:numPr>
          <w:ilvl w:val="0"/>
          <w:numId w:val="1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substantial change affecting the nature, objectives or implementation conditions which would result in the undermining of its original objective.</w:t>
      </w:r>
    </w:p>
    <w:p w14:paraId="4E7774EE" w14:textId="77777777" w:rsidR="000576DF" w:rsidRPr="001E3D58" w:rsidRDefault="00123C52">
      <w:pPr>
        <w:spacing w:before="120" w:after="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Availability of documents and accounting records</w:t>
      </w:r>
    </w:p>
    <w:p w14:paraId="57CDA035" w14:textId="77777777" w:rsidR="000576DF" w:rsidRPr="001F5190"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accounting and supporting documents (e.g. subsidy contract, project application form, service/work contracts, public procurement documentation, rental agreements/contracts, important communications with project beneficiaries/MA/JS etc.), documents related to the expenditure, controls and audits, and documents required to ensure an adequate audit trail must be </w:t>
      </w:r>
      <w:r w:rsidRPr="001E3D58">
        <w:rPr>
          <w:rFonts w:ascii="Trebuchet MS" w:eastAsia="Trebuchet MS" w:hAnsi="Trebuchet MS" w:cs="Trebuchet MS"/>
          <w:sz w:val="22"/>
          <w:szCs w:val="22"/>
          <w:lang w:val="en-US"/>
        </w:rPr>
        <w:lastRenderedPageBreak/>
        <w:t xml:space="preserve">accessible (see also chapter </w:t>
      </w:r>
      <w:hyperlink w:anchor="_ihv636">
        <w:r w:rsidRPr="001E3D58">
          <w:rPr>
            <w:rFonts w:ascii="Trebuchet MS" w:eastAsia="Trebuchet MS" w:hAnsi="Trebuchet MS" w:cs="Trebuchet MS"/>
            <w:color w:val="0000FF"/>
            <w:sz w:val="22"/>
            <w:szCs w:val="22"/>
            <w:u w:val="single"/>
            <w:lang w:val="en-US"/>
          </w:rPr>
          <w:t>25. Availability of documents</w:t>
        </w:r>
      </w:hyperlink>
      <w:r w:rsidRPr="001E3D58">
        <w:rPr>
          <w:rFonts w:ascii="Trebuchet MS" w:eastAsia="Trebuchet MS" w:hAnsi="Trebuchet MS" w:cs="Trebuchet MS"/>
          <w:sz w:val="22"/>
          <w:szCs w:val="22"/>
          <w:lang w:val="en-US"/>
        </w:rPr>
        <w:t>).</w:t>
      </w:r>
    </w:p>
    <w:p w14:paraId="0687F19E" w14:textId="77777777" w:rsidR="000576DF" w:rsidRPr="0076588F"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end date for eligibility of expenditure and completion of activities is the date by which: </w:t>
      </w:r>
    </w:p>
    <w:p w14:paraId="284CDE24" w14:textId="77777777" w:rsidR="000576DF" w:rsidRPr="000E060C" w:rsidRDefault="00123C52">
      <w:pPr>
        <w:numPr>
          <w:ilvl w:val="0"/>
          <w:numId w:val="18"/>
        </w:numPr>
        <w:spacing w:line="360" w:lineRule="auto"/>
        <w:ind w:hanging="360"/>
        <w:jc w:val="both"/>
        <w:rPr>
          <w:sz w:val="22"/>
          <w:szCs w:val="22"/>
          <w:lang w:val="en-US"/>
        </w:rPr>
      </w:pPr>
      <w:r w:rsidRPr="00730E79">
        <w:rPr>
          <w:rFonts w:ascii="Trebuchet MS" w:eastAsia="Trebuchet MS" w:hAnsi="Trebuchet MS" w:cs="Trebuchet MS"/>
          <w:sz w:val="22"/>
          <w:szCs w:val="22"/>
          <w:lang w:val="en-US"/>
        </w:rPr>
        <w:t>all the project activities must have been completed (incl. all activities related to the administrative closure of the project)</w:t>
      </w:r>
      <w:r w:rsidR="008C2069" w:rsidRPr="00730E79">
        <w:rPr>
          <w:rFonts w:ascii="Trebuchet MS" w:eastAsia="Trebuchet MS" w:hAnsi="Trebuchet MS" w:cs="Trebuchet MS"/>
          <w:sz w:val="22"/>
          <w:szCs w:val="22"/>
          <w:lang w:val="en-US"/>
        </w:rPr>
        <w:t>;</w:t>
      </w:r>
      <w:r w:rsidRPr="00287077">
        <w:rPr>
          <w:rFonts w:ascii="Trebuchet MS" w:eastAsia="Trebuchet MS" w:hAnsi="Trebuchet MS" w:cs="Trebuchet MS"/>
          <w:sz w:val="22"/>
          <w:szCs w:val="22"/>
          <w:lang w:val="en-US"/>
        </w:rPr>
        <w:t xml:space="preserve"> </w:t>
      </w:r>
    </w:p>
    <w:p w14:paraId="27F2D735" w14:textId="77777777" w:rsidR="000576DF" w:rsidRPr="001E3D58" w:rsidRDefault="00123C52">
      <w:pPr>
        <w:numPr>
          <w:ilvl w:val="0"/>
          <w:numId w:val="18"/>
        </w:numPr>
        <w:spacing w:line="360" w:lineRule="auto"/>
        <w:ind w:hanging="360"/>
        <w:jc w:val="both"/>
        <w:rPr>
          <w:sz w:val="22"/>
          <w:szCs w:val="22"/>
          <w:lang w:val="en-US"/>
        </w:rPr>
      </w:pPr>
      <w:r w:rsidRPr="000E060C">
        <w:rPr>
          <w:rFonts w:ascii="Trebuchet MS" w:eastAsia="Trebuchet MS" w:hAnsi="Trebuchet MS" w:cs="Trebuchet MS"/>
          <w:sz w:val="22"/>
          <w:szCs w:val="22"/>
          <w:lang w:val="en-US"/>
        </w:rPr>
        <w:t>all expenditure are committed by the beneficiary after project approval by the Monitoring Committee and the last day of implement</w:t>
      </w:r>
      <w:r w:rsidRPr="00754C23">
        <w:rPr>
          <w:rFonts w:ascii="Trebuchet MS" w:eastAsia="Trebuchet MS" w:hAnsi="Trebuchet MS" w:cs="Trebuchet MS"/>
          <w:sz w:val="22"/>
          <w:szCs w:val="22"/>
          <w:lang w:val="en-US"/>
        </w:rPr>
        <w:t>ation period and are paid out by the beneficiary at the latest in 2 months after the end of the project implementation period, but no later than 31.12.2023. In case of projects having as last day of implementation 31.12.2023</w:t>
      </w:r>
      <w:r w:rsidRPr="00A55FCF">
        <w:rPr>
          <w:rFonts w:ascii="Trebuchet MS" w:eastAsia="Trebuchet MS" w:hAnsi="Trebuchet MS" w:cs="Trebuchet MS"/>
          <w:sz w:val="22"/>
          <w:szCs w:val="22"/>
          <w:lang w:val="en-US"/>
        </w:rPr>
        <w:t xml:space="preserve">, all costs must be paid by the project end date and reported in the final </w:t>
      </w:r>
      <w:r w:rsidR="00B245C3" w:rsidRPr="00634FD4">
        <w:rPr>
          <w:rFonts w:ascii="Trebuchet MS" w:eastAsia="Trebuchet MS" w:hAnsi="Trebuchet MS" w:cs="Trebuchet MS"/>
          <w:sz w:val="22"/>
          <w:szCs w:val="22"/>
          <w:lang w:val="en-US"/>
        </w:rPr>
        <w:t>project report</w:t>
      </w:r>
      <w:r w:rsidRPr="00F85B5E">
        <w:rPr>
          <w:rFonts w:ascii="Trebuchet MS" w:eastAsia="Trebuchet MS" w:hAnsi="Trebuchet MS" w:cs="Trebuchet MS"/>
          <w:sz w:val="22"/>
          <w:szCs w:val="22"/>
          <w:lang w:val="en-US"/>
        </w:rPr>
        <w:t>, including costs for closing the project.</w:t>
      </w:r>
    </w:p>
    <w:p w14:paraId="2A36D4B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Any expenditure (including costs linked to project closure) committed after the end date of project implementation period is ineligible. </w:t>
      </w:r>
    </w:p>
    <w:p w14:paraId="148B166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the contract provisions,</w:t>
      </w:r>
      <w:r w:rsidR="001D38F6" w:rsidRPr="001E3D58">
        <w:rPr>
          <w:rFonts w:ascii="Trebuchet MS" w:eastAsia="Trebuchet MS" w:hAnsi="Trebuchet MS" w:cs="Trebuchet MS"/>
          <w:sz w:val="22"/>
          <w:szCs w:val="22"/>
          <w:lang w:val="en-US"/>
        </w:rPr>
        <w:t xml:space="preserve"> the project will submit the last project report within the eMS system within a period of </w:t>
      </w:r>
      <w:r w:rsidRPr="001E3D58">
        <w:rPr>
          <w:rFonts w:ascii="Trebuchet MS" w:eastAsia="Trebuchet MS" w:hAnsi="Trebuchet MS" w:cs="Trebuchet MS"/>
          <w:sz w:val="22"/>
          <w:szCs w:val="22"/>
          <w:lang w:val="en-US"/>
        </w:rPr>
        <w:t xml:space="preserve">five months after the end date of the implementation period of the project. The submission of the last </w:t>
      </w:r>
      <w:r w:rsidR="001D38F6" w:rsidRPr="001E3D58">
        <w:rPr>
          <w:rFonts w:ascii="Trebuchet MS" w:eastAsia="Trebuchet MS" w:hAnsi="Trebuchet MS" w:cs="Trebuchet MS"/>
          <w:sz w:val="22"/>
          <w:szCs w:val="22"/>
          <w:lang w:val="en-US"/>
        </w:rPr>
        <w:t xml:space="preserve">project </w:t>
      </w:r>
      <w:r w:rsidRPr="001E3D58">
        <w:rPr>
          <w:rFonts w:ascii="Trebuchet MS" w:eastAsia="Trebuchet MS" w:hAnsi="Trebuchet MS" w:cs="Trebuchet MS"/>
          <w:sz w:val="22"/>
          <w:szCs w:val="22"/>
          <w:lang w:val="en-US"/>
        </w:rPr>
        <w:t xml:space="preserve">report is done using the same steps as previous </w:t>
      </w:r>
      <w:r w:rsidR="001D38F6" w:rsidRPr="001E3D58">
        <w:rPr>
          <w:rFonts w:ascii="Trebuchet MS" w:eastAsia="Trebuchet MS" w:hAnsi="Trebuchet MS" w:cs="Trebuchet MS"/>
          <w:sz w:val="22"/>
          <w:szCs w:val="22"/>
          <w:lang w:val="en-US"/>
        </w:rPr>
        <w:t>project reports</w:t>
      </w:r>
      <w:r w:rsidRPr="001E3D58">
        <w:rPr>
          <w:rFonts w:ascii="Trebuchet MS" w:eastAsia="Trebuchet MS" w:hAnsi="Trebuchet MS" w:cs="Trebuchet MS"/>
          <w:sz w:val="22"/>
          <w:szCs w:val="22"/>
          <w:lang w:val="en-US"/>
        </w:rPr>
        <w:t>.</w:t>
      </w:r>
      <w:r w:rsidR="001D38F6" w:rsidRPr="001E3D58">
        <w:rPr>
          <w:rFonts w:ascii="Trebuchet MS" w:eastAsia="Trebuchet MS" w:hAnsi="Trebuchet MS" w:cs="Trebuchet MS"/>
          <w:sz w:val="22"/>
          <w:szCs w:val="22"/>
          <w:lang w:val="en-US"/>
        </w:rPr>
        <w:t xml:space="preserve"> Also, a final report will be submitted offline, as foreseen within chapter </w:t>
      </w:r>
      <w:r w:rsidR="003458DB">
        <w:rPr>
          <w:rFonts w:ascii="Trebuchet MS" w:eastAsia="Trebuchet MS" w:hAnsi="Trebuchet MS" w:cs="Trebuchet MS"/>
          <w:sz w:val="22"/>
          <w:szCs w:val="22"/>
          <w:lang w:val="en-US"/>
        </w:rPr>
        <w:t>20</w:t>
      </w:r>
      <w:r w:rsidR="001D38F6" w:rsidRPr="001E3D58">
        <w:rPr>
          <w:rFonts w:ascii="Trebuchet MS" w:eastAsia="Trebuchet MS" w:hAnsi="Trebuchet MS" w:cs="Trebuchet MS"/>
          <w:sz w:val="22"/>
          <w:szCs w:val="22"/>
          <w:lang w:val="en-US"/>
        </w:rPr>
        <w:t xml:space="preserve"> of the present PIM</w:t>
      </w:r>
      <w:r w:rsidR="00B33115" w:rsidRPr="001E3D58">
        <w:rPr>
          <w:rFonts w:ascii="Trebuchet MS" w:eastAsia="Trebuchet MS" w:hAnsi="Trebuchet MS" w:cs="Trebuchet MS"/>
          <w:sz w:val="22"/>
          <w:szCs w:val="22"/>
          <w:lang w:val="en-US"/>
        </w:rPr>
        <w:t xml:space="preserve"> and will be uploaded in the eMS system only after the JS enables within the eMS system the final report for the Lead Beneficiary</w:t>
      </w:r>
      <w:r w:rsidR="001D38F6"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 final visit will be carried out before final payment by the JS in order to check projects outputs, results, documentation, etc. Also, ex-post visits will be carried out by JS in order to check projects durability (future actions - concrete actions to be taken after project implementation through which the durability of project results will be ensured, measurable future activities, responsibilities of project beneficiaries for future actions etc.).</w:t>
      </w:r>
    </w:p>
    <w:p w14:paraId="36E6F71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As mentioned before, please bear in mind that the Lead beneficiary is required to draw up and submit within the final report the equal opportunities and non-discrimination questionnaire and also the questionnaire on environmental protection. (Annexes 19.2 and 19.3).</w:t>
      </w:r>
    </w:p>
    <w:p w14:paraId="55A1CB07"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Points of attention: </w:t>
      </w:r>
    </w:p>
    <w:p w14:paraId="3AF6A2AF" w14:textId="77777777" w:rsidR="000576DF" w:rsidRPr="001E3D58" w:rsidRDefault="00123C52">
      <w:pPr>
        <w:numPr>
          <w:ilvl w:val="0"/>
          <w:numId w:val="26"/>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Last request</w:t>
      </w:r>
      <w:r w:rsidRPr="001E3D58">
        <w:rPr>
          <w:rFonts w:ascii="Verdana" w:eastAsia="Verdana" w:hAnsi="Verdana" w:cs="Verdana"/>
          <w:sz w:val="22"/>
          <w:szCs w:val="22"/>
          <w:lang w:val="en-US"/>
        </w:rPr>
        <w:t xml:space="preserve"> </w:t>
      </w:r>
      <w:r w:rsidRPr="001E3D58">
        <w:rPr>
          <w:rFonts w:ascii="Trebuchet MS" w:eastAsia="Trebuchet MS" w:hAnsi="Trebuchet MS" w:cs="Trebuchet MS"/>
          <w:sz w:val="22"/>
          <w:szCs w:val="22"/>
          <w:lang w:val="en-US"/>
        </w:rPr>
        <w:t xml:space="preserve">for project </w:t>
      </w:r>
      <w:r w:rsidRPr="001E3D58">
        <w:rPr>
          <w:rFonts w:ascii="Trebuchet MS" w:eastAsia="Trebuchet MS" w:hAnsi="Trebuchet MS" w:cs="Trebuchet MS"/>
          <w:b/>
          <w:sz w:val="22"/>
          <w:szCs w:val="22"/>
          <w:lang w:val="en-US"/>
        </w:rPr>
        <w:t xml:space="preserve">changes </w:t>
      </w:r>
      <w:r w:rsidRPr="001E3D58">
        <w:rPr>
          <w:rFonts w:ascii="Trebuchet MS" w:eastAsia="Trebuchet MS" w:hAnsi="Trebuchet MS" w:cs="Trebuchet MS"/>
          <w:sz w:val="22"/>
          <w:szCs w:val="22"/>
          <w:lang w:val="en-US"/>
        </w:rPr>
        <w:t xml:space="preserve">should be submitted no later than </w:t>
      </w:r>
      <w:r w:rsidRPr="001E3D58">
        <w:rPr>
          <w:rFonts w:ascii="Trebuchet MS" w:eastAsia="Trebuchet MS" w:hAnsi="Trebuchet MS" w:cs="Trebuchet MS"/>
          <w:b/>
          <w:sz w:val="22"/>
          <w:szCs w:val="22"/>
          <w:lang w:val="en-US"/>
        </w:rPr>
        <w:t>2 months before project end date</w:t>
      </w:r>
      <w:r w:rsidRPr="001E3D58">
        <w:rPr>
          <w:rFonts w:ascii="Trebuchet MS" w:eastAsia="Trebuchet MS" w:hAnsi="Trebuchet MS" w:cs="Trebuchet MS"/>
          <w:sz w:val="22"/>
          <w:szCs w:val="22"/>
          <w:lang w:val="en-US"/>
        </w:rPr>
        <w:t>.</w:t>
      </w:r>
    </w:p>
    <w:p w14:paraId="22CBF6EE" w14:textId="77777777" w:rsidR="000576DF" w:rsidRPr="001E3D58" w:rsidRDefault="00123C52">
      <w:pPr>
        <w:numPr>
          <w:ilvl w:val="0"/>
          <w:numId w:val="26"/>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It is essential that </w:t>
      </w:r>
      <w:r w:rsidRPr="001E3D58">
        <w:rPr>
          <w:rFonts w:ascii="Trebuchet MS" w:eastAsia="Trebuchet MS" w:hAnsi="Trebuchet MS" w:cs="Trebuchet MS"/>
          <w:b/>
          <w:sz w:val="22"/>
          <w:szCs w:val="22"/>
          <w:lang w:val="en-US"/>
        </w:rPr>
        <w:t>no content-related activities</w:t>
      </w:r>
      <w:r w:rsidRPr="001E3D58">
        <w:rPr>
          <w:rFonts w:ascii="Trebuchet MS" w:eastAsia="Trebuchet MS" w:hAnsi="Trebuchet MS" w:cs="Trebuchet MS"/>
          <w:sz w:val="22"/>
          <w:szCs w:val="22"/>
          <w:lang w:val="en-US"/>
        </w:rPr>
        <w:t xml:space="preserve"> are scheduled close </w:t>
      </w:r>
      <w:r w:rsidRPr="001E3D58">
        <w:rPr>
          <w:rFonts w:ascii="Trebuchet MS" w:eastAsia="Trebuchet MS" w:hAnsi="Trebuchet MS" w:cs="Trebuchet MS"/>
          <w:b/>
          <w:sz w:val="22"/>
          <w:szCs w:val="22"/>
          <w:lang w:val="en-US"/>
        </w:rPr>
        <w:t>to the end date of the project</w:t>
      </w:r>
      <w:r w:rsidRPr="001E3D58">
        <w:rPr>
          <w:rFonts w:ascii="Trebuchet MS" w:eastAsia="Trebuchet MS" w:hAnsi="Trebuchet MS" w:cs="Trebuchet MS"/>
          <w:sz w:val="22"/>
          <w:szCs w:val="22"/>
          <w:lang w:val="en-US"/>
        </w:rPr>
        <w:t xml:space="preserve">. The administrative closure (preparation of the last </w:t>
      </w:r>
      <w:r w:rsidR="00B245C3" w:rsidRPr="001E3D58">
        <w:rPr>
          <w:rFonts w:ascii="Trebuchet MS" w:eastAsia="Trebuchet MS" w:hAnsi="Trebuchet MS" w:cs="Trebuchet MS"/>
          <w:sz w:val="22"/>
          <w:szCs w:val="22"/>
          <w:lang w:val="en-US"/>
        </w:rPr>
        <w:t xml:space="preserve">project </w:t>
      </w:r>
      <w:r w:rsidRPr="001E3D58">
        <w:rPr>
          <w:rFonts w:ascii="Trebuchet MS" w:eastAsia="Trebuchet MS" w:hAnsi="Trebuchet MS" w:cs="Trebuchet MS"/>
          <w:sz w:val="22"/>
          <w:szCs w:val="22"/>
          <w:lang w:val="en-US"/>
        </w:rPr>
        <w:t>report</w:t>
      </w:r>
      <w:r w:rsidR="00B245C3" w:rsidRPr="001E3D58">
        <w:rPr>
          <w:rFonts w:ascii="Trebuchet MS" w:eastAsia="Trebuchet MS" w:hAnsi="Trebuchet MS" w:cs="Trebuchet MS"/>
          <w:sz w:val="22"/>
          <w:szCs w:val="22"/>
          <w:lang w:val="en-US"/>
        </w:rPr>
        <w:t>and final report</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lastRenderedPageBreak/>
        <w:t>often requires more time than expected.</w:t>
      </w:r>
    </w:p>
    <w:p w14:paraId="05CCDCC2" w14:textId="77777777" w:rsidR="000576DF" w:rsidRPr="001E3D58" w:rsidRDefault="00123C52">
      <w:pPr>
        <w:numPr>
          <w:ilvl w:val="0"/>
          <w:numId w:val="26"/>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Planning enough resources for the project closure is another important key factor which should be taken into consideration at the planning stage of the project. Projects may face severe delays before closure if the lead and other project beneficiaries do not allocate sufficient resources in terms of time and staff. It is recommended to establish a timetable to clearly define by which date beneficiaries are expected to submit relevant documents and information to the lead beneficiary. This timetable should be closely monitored by the lead beneficiary. </w:t>
      </w:r>
    </w:p>
    <w:p w14:paraId="1F3DBF38" w14:textId="77777777" w:rsidR="002C1E49" w:rsidRDefault="002C1E49">
      <w:pPr>
        <w:rPr>
          <w:rFonts w:ascii="Trebuchet MS" w:eastAsia="Trebuchet MS" w:hAnsi="Trebuchet MS" w:cs="Trebuchet MS"/>
          <w:b/>
          <w:sz w:val="28"/>
          <w:szCs w:val="28"/>
          <w:lang w:val="en-US"/>
        </w:rPr>
      </w:pPr>
      <w:bookmarkStart w:id="36" w:name="_3o7alnk" w:colFirst="0" w:colLast="0"/>
      <w:bookmarkEnd w:id="36"/>
      <w:r>
        <w:rPr>
          <w:rFonts w:ascii="Trebuchet MS" w:eastAsia="Trebuchet MS" w:hAnsi="Trebuchet MS" w:cs="Trebuchet MS"/>
          <w:sz w:val="28"/>
          <w:szCs w:val="28"/>
          <w:lang w:val="en-US"/>
        </w:rPr>
        <w:br w:type="page"/>
      </w:r>
    </w:p>
    <w:p w14:paraId="1EDD786D"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2</w:t>
      </w:r>
      <w:r w:rsidR="00645B2E">
        <w:rPr>
          <w:rFonts w:ascii="Trebuchet MS" w:eastAsia="Trebuchet MS" w:hAnsi="Trebuchet MS" w:cs="Trebuchet MS"/>
          <w:sz w:val="28"/>
          <w:szCs w:val="28"/>
          <w:lang w:val="en-US"/>
        </w:rPr>
        <w:t>4</w:t>
      </w:r>
      <w:r w:rsidRPr="001E3D58">
        <w:rPr>
          <w:rFonts w:ascii="Trebuchet MS" w:eastAsia="Trebuchet MS" w:hAnsi="Trebuchet MS" w:cs="Trebuchet MS"/>
          <w:sz w:val="28"/>
          <w:szCs w:val="28"/>
          <w:lang w:val="en-US"/>
        </w:rPr>
        <w:t>. What does a LB have to do after the project is finalized?</w:t>
      </w:r>
    </w:p>
    <w:p w14:paraId="3161A01A"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Any substantial modification of the project or of the outputs </w:t>
      </w:r>
      <w:r w:rsidRPr="001E3D58">
        <w:rPr>
          <w:rFonts w:ascii="Trebuchet MS" w:eastAsia="Trebuchet MS" w:hAnsi="Trebuchet MS" w:cs="Trebuchet MS"/>
          <w:b/>
          <w:sz w:val="22"/>
          <w:szCs w:val="22"/>
          <w:lang w:val="en-US"/>
        </w:rPr>
        <w:t>within five years after the project closure must be avoided</w:t>
      </w:r>
      <w:r w:rsidRPr="001E3D58">
        <w:rPr>
          <w:rFonts w:ascii="Trebuchet MS" w:eastAsia="Trebuchet MS" w:hAnsi="Trebuchet MS" w:cs="Trebuchet MS"/>
          <w:sz w:val="22"/>
          <w:szCs w:val="22"/>
          <w:lang w:val="en-US"/>
        </w:rPr>
        <w:t>. In this regard, according to the contracting provisions, the Lead beneficiary:</w:t>
      </w:r>
    </w:p>
    <w:p w14:paraId="0947C942" w14:textId="77777777" w:rsidR="000576DF" w:rsidRPr="001E3D58" w:rsidRDefault="00123C52">
      <w:pPr>
        <w:numPr>
          <w:ilvl w:val="0"/>
          <w:numId w:val="19"/>
        </w:numPr>
        <w:spacing w:before="120" w:line="360" w:lineRule="auto"/>
        <w:ind w:left="714" w:hanging="35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14:paraId="2200AB37" w14:textId="77777777" w:rsidR="000576DF" w:rsidRPr="001E3D58" w:rsidRDefault="00123C52">
      <w:pPr>
        <w:numPr>
          <w:ilvl w:val="0"/>
          <w:numId w:val="19"/>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projects comprising investment in infrastructure or productive investment, the Lead Beneficiary shall reimburse the MA the amounts received if within 5 years of the final payment it is subject to any of the following:</w:t>
      </w:r>
    </w:p>
    <w:p w14:paraId="0EB52657" w14:textId="77777777" w:rsidR="000576DF" w:rsidRPr="001E3D58" w:rsidRDefault="00123C52">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 cessation or relocation of a productive activity outside the programme area;</w:t>
      </w:r>
    </w:p>
    <w:p w14:paraId="568C8469" w14:textId="77777777" w:rsidR="000576DF" w:rsidRPr="001E3D58" w:rsidRDefault="00123C52">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 change in ownership of an item of infrastructure which gives to a firm or a public body an undue advantage;</w:t>
      </w:r>
    </w:p>
    <w:p w14:paraId="67C0A1CF" w14:textId="77777777" w:rsidR="000576DF" w:rsidRPr="001E3D58" w:rsidRDefault="00123C52">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 a substantial change affecting its nature, objectives or implementation conditions which would result in undermining its original objectives</w:t>
      </w:r>
    </w:p>
    <w:p w14:paraId="640C7117" w14:textId="77777777" w:rsidR="000576DF" w:rsidRPr="001E3D58" w:rsidRDefault="00123C52">
      <w:pPr>
        <w:numPr>
          <w:ilvl w:val="0"/>
          <w:numId w:val="19"/>
        </w:numPr>
        <w:tabs>
          <w:tab w:val="left" w:pos="-1440"/>
          <w:tab w:val="left" w:pos="-720"/>
        </w:tabs>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LB or any project partner cannot wholly or partly sell or transfer in any form the right of property of the goods purchased from financing, including under the conditions of article 71 from Regulation 1303/2013.</w:t>
      </w:r>
    </w:p>
    <w:p w14:paraId="4C5B78F7" w14:textId="77777777" w:rsidR="000576DF" w:rsidRPr="001E3D58" w:rsidRDefault="00123C52">
      <w:pPr>
        <w:numPr>
          <w:ilvl w:val="0"/>
          <w:numId w:val="19"/>
        </w:numPr>
        <w:spacing w:before="120" w:after="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Within 5 years after the final payment to the beneficiary, must be avoided any modification (result of a change in the nature of the property/ ceasing/ change of the location of the project) that affects the implementation conditions/ create for a third party an unjustified advantage.</w:t>
      </w:r>
    </w:p>
    <w:p w14:paraId="6C3C6E00" w14:textId="77777777" w:rsidR="000576DF" w:rsidRPr="001E3D58" w:rsidRDefault="00123C52">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The LB is at all times obliged to retain for audit purposes all files, documents and data about the project on customary data storage media in a safe and orderly manner. The LB guarantees that all of its Project Partners fulfill this duty.  </w:t>
      </w:r>
    </w:p>
    <w:p w14:paraId="6554E0C5" w14:textId="77777777" w:rsidR="000576DF" w:rsidRPr="001E3D58" w:rsidRDefault="00123C52">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During the implementation period of the project as well as after the end of the implementation period of the project, for a 3 years period after the official closure of the Interreg V-A Romania-Bulgaria Programme, the LB has the obligation to preserve and to present, to the Joint  Secretariat (JS, within the Regional Office for Cross-Border </w:t>
      </w:r>
      <w:r w:rsidRPr="001E3D58">
        <w:rPr>
          <w:rFonts w:ascii="Trebuchet MS" w:eastAsia="Trebuchet MS" w:hAnsi="Trebuchet MS" w:cs="Trebuchet MS"/>
          <w:i/>
          <w:sz w:val="22"/>
          <w:szCs w:val="22"/>
          <w:lang w:val="en-US"/>
        </w:rPr>
        <w:lastRenderedPageBreak/>
        <w:t xml:space="preserve">Cooperation Calarasi, Romania), MA, NA, Certifying Authority, Audit Authority (,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Commission. The documents must be properly archived. Also, the MA must be informed on the location of these documents. </w:t>
      </w:r>
    </w:p>
    <w:p w14:paraId="043FDFA1" w14:textId="77777777" w:rsidR="007A5749" w:rsidRPr="001E3D58" w:rsidRDefault="00123C52" w:rsidP="000B21D6">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Must observe the recommendations received after an audit control, otherwise the MA has the right to terminate the contract. The LB ensures that the project partners fulfill this obligation.</w:t>
      </w:r>
    </w:p>
    <w:p w14:paraId="2172D2D8" w14:textId="77777777" w:rsidR="002C1E49" w:rsidRDefault="002C1E49">
      <w:pPr>
        <w:rPr>
          <w:rFonts w:ascii="Trebuchet MS" w:eastAsia="Trebuchet MS" w:hAnsi="Trebuchet MS" w:cs="Trebuchet MS"/>
          <w:b/>
          <w:sz w:val="28"/>
          <w:szCs w:val="28"/>
          <w:lang w:val="en-US"/>
        </w:rPr>
      </w:pPr>
      <w:bookmarkStart w:id="37" w:name="_23ckvvd" w:colFirst="0" w:colLast="0"/>
      <w:bookmarkEnd w:id="37"/>
      <w:r>
        <w:rPr>
          <w:rFonts w:ascii="Trebuchet MS" w:eastAsia="Trebuchet MS" w:hAnsi="Trebuchet MS" w:cs="Trebuchet MS"/>
          <w:sz w:val="28"/>
          <w:szCs w:val="28"/>
          <w:lang w:val="en-US"/>
        </w:rPr>
        <w:br w:type="page"/>
      </w:r>
    </w:p>
    <w:p w14:paraId="4D0F7A84" w14:textId="77777777" w:rsidR="000576DF" w:rsidRPr="001E3D58" w:rsidRDefault="00123C52">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2</w:t>
      </w:r>
      <w:r w:rsidR="00645B2E">
        <w:rPr>
          <w:rFonts w:ascii="Trebuchet MS" w:eastAsia="Trebuchet MS" w:hAnsi="Trebuchet MS" w:cs="Trebuchet MS"/>
          <w:sz w:val="28"/>
          <w:szCs w:val="28"/>
          <w:lang w:val="en-US"/>
        </w:rPr>
        <w:t>5</w:t>
      </w:r>
      <w:r w:rsidRPr="001E3D58">
        <w:rPr>
          <w:rFonts w:ascii="Trebuchet MS" w:eastAsia="Trebuchet MS" w:hAnsi="Trebuchet MS" w:cs="Trebuchet MS"/>
          <w:sz w:val="28"/>
          <w:szCs w:val="28"/>
          <w:lang w:val="en-US"/>
        </w:rPr>
        <w:t>. What does a project beneficiary have to do after the end of the implementation period of the project?</w:t>
      </w:r>
    </w:p>
    <w:p w14:paraId="65DBEFD2"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the Partnership Agreement, the beneficiary:</w:t>
      </w:r>
    </w:p>
    <w:p w14:paraId="418C2B46"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14:paraId="3964EA0E"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sz w:val="22"/>
          <w:szCs w:val="22"/>
          <w:lang w:val="en-US"/>
        </w:rPr>
        <w:t>Cannot wholly or partly sell or transfer in any form the right of property of the goods purchased from financing, including under the conditions of article 71 from Regulation 1303/2013.</w:t>
      </w:r>
      <w:r w:rsidRPr="001E3D58">
        <w:rPr>
          <w:rFonts w:ascii="Trebuchet MS" w:eastAsia="Trebuchet MS" w:hAnsi="Trebuchet MS" w:cs="Trebuchet MS"/>
          <w:i/>
          <w:sz w:val="22"/>
          <w:szCs w:val="22"/>
          <w:lang w:val="en-US"/>
        </w:rPr>
        <w:t>The partner will produce all documents required for the audit, control or evaluation, provide necessary information and give access to its business premises. The lead beneficiary and the partners are at all times obliged to retain for audit and control purposes all files, documents and data about the project for 3 years after the official closure of Interreg V-A Romania-Bulgaria Programme. The time period shall be interrupted either in the case of legal proceedings or by a duly justified request of the European Commission. The documents must be properly archived. Also, the MA must be informed on the location of these documents.</w:t>
      </w:r>
    </w:p>
    <w:p w14:paraId="6F73FBD1"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The partners must implement the measures included in the action plan, at the stipulated deadlines, set by the Lead Beneficiary/MA/JS, according to the recommendations resulted from the audit missions of the European Commission, Audit Authority or other empowered audit and control bodies. </w:t>
      </w:r>
    </w:p>
    <w:p w14:paraId="4F906DDF"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During the implementation period of the project as well as after the end of the implementation period for a 3 years period after the official closure of Interreg V-A Romania-Bulgaria Programme, all partners have the obligation to preserve and to present, to the JS, MA, NA, CA,  Audit Authority, European Commission (EC), European Court of Auditors and any other body designated to perform controls on the use of the financing, all project related documents, including the inventory for the actives gained as a result of using the funds. The time period shall be interrupted either in the case of legal proceedings or by a duly justified request of the Commission.</w:t>
      </w:r>
    </w:p>
    <w:p w14:paraId="72D3E20B"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Having in mind the above mentioned, after the implementation period of the project ends </w:t>
      </w:r>
      <w:r w:rsidRPr="001E3D58">
        <w:rPr>
          <w:rFonts w:ascii="Trebuchet MS" w:eastAsia="Trebuchet MS" w:hAnsi="Trebuchet MS" w:cs="Trebuchet MS"/>
          <w:b/>
          <w:sz w:val="22"/>
          <w:szCs w:val="22"/>
          <w:u w:val="single"/>
          <w:lang w:val="en-US"/>
        </w:rPr>
        <w:t>it is important to be aware of the following</w:t>
      </w:r>
      <w:r w:rsidRPr="001E3D58">
        <w:rPr>
          <w:rFonts w:ascii="Trebuchet MS" w:eastAsia="Trebuchet MS" w:hAnsi="Trebuchet MS" w:cs="Trebuchet MS"/>
          <w:b/>
          <w:sz w:val="22"/>
          <w:szCs w:val="22"/>
          <w:lang w:val="en-US"/>
        </w:rPr>
        <w:t>:</w:t>
      </w:r>
    </w:p>
    <w:p w14:paraId="4593BEA0" w14:textId="77777777" w:rsidR="000576DF" w:rsidRPr="001E3D58" w:rsidRDefault="00123C52">
      <w:pPr>
        <w:numPr>
          <w:ilvl w:val="0"/>
          <w:numId w:val="14"/>
        </w:numPr>
        <w:spacing w:line="360" w:lineRule="auto"/>
        <w:ind w:hanging="360"/>
        <w:jc w:val="both"/>
        <w:rPr>
          <w:sz w:val="22"/>
          <w:szCs w:val="22"/>
          <w:lang w:val="en-US"/>
        </w:rPr>
      </w:pPr>
      <w:r w:rsidRPr="001E3D58">
        <w:rPr>
          <w:rFonts w:ascii="Trebuchet MS" w:eastAsia="Trebuchet MS" w:hAnsi="Trebuchet MS" w:cs="Trebuchet MS"/>
          <w:sz w:val="22"/>
          <w:szCs w:val="22"/>
          <w:lang w:val="en-US"/>
        </w:rPr>
        <w:lastRenderedPageBreak/>
        <w:t>The Programme rules on information and publicity must be respected for all results produced within projects with the assistance from the Programme including the time after the closure of the project (communicate project results and make them freely accessible - i.e. available on website; keep at least one copy of publicity materials at the LB etc.)</w:t>
      </w:r>
    </w:p>
    <w:p w14:paraId="5004D910" w14:textId="77777777" w:rsidR="000576DF" w:rsidRPr="001E3D58" w:rsidRDefault="00123C52">
      <w:pPr>
        <w:numPr>
          <w:ilvl w:val="0"/>
          <w:numId w:val="14"/>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Any substantial modification of the project within five years from the end date of project implementation period must be avoided. Not fulfilling these conditions can imply a recovery of the funds unduly paid.</w:t>
      </w:r>
    </w:p>
    <w:p w14:paraId="65082BF4" w14:textId="77777777" w:rsidR="000576DF" w:rsidRPr="001E3D58" w:rsidRDefault="00123C52">
      <w:pPr>
        <w:numPr>
          <w:ilvl w:val="0"/>
          <w:numId w:val="13"/>
        </w:numPr>
        <w:spacing w:before="120" w:after="120" w:line="360" w:lineRule="auto"/>
        <w:ind w:hanging="360"/>
        <w:jc w:val="both"/>
        <w:rPr>
          <w:lang w:val="en-US"/>
        </w:rPr>
      </w:pPr>
      <w:r w:rsidRPr="001E3D58">
        <w:rPr>
          <w:rFonts w:ascii="Trebuchet MS" w:eastAsia="Trebuchet MS" w:hAnsi="Trebuchet MS" w:cs="Trebuchet MS"/>
          <w:sz w:val="22"/>
          <w:szCs w:val="22"/>
          <w:lang w:val="en-US"/>
        </w:rPr>
        <w:t>The Partnership must be responsible for ownership and further maintenance and use of the outputs and results.</w:t>
      </w:r>
    </w:p>
    <w:p w14:paraId="058B1420" w14:textId="77777777" w:rsidR="000576DF" w:rsidRPr="001E3D58" w:rsidRDefault="00123C52">
      <w:pPr>
        <w:numPr>
          <w:ilvl w:val="0"/>
          <w:numId w:val="13"/>
        </w:numPr>
        <w:spacing w:before="120" w:after="120" w:line="360" w:lineRule="auto"/>
        <w:ind w:hanging="360"/>
        <w:jc w:val="both"/>
        <w:rPr>
          <w:lang w:val="en-US"/>
        </w:rPr>
      </w:pPr>
      <w:r w:rsidRPr="001E3D58">
        <w:rPr>
          <w:rFonts w:ascii="Trebuchet MS" w:eastAsia="Trebuchet MS" w:hAnsi="Trebuchet MS" w:cs="Trebuchet MS"/>
          <w:sz w:val="22"/>
          <w:szCs w:val="22"/>
          <w:lang w:val="en-US"/>
        </w:rPr>
        <w:t>The Lead Beneficiary (LB) and Project Beneficiaries (PB) must allocate the contact person for five years after the end of project implementation for communication with the Programme management bodies.</w:t>
      </w:r>
    </w:p>
    <w:p w14:paraId="438FB2FE" w14:textId="77777777" w:rsidR="000576DF" w:rsidRPr="001E3D58" w:rsidRDefault="00123C52">
      <w:pPr>
        <w:numPr>
          <w:ilvl w:val="0"/>
          <w:numId w:val="13"/>
        </w:numPr>
        <w:spacing w:before="120" w:after="120" w:line="360" w:lineRule="auto"/>
        <w:ind w:hanging="360"/>
        <w:jc w:val="both"/>
        <w:rPr>
          <w:lang w:val="en-US"/>
        </w:rPr>
      </w:pPr>
      <w:r w:rsidRPr="001E3D58">
        <w:rPr>
          <w:rFonts w:ascii="Trebuchet MS" w:eastAsia="Trebuchet MS" w:hAnsi="Trebuchet MS" w:cs="Trebuchet MS"/>
          <w:sz w:val="22"/>
          <w:szCs w:val="22"/>
          <w:lang w:val="en-US"/>
        </w:rPr>
        <w:t>The LB and PBs (for their parts) are at all times obliged to retain all files, documents and data about the project on customary data storage media in a safe and orderly manner for control and audit purposes at least 3 years after the official closure of the Programme.</w:t>
      </w:r>
    </w:p>
    <w:p w14:paraId="7AD289EB" w14:textId="77777777" w:rsidR="002C1E49" w:rsidRDefault="002C1E49">
      <w:pPr>
        <w:rPr>
          <w:rFonts w:ascii="Trebuchet MS" w:eastAsia="Trebuchet MS" w:hAnsi="Trebuchet MS" w:cs="Trebuchet MS"/>
          <w:b/>
          <w:sz w:val="28"/>
          <w:szCs w:val="28"/>
          <w:lang w:val="en-US"/>
        </w:rPr>
      </w:pPr>
      <w:bookmarkStart w:id="38" w:name="_ihv636" w:colFirst="0" w:colLast="0"/>
      <w:bookmarkEnd w:id="38"/>
      <w:r>
        <w:rPr>
          <w:rFonts w:ascii="Trebuchet MS" w:eastAsia="Trebuchet MS" w:hAnsi="Trebuchet MS" w:cs="Trebuchet MS"/>
          <w:sz w:val="28"/>
          <w:szCs w:val="28"/>
          <w:lang w:val="en-US"/>
        </w:rPr>
        <w:br w:type="page"/>
      </w:r>
    </w:p>
    <w:p w14:paraId="7A01FFCB"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2</w:t>
      </w:r>
      <w:r w:rsidR="002048D3">
        <w:rPr>
          <w:rFonts w:ascii="Trebuchet MS" w:eastAsia="Trebuchet MS" w:hAnsi="Trebuchet MS" w:cs="Trebuchet MS"/>
          <w:sz w:val="28"/>
          <w:szCs w:val="28"/>
          <w:lang w:val="en-US"/>
        </w:rPr>
        <w:t>6</w:t>
      </w:r>
      <w:r w:rsidRPr="001E3D58">
        <w:rPr>
          <w:rFonts w:ascii="Trebuchet MS" w:eastAsia="Trebuchet MS" w:hAnsi="Trebuchet MS" w:cs="Trebuchet MS"/>
          <w:sz w:val="28"/>
          <w:szCs w:val="28"/>
          <w:lang w:val="en-US"/>
        </w:rPr>
        <w:t>. Availability of documents</w:t>
      </w:r>
    </w:p>
    <w:p w14:paraId="39BEFFA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accounting and supporting documents, documents related to expenditures, controls and audits, and documents required to ensure an adequate audit trail must be available. The LB and partners have the obligation to retain for audit purposes all files, documents and data about the project on customary data storage media in a safe and orderly manner. The documents need to be preserved during the implementation period and three years after the official closure of the Programme. The Managing Authority shall inform the LB regarding the official date of closure of the Programme within 5 working days from the date of receipt of the Commission’s official notification in this respect. </w:t>
      </w:r>
    </w:p>
    <w:p w14:paraId="6F62EC67"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LB and partners have the obligation to present all project documents, including the inventory of actives gained during the project implementation to the Joint  Secretariat (JS, within the Regional Office for Cross-Border Cooperation Calarasi, Romania), MA, Certifying Authority (CA, within the Romanian Ministry of Regional Development</w:t>
      </w:r>
      <w:r w:rsidR="00FD15C5" w:rsidRPr="001E3D58">
        <w:rPr>
          <w:rFonts w:ascii="Trebuchet MS" w:eastAsia="Trebuchet MS" w:hAnsi="Trebuchet MS" w:cs="Trebuchet MS"/>
          <w:sz w:val="22"/>
          <w:szCs w:val="22"/>
          <w:lang w:val="en-US"/>
        </w:rPr>
        <w:t xml:space="preserve"> and </w:t>
      </w:r>
      <w:r w:rsidRPr="001E3D58">
        <w:rPr>
          <w:rFonts w:ascii="Trebuchet MS" w:eastAsia="Trebuchet MS" w:hAnsi="Trebuchet MS" w:cs="Trebuchet MS"/>
          <w:sz w:val="22"/>
          <w:szCs w:val="22"/>
          <w:lang w:val="en-US"/>
        </w:rPr>
        <w:t xml:space="preserve"> Public Administration), Audit Authority (AA, within the Romanian Court of Accounts), European Commission (EC), European Court of Auditors and any other body designated to perform controls on the use of the financing. </w:t>
      </w:r>
    </w:p>
    <w:p w14:paraId="41142ED8" w14:textId="77777777" w:rsidR="002C1E49" w:rsidRDefault="002C1E49">
      <w:pPr>
        <w:rPr>
          <w:rFonts w:ascii="Trebuchet MS" w:eastAsia="Trebuchet MS" w:hAnsi="Trebuchet MS" w:cs="Trebuchet MS"/>
          <w:b/>
          <w:sz w:val="28"/>
          <w:szCs w:val="28"/>
          <w:lang w:val="en-US"/>
        </w:rPr>
      </w:pPr>
      <w:bookmarkStart w:id="39" w:name="_32hioqz" w:colFirst="0" w:colLast="0"/>
      <w:bookmarkEnd w:id="39"/>
      <w:r>
        <w:rPr>
          <w:rFonts w:ascii="Trebuchet MS" w:eastAsia="Trebuchet MS" w:hAnsi="Trebuchet MS" w:cs="Trebuchet MS"/>
          <w:sz w:val="28"/>
          <w:szCs w:val="28"/>
          <w:lang w:val="en-US"/>
        </w:rPr>
        <w:br w:type="page"/>
      </w:r>
    </w:p>
    <w:p w14:paraId="3E55DF06"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lastRenderedPageBreak/>
        <w:t>2</w:t>
      </w:r>
      <w:r w:rsidR="002048D3">
        <w:rPr>
          <w:rFonts w:ascii="Trebuchet MS" w:eastAsia="Trebuchet MS" w:hAnsi="Trebuchet MS" w:cs="Trebuchet MS"/>
          <w:sz w:val="28"/>
          <w:szCs w:val="28"/>
          <w:lang w:val="en-US"/>
        </w:rPr>
        <w:t>7</w:t>
      </w:r>
      <w:r w:rsidRPr="001E3D58">
        <w:rPr>
          <w:rFonts w:ascii="Trebuchet MS" w:eastAsia="Trebuchet MS" w:hAnsi="Trebuchet MS" w:cs="Trebuchet MS"/>
          <w:sz w:val="28"/>
          <w:szCs w:val="28"/>
          <w:lang w:val="en-US"/>
        </w:rPr>
        <w:t>. Legal framework</w:t>
      </w:r>
    </w:p>
    <w:p w14:paraId="7F59B8C0" w14:textId="77777777" w:rsidR="000576DF" w:rsidRPr="001E3D58" w:rsidRDefault="00123C52">
      <w:pPr>
        <w:pStyle w:val="Title"/>
        <w:spacing w:before="240" w:after="120" w:line="360" w:lineRule="auto"/>
        <w:ind w:left="-142"/>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European Legislation -indicative-</w:t>
      </w:r>
    </w:p>
    <w:p w14:paraId="30119A35"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1299/2013 of the European Parliament and of the Council of 17 December 2013 on specific provisions for the support from the European Regional Development Fund to the European territorial cooperation goal;</w:t>
      </w:r>
    </w:p>
    <w:p w14:paraId="2E55B1DB"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2894E6CB"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Statements relating to 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7366B11E"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REGULATION No 1301/2013 OF THE EUROPEAN PARLIAMENT AND OF THE COUNCIL on specific provisions concerning the European Regional Development Fund and the Investment for growth and jobs goal and repealing Regulation (EC) No 1080/2006; </w:t>
      </w:r>
    </w:p>
    <w:p w14:paraId="45A5AEA7"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Statement relating to Regulation (EU) No 1301/2013 of the European Parliament and of the Council of 17 December 2013 on the European Regional Development Fund and on specific provisions concerning the investment for growth and jobs goal and repealing Regulation (EC) No 1080/2006;</w:t>
      </w:r>
    </w:p>
    <w:p w14:paraId="002A2619"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European Commission Decision No.886/12.02.2015 approving the Romania-Bulgaria Cross-Border Cooperation Programme 2014-2020;</w:t>
      </w:r>
    </w:p>
    <w:p w14:paraId="6C042FFF" w14:textId="77777777" w:rsidR="000576DF" w:rsidRPr="001E3D58" w:rsidRDefault="006B3624">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Regulation (EU) No 966/2012 of the European Parliament and of the Council of 25 October </w:t>
      </w:r>
      <w:r w:rsidRPr="001E3D58">
        <w:rPr>
          <w:rFonts w:ascii="Trebuchet MS" w:eastAsia="Trebuchet MS" w:hAnsi="Trebuchet MS" w:cs="Trebuchet MS"/>
          <w:sz w:val="22"/>
          <w:szCs w:val="22"/>
          <w:lang w:val="en-US"/>
        </w:rPr>
        <w:lastRenderedPageBreak/>
        <w:t>2012 on the financial rules applicable to the general budget of the Union and repealing</w:t>
      </w:r>
      <w:r w:rsidR="00123C52" w:rsidRPr="001E3D58">
        <w:rPr>
          <w:rFonts w:ascii="Trebuchet MS" w:eastAsia="Trebuchet MS" w:hAnsi="Trebuchet MS" w:cs="Trebuchet MS"/>
          <w:sz w:val="22"/>
          <w:szCs w:val="22"/>
          <w:lang w:val="en-US"/>
        </w:rPr>
        <w:t xml:space="preserve"> Council Regulation (EC) No. 1605/2002, with subsequent completions and modifications;</w:t>
      </w:r>
    </w:p>
    <w:p w14:paraId="77B23C33"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Council Directive 92/43/EEC on the conservation of natural habitats and of wild fauna and flora;</w:t>
      </w:r>
    </w:p>
    <w:p w14:paraId="0BBC74C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Council Directive (EEC) No. 85/337 on the assessment of the effects of certain public and private projects on the environment, with subsequent completions and modifications;</w:t>
      </w:r>
    </w:p>
    <w:p w14:paraId="57D8C0B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2003/35/EC of the European Parliament and of the Council providing for public participation in respect of the drawing up of certain plans and programmes relating to the environment and amending with regard to public participation and access to justice Council Directives 85/337/EEC and 96/61/EC;</w:t>
      </w:r>
    </w:p>
    <w:p w14:paraId="316554AA"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2001/42/EC of the European Parliament and of the Council on the assessment of the effects of certain plans and programmes on the environment;</w:t>
      </w:r>
    </w:p>
    <w:p w14:paraId="176DDC1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2003/4/EC of the European Parliament and of the Council on public access to environmental information and repealing Council Directive 90/313/EEC;</w:t>
      </w:r>
    </w:p>
    <w:p w14:paraId="6CA1527E"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2004/35/CE of the European Parliament and of the Council on environmental liability with regard to the prevention and remedying of environmental damage;</w:t>
      </w:r>
    </w:p>
    <w:p w14:paraId="03E69A7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Council Directive No. 91/692/EEC standardizing and rationalizing reports on the implementation of certain Directives relating to the environment; </w:t>
      </w:r>
    </w:p>
    <w:p w14:paraId="40BFC5D4" w14:textId="77777777" w:rsidR="000576DF" w:rsidRPr="001E3D58" w:rsidRDefault="00123C52">
      <w:pPr>
        <w:numPr>
          <w:ilvl w:val="0"/>
          <w:numId w:val="15"/>
        </w:numPr>
        <w:spacing w:before="120" w:line="360" w:lineRule="auto"/>
        <w:ind w:hanging="360"/>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Implementing Acts (http://ec.europa.eu/regional_policy/information/implementing/index_en.cfm);</w:t>
      </w:r>
    </w:p>
    <w:p w14:paraId="18153B9F"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IMPLEMENTING REGULATION (EU) 2015/207 of 20 January 2015 laying down detailed rules implementing Regulation (EU) No 1303/2013 of the European Parliament and of the Council as regards the models for the progress report, submission of the information on a major project, the joint action plan, the implementation reports for the Investment for growth and jobs goal, the management declaration, the audit strategy, the audit opinion and the annual control report and the methodology for carrying out the cost-benefit analysis and pursuant to Regulation (EU) No 1299/2013 of the European Parliament and of the Council as regards the model for the implementation reports for the European territorial cooperation goal;</w:t>
      </w:r>
    </w:p>
    <w:p w14:paraId="019D01EE"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lastRenderedPageBreak/>
        <w:t xml:space="preserve">COMMISSION IMPLEMENTING REGULATION (EU) No 1011/2014 of 22 September 2014 laying down detailed rules for implementing Regulation (EU) No 1303/2013 of the European Parliament and of the Council as regards the models for submission of certain information to the Commission and the detailed rules concerning the exchanges of information between beneficiaries and managing authorities, certifying authorities, audit authorities and intermediate bodies; </w:t>
      </w:r>
    </w:p>
    <w:p w14:paraId="7F5FBFA7"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IMPLEMENTING REGULATION (EU) No 288/2014 of 25 February 2014 laying down rules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the model for operational programmes under the Investment for growth and jobs goal and pursuant to Regulation (EU) No 1299/2013 of the European Parliament and of the Council on specific provisions for the support from the European Regional Development Fund to the European territorial cooperation goal with regard to the model for cooperation programmes under the European territorial cooperation goal; </w:t>
      </w:r>
    </w:p>
    <w:p w14:paraId="174872B7"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IMPLEMENTING REGULATION (EU) No 821/2014 of 28 July 2014 laying down rules for the application of Regulation (EU) No 1303/2013 of the European Parliament and of the Council as regards detailed arrangements for the transfer and management of programme contributions, the reporting on financial instruments, technical characteristics of information and communication measures for operations and the system to record and store data; </w:t>
      </w:r>
    </w:p>
    <w:p w14:paraId="51659E09"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Implementing Regulation (EU) No 184/2014 of 25 February 2014 laying down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the terms and conditions applicable to the electronic data exchange system between the Member States and the Commission and adopting pursuant to </w:t>
      </w:r>
      <w:r w:rsidRPr="001E3D58">
        <w:rPr>
          <w:rFonts w:ascii="Trebuchet MS" w:eastAsia="Trebuchet MS" w:hAnsi="Trebuchet MS" w:cs="Trebuchet MS"/>
          <w:sz w:val="22"/>
          <w:szCs w:val="22"/>
          <w:lang w:val="en-US"/>
        </w:rPr>
        <w:lastRenderedPageBreak/>
        <w:t>Regulation (EU) No 1299/2013 of the European Parliament and of the Council on specific provisions for the support from the European Regional Development Fund to the European territorial cooperation goal, the nomenclature of the categories of intervention for support from the European Regional Development Fund under the European territorial cooperation goal;</w:t>
      </w:r>
    </w:p>
    <w:p w14:paraId="426CAB04"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2014/805/EU: COMMISSION IMPLEMENTING DECISION of 17 November 2014 amending Implementing Decision 2014/366/EU setting up the list of cooperation programmes and indicating the global amount of total support from the European Regional Development Fund for each programme under the European territorial cooperation goal for the period 2014 to 2020 (notified under document C(2014) 8423);</w:t>
      </w:r>
    </w:p>
    <w:p w14:paraId="5DE999EF"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2014/388/EU: Commission Implementing Decision of 16 June 2014 setting up the list of regions and areas eligible for funding from the European Regional Development Fund under the cross-border and transnational components of the European territorial cooperation goal for the period 2014 to 2020 (notified under document number C(2014) 3898); </w:t>
      </w:r>
    </w:p>
    <w:p w14:paraId="65C34BBA"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1316/2013 of the European Parliament and of the Council of 11 December 2013 establishing the Connecting Europe Facility, amending Regulation (EU) No 913/2010 and repealing Regulations (EC) No 680/2007 and (EC) No 67/2010</w:t>
      </w:r>
    </w:p>
    <w:p w14:paraId="103CF99D" w14:textId="77777777" w:rsidR="000576DF" w:rsidRPr="001E3D58" w:rsidRDefault="00123C52">
      <w:pPr>
        <w:numPr>
          <w:ilvl w:val="0"/>
          <w:numId w:val="15"/>
        </w:numPr>
        <w:spacing w:before="120" w:line="360" w:lineRule="auto"/>
        <w:ind w:hanging="360"/>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Delegated Acts (http://ec.europa.eu/regional_policy/information/delegated/index_en.cfm);</w:t>
      </w:r>
    </w:p>
    <w:p w14:paraId="0E40A3C0"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Delegated Regulation (EU) No 481/2014 of 4 March 2014 supplementing Regulation (EU) No 1299/2013 of the European Parliament and of the Council with regard to specific rules on eligibility of expenditure for cooperation programmes;</w:t>
      </w:r>
    </w:p>
    <w:p w14:paraId="60D6BA90"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DELEGATED REGULATION (EU) No 240/2014 of 7 January 2014 on the European code of conduct on partnership in the framework of the European Structural and Investment Funds; </w:t>
      </w:r>
    </w:p>
    <w:p w14:paraId="28C020E6"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w:t>
      </w:r>
      <w:r w:rsidRPr="001E3D58">
        <w:rPr>
          <w:rFonts w:ascii="Trebuchet MS" w:eastAsia="Trebuchet MS" w:hAnsi="Trebuchet MS" w:cs="Trebuchet MS"/>
          <w:sz w:val="22"/>
          <w:szCs w:val="22"/>
          <w:lang w:val="en-US"/>
        </w:rPr>
        <w:lastRenderedPageBreak/>
        <w:t>Development Fund, the European Social Fund, the Cohesion Fund and the European Maritime and Fisheries Fund;</w:t>
      </w:r>
    </w:p>
    <w:p w14:paraId="6DBAD15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(EU) No 651/2014 of 17 June 2014 declaring certain categories of aid compatible with the internal market in application of Articles 107 and 108 of the Treaty;</w:t>
      </w:r>
    </w:p>
    <w:p w14:paraId="32FD38B7"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Communication from the Commission on the application of the European Union State aid rules to compensation granted for the provision of services of general economic interest;</w:t>
      </w:r>
    </w:p>
    <w:p w14:paraId="37759D1F"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Communication from the Commission Framework for State aid for research and development and innovation (2014/C 198/01);</w:t>
      </w:r>
    </w:p>
    <w:p w14:paraId="3619838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(EC) No 1407/2013 of 18 December 2013 on the application of Articles 107 and 108 of the Treaty on the Functioning of the European Union to de minimis aid;</w:t>
      </w:r>
    </w:p>
    <w:p w14:paraId="0BD7C70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(EU) No 1224/2013 of 29 November 2013 amending Regulation (EC) No 800/2008 as regards its period of application;</w:t>
      </w:r>
    </w:p>
    <w:p w14:paraId="6FFA5FF4"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(EC) No 800/2008 of 6 August 2008 declaring certain categories of aid compatible with the common market in application of Article 87 and 88 of the Treaty (General block exemption Regulation);</w:t>
      </w:r>
    </w:p>
    <w:p w14:paraId="734017BD"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Draft Commission Notice on the notion of State aid pursuant to Article 107(1) TFEU;</w:t>
      </w:r>
    </w:p>
    <w:p w14:paraId="7CDB907D"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Practical guide for identifying conflicts of interests in public procurement procedures for structural actions (http://cbcromaniabulgaria.eu/user/file/Conflict_EN.pdf);</w:t>
      </w:r>
    </w:p>
    <w:p w14:paraId="0E42FBBB"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Practical guide for detection of forged documents in the field of structural actions (http://cbcromaniabulgaria.eu/user/file/Fals_EN.pdf).</w:t>
      </w:r>
    </w:p>
    <w:p w14:paraId="3ABFF333" w14:textId="77777777" w:rsidR="000576DF" w:rsidRPr="001E3D58" w:rsidRDefault="00123C52">
      <w:pPr>
        <w:pStyle w:val="Title"/>
        <w:spacing w:before="240" w:after="120" w:line="360" w:lineRule="auto"/>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Romanian Legislation -Indicative-</w:t>
      </w:r>
    </w:p>
    <w:p w14:paraId="70E1C33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315/2004 concerning the regional development in Romania, with subsequent completions and modifications;</w:t>
      </w:r>
    </w:p>
    <w:p w14:paraId="200A1C9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500/2002 on public finance, with subsequent completions and modifications;</w:t>
      </w:r>
    </w:p>
    <w:p w14:paraId="3EF6EAE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273/2006 regarding local public finance, with subsequent completions and modifications;</w:t>
      </w:r>
    </w:p>
    <w:p w14:paraId="219F506E"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of local public administration No. 215/2001, with subsequent completions and </w:t>
      </w:r>
      <w:r w:rsidRPr="001E3D58">
        <w:rPr>
          <w:rFonts w:ascii="Trebuchet MS" w:eastAsia="Trebuchet MS" w:hAnsi="Trebuchet MS" w:cs="Trebuchet MS"/>
          <w:sz w:val="22"/>
          <w:szCs w:val="22"/>
          <w:lang w:val="en-US"/>
        </w:rPr>
        <w:lastRenderedPageBreak/>
        <w:t>modifications;</w:t>
      </w:r>
    </w:p>
    <w:p w14:paraId="77DD46A0"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335/2007 regarding the chambers of commerce; </w:t>
      </w:r>
    </w:p>
    <w:p w14:paraId="7EEB70F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26/2000 regarding associations and foundations;</w:t>
      </w:r>
    </w:p>
    <w:p w14:paraId="2958C177"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Ordinance No. 34 /2006 regarding public procurement, with subsequent completions and modifications; </w:t>
      </w:r>
    </w:p>
    <w:p w14:paraId="4D02CC12"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925/2006 approving rules for implementing the provisions concerning the award of public procurement contracts from the Government Emergency Ordinance no. 34/2006 on the award of public procurement contracts, public works concession contracts and service concession amendments and additions;</w:t>
      </w:r>
    </w:p>
    <w:p w14:paraId="7F5BA035"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Ordinance 77/2014 on the national procedures regarding state aid and amending and supplementing Law No.21/1996, with subsequent completions and modifications; </w:t>
      </w:r>
    </w:p>
    <w:p w14:paraId="791E110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Emergency Ordinance No. 195/2005 regarding the environmental protection; </w:t>
      </w:r>
    </w:p>
    <w:p w14:paraId="117F4808"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202/2002 regarding equal opportunities for men and women;</w:t>
      </w:r>
    </w:p>
    <w:p w14:paraId="5AFB075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Ordinance No. 137/2000 on the prevention and sanctioning of all forms of discrimination; </w:t>
      </w:r>
    </w:p>
    <w:p w14:paraId="6B55636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7/1996 of cadastre and real estate advertising, with subsequent completions and modifications;</w:t>
      </w:r>
    </w:p>
    <w:p w14:paraId="45D45019"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10/1995 regarding the quality of constructions; </w:t>
      </w:r>
    </w:p>
    <w:p w14:paraId="7D11A087"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Ordinance No. 43/1997 regarding the regime of roads, with subsequent completions and modifications; </w:t>
      </w:r>
    </w:p>
    <w:p w14:paraId="284845E4"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50/1991 regarding the authorization of the execution of works, with subsequent completions and modifications;</w:t>
      </w:r>
    </w:p>
    <w:p w14:paraId="77AE1690"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350/2001 regarding the territory arrangement and urban planning, with subsequent completions and modifications;</w:t>
      </w:r>
    </w:p>
    <w:p w14:paraId="6CA4913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Decision No. 1072/2003 regarding the authorization by the Construction State Inspectorate of the technical-economical documentation for the investment objectives financed through public funds; </w:t>
      </w:r>
    </w:p>
    <w:p w14:paraId="0064C5FA"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lastRenderedPageBreak/>
        <w:t>Government Decision No. 28/2008 regarding the approval of the framework content of the economic-economic documentation concerning public investments, and of the structure and methodology for elaborating the general estimate for investment objectives and intervention operations;</w:t>
      </w:r>
    </w:p>
    <w:p w14:paraId="350BC23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1865/2006 for the modification of the thresholds regarding the competencies for approving the technical-economic documentation for new investment objectives;</w:t>
      </w:r>
    </w:p>
    <w:p w14:paraId="1F25986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213/1998 concerning the public property and its juridical regime.</w:t>
      </w:r>
    </w:p>
    <w:p w14:paraId="0053D3E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445/2009 concerning the impact on the environment for certain public and private projects, with subsequent completions and modifications;</w:t>
      </w:r>
    </w:p>
    <w:p w14:paraId="2AF3FDE9"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645/2002 for approving the Emergency Government Ordinance No. 34/2002 concerning the prevention, reduction and integrated control of pollution, with subsequent completions and modifications;     </w:t>
      </w:r>
    </w:p>
    <w:p w14:paraId="6D609CB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22/2001 for the ratification of the Convention on the impact assessment on environment in cross-border context, adopted at Espoo on 25 February 1991;</w:t>
      </w:r>
    </w:p>
    <w:p w14:paraId="2E686B1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564/2006 on the framework of public participation to the elaboration of certain pans and programmes concerning the environment;</w:t>
      </w:r>
    </w:p>
    <w:p w14:paraId="76E08F0A"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1076/2004 establishing the procedure for the elaboration of the impact assessment for plans and programmes;</w:t>
      </w:r>
    </w:p>
    <w:p w14:paraId="1FDC7C5A"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878/2005 on the public access to information regarding the environment;</w:t>
      </w:r>
    </w:p>
    <w:p w14:paraId="689B5D2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86/2000 for the ratification of the Aarhus Convention, signed on 25.06.1998, concerning the access to information, the participation of the public to the decision making process and the access to justice regarding the environment issues;</w:t>
      </w:r>
    </w:p>
    <w:p w14:paraId="2B50FCC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Emergency Ordinance No. 68/2007 on environmental liability with regard to the prevention and remedying of environmental damage;</w:t>
      </w:r>
    </w:p>
    <w:p w14:paraId="5CFD4750"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Emergency Ordinance No. 12/2007 and Government Decision No. 210/2007 for the completion and modification of several legal acts that are transposing the acquis </w:t>
      </w:r>
      <w:r w:rsidRPr="001E3D58">
        <w:rPr>
          <w:rFonts w:ascii="Trebuchet MS" w:eastAsia="Trebuchet MS" w:hAnsi="Trebuchet MS" w:cs="Trebuchet MS"/>
          <w:sz w:val="22"/>
          <w:szCs w:val="22"/>
          <w:lang w:val="en-US"/>
        </w:rPr>
        <w:lastRenderedPageBreak/>
        <w:t>communautaire in the field of environmental protection;</w:t>
      </w:r>
    </w:p>
    <w:p w14:paraId="7BA5A1AC"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5/2000 regarding the management of national territory - section III - protected areas;</w:t>
      </w:r>
    </w:p>
    <w:p w14:paraId="1C384CFB"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462/2001 for approving the Emergency Government Ordinance No. 236/2000 on the regime of protected natural areas, conservation of natural habitats, of wild fauna and flora;</w:t>
      </w:r>
    </w:p>
    <w:p w14:paraId="36EDF8A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129/2000 regarding professional training, with subsequent completions and modifications;</w:t>
      </w:r>
    </w:p>
    <w:p w14:paraId="6268CC5F"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57/2002 concerning the scientific research and technological development, with subsequent completions and modifications;</w:t>
      </w:r>
    </w:p>
    <w:p w14:paraId="69755112"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Decision No. 217/2007 for the approval of the national Strategy in the field of research, development and innovation for the period 2007-2013; </w:t>
      </w:r>
    </w:p>
    <w:p w14:paraId="54B40358"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475/2007 for the approval of the national Plan of research, development and innovation II for the period 2007 – 2013;</w:t>
      </w:r>
    </w:p>
    <w:p w14:paraId="18F11EB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1265/2004 for approving the methodological Norms for the contracting, financing monitoring and evaluation of programmes and projects of research, development and innovation, and the actions foreseen in the national Plan of research, development and innovation;</w:t>
      </w:r>
    </w:p>
    <w:p w14:paraId="7533FA7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Emergency Ordinance No. 85/2008 for the stimulation of investments; </w:t>
      </w:r>
    </w:p>
    <w:p w14:paraId="661D8D7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518/1995 regarding certain rights and duties of the Romanian personnel sent abroad for undertaking temporary missions, with subsequent completions and modifications;</w:t>
      </w:r>
    </w:p>
    <w:p w14:paraId="16C8D20B"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1860/2006 concerning the rights and duties of the personnel of public authorities and institutions during the delegation and posting in other locality, as well as for moving in the locality, in the work interest;</w:t>
      </w:r>
    </w:p>
    <w:p w14:paraId="312EB23C" w14:textId="77777777" w:rsidR="000576DF" w:rsidRPr="001E3D58" w:rsidRDefault="00123C52">
      <w:pPr>
        <w:numPr>
          <w:ilvl w:val="0"/>
          <w:numId w:val="30"/>
        </w:numPr>
        <w:spacing w:before="120" w:line="360" w:lineRule="auto"/>
        <w:ind w:hanging="360"/>
        <w:jc w:val="both"/>
        <w:rPr>
          <w:lang w:val="en-US"/>
        </w:rPr>
      </w:pPr>
      <w:r w:rsidRPr="001E3D58">
        <w:rPr>
          <w:rFonts w:ascii="Trebuchet MS" w:eastAsia="Trebuchet MS" w:hAnsi="Trebuchet MS" w:cs="Trebuchet MS"/>
          <w:sz w:val="22"/>
          <w:szCs w:val="22"/>
          <w:lang w:val="en-US"/>
        </w:rPr>
        <w:t xml:space="preserve"> Government Ordinance no. 29/2015 concerning the management and use of external grants and national public co-funding, for 2014-2020 "European Territorial Cooperation" goal with subsequent completions and modifications;</w:t>
      </w:r>
    </w:p>
    <w:p w14:paraId="6778712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color w:val="222222"/>
          <w:lang w:val="en-US"/>
        </w:rPr>
      </w:pPr>
      <w:r w:rsidRPr="001E3D58">
        <w:rPr>
          <w:rFonts w:ascii="Trebuchet MS" w:eastAsia="Trebuchet MS" w:hAnsi="Trebuchet MS" w:cs="Trebuchet MS"/>
          <w:color w:val="222222"/>
          <w:sz w:val="22"/>
          <w:szCs w:val="22"/>
          <w:lang w:val="en-US"/>
        </w:rPr>
        <w:t xml:space="preserve">Order no. 340/607/190/2016 approving the Methodological Norms for the application of Government Ordinance no. 29/2015 on the management and use of external grants and public </w:t>
      </w:r>
      <w:r w:rsidRPr="001E3D58">
        <w:rPr>
          <w:rFonts w:ascii="Trebuchet MS" w:eastAsia="Trebuchet MS" w:hAnsi="Trebuchet MS" w:cs="Trebuchet MS"/>
          <w:color w:val="222222"/>
          <w:sz w:val="22"/>
          <w:szCs w:val="22"/>
          <w:lang w:val="en-US"/>
        </w:rPr>
        <w:lastRenderedPageBreak/>
        <w:t xml:space="preserve">co-financing national objective “European Territorial Cooperation " in 2014-2020 </w:t>
      </w:r>
      <w:r w:rsidRPr="001E3D58">
        <w:rPr>
          <w:rFonts w:ascii="Trebuchet MS" w:eastAsia="Trebuchet MS" w:hAnsi="Trebuchet MS" w:cs="Trebuchet MS"/>
          <w:sz w:val="22"/>
          <w:szCs w:val="22"/>
          <w:lang w:val="en-US"/>
        </w:rPr>
        <w:t>with subsequent completions and modifications;</w:t>
      </w:r>
    </w:p>
    <w:p w14:paraId="1299B857"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98/2016 regarding public procurement, with subsequent completions and modifications; </w:t>
      </w:r>
    </w:p>
    <w:p w14:paraId="2E41ACE9"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395/2016 approving the Methodological Norms for the application of provisions concerning the award of public procurement contract/ framework agreement of Law No. 98/2016 on public procurement with subsequent completions and modifications;</w:t>
      </w:r>
    </w:p>
    <w:p w14:paraId="28932F2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66/2011 on preventing, finding and punishing irregularities occurred in obtaining and using European funds and / or national public funds with subsequent completions and modifications;</w:t>
      </w:r>
    </w:p>
    <w:p w14:paraId="3185A498" w14:textId="77777777" w:rsidR="00751E37"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519/2014 on setting rates on percentage reductions / financial corrections for deviations in the Annex to Government Emergency Ordinance no. 66/2011 on preventing, finding and punishing irregularities occurred in obtaining and using European funds and / or national public funds with subsequent completions and modifications;</w:t>
      </w:r>
    </w:p>
    <w:p w14:paraId="6F082D7D" w14:textId="77777777" w:rsidR="000576DF" w:rsidRPr="001E3D58" w:rsidRDefault="00751E37" w:rsidP="001E435E">
      <w:pPr>
        <w:numPr>
          <w:ilvl w:val="0"/>
          <w:numId w:val="30"/>
        </w:numPr>
        <w:spacing w:before="120" w:line="360" w:lineRule="auto"/>
        <w:ind w:hanging="360"/>
        <w:jc w:val="both"/>
        <w:rPr>
          <w:rFonts w:ascii="Trebuchet MS" w:eastAsia="Trebuchet MS" w:hAnsi="Trebuchet MS" w:cs="Trebuchet MS"/>
          <w:lang w:val="en-US"/>
        </w:rPr>
      </w:pPr>
      <w:r w:rsidRPr="00065092">
        <w:rPr>
          <w:rFonts w:ascii="Trebuchet MS" w:eastAsia="Trebuchet MS" w:hAnsi="Trebuchet MS" w:cs="Trebuchet MS"/>
          <w:sz w:val="22"/>
          <w:szCs w:val="22"/>
          <w:lang w:val="en-US"/>
        </w:rPr>
        <w:t>Government Decision 907/2016 regarding the phases of design and the framework content of the technical-economic documentation concerning objectives/investment projects financed from public funds;</w:t>
      </w:r>
    </w:p>
    <w:p w14:paraId="27C5FF2F" w14:textId="77777777" w:rsidR="000576DF" w:rsidRPr="00730E79" w:rsidRDefault="00123C52">
      <w:pPr>
        <w:pStyle w:val="Title"/>
        <w:spacing w:before="240" w:after="120" w:line="360" w:lineRule="auto"/>
        <w:jc w:val="left"/>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Bulgarian Legislation -Indicative- </w:t>
      </w:r>
    </w:p>
    <w:p w14:paraId="71DB81C4" w14:textId="77777777" w:rsidR="000576DF" w:rsidRPr="00287077" w:rsidRDefault="00123C52">
      <w:pPr>
        <w:numPr>
          <w:ilvl w:val="0"/>
          <w:numId w:val="31"/>
        </w:numPr>
        <w:spacing w:before="120" w:line="360" w:lineRule="auto"/>
        <w:ind w:hanging="360"/>
        <w:jc w:val="both"/>
        <w:rPr>
          <w:rFonts w:ascii="Trebuchet MS" w:eastAsia="Trebuchet MS" w:hAnsi="Trebuchet MS" w:cs="Trebuchet MS"/>
          <w:lang w:val="en-US"/>
        </w:rPr>
      </w:pPr>
      <w:r w:rsidRPr="00730E79">
        <w:rPr>
          <w:rFonts w:ascii="Trebuchet MS" w:eastAsia="Trebuchet MS" w:hAnsi="Trebuchet MS" w:cs="Trebuchet MS"/>
          <w:sz w:val="22"/>
          <w:szCs w:val="22"/>
          <w:lang w:val="en-US"/>
        </w:rPr>
        <w:t xml:space="preserve">Law of administration  </w:t>
      </w:r>
    </w:p>
    <w:p w14:paraId="0D0E384A" w14:textId="77777777" w:rsidR="000576DF" w:rsidRPr="000E060C" w:rsidRDefault="00123C52">
      <w:pPr>
        <w:numPr>
          <w:ilvl w:val="0"/>
          <w:numId w:val="31"/>
        </w:numPr>
        <w:spacing w:before="120" w:line="360" w:lineRule="auto"/>
        <w:ind w:hanging="360"/>
        <w:jc w:val="both"/>
        <w:rPr>
          <w:rFonts w:ascii="Trebuchet MS" w:eastAsia="Trebuchet MS" w:hAnsi="Trebuchet MS" w:cs="Trebuchet MS"/>
          <w:lang w:val="en-US"/>
        </w:rPr>
      </w:pPr>
      <w:r w:rsidRPr="000E060C">
        <w:rPr>
          <w:rFonts w:ascii="Trebuchet MS" w:eastAsia="Trebuchet MS" w:hAnsi="Trebuchet MS" w:cs="Trebuchet MS"/>
          <w:sz w:val="22"/>
          <w:szCs w:val="22"/>
          <w:lang w:val="en-US"/>
        </w:rPr>
        <w:t xml:space="preserve">Law on Local Government and local administration </w:t>
      </w:r>
    </w:p>
    <w:p w14:paraId="75921A90" w14:textId="77777777" w:rsidR="000576DF" w:rsidRPr="00A55FCF" w:rsidRDefault="00123C52">
      <w:pPr>
        <w:numPr>
          <w:ilvl w:val="0"/>
          <w:numId w:val="31"/>
        </w:numPr>
        <w:spacing w:before="120" w:line="360" w:lineRule="auto"/>
        <w:ind w:hanging="360"/>
        <w:jc w:val="both"/>
        <w:rPr>
          <w:rFonts w:ascii="Trebuchet MS" w:eastAsia="Trebuchet MS" w:hAnsi="Trebuchet MS" w:cs="Trebuchet MS"/>
          <w:lang w:val="en-US"/>
        </w:rPr>
      </w:pPr>
      <w:r w:rsidRPr="00754C23">
        <w:rPr>
          <w:rFonts w:ascii="Trebuchet MS" w:eastAsia="Trebuchet MS" w:hAnsi="Trebuchet MS" w:cs="Trebuchet MS"/>
          <w:sz w:val="22"/>
          <w:szCs w:val="22"/>
          <w:lang w:val="en-US"/>
        </w:rPr>
        <w:t>Law on legal non-profit entities ;</w:t>
      </w:r>
    </w:p>
    <w:p w14:paraId="0112028C" w14:textId="77777777" w:rsidR="000576DF" w:rsidRPr="00F85B5E" w:rsidRDefault="00123C52">
      <w:pPr>
        <w:numPr>
          <w:ilvl w:val="0"/>
          <w:numId w:val="31"/>
        </w:numPr>
        <w:spacing w:before="120" w:line="360" w:lineRule="auto"/>
        <w:ind w:hanging="360"/>
        <w:jc w:val="both"/>
        <w:rPr>
          <w:rFonts w:ascii="Trebuchet MS" w:eastAsia="Trebuchet MS" w:hAnsi="Trebuchet MS" w:cs="Trebuchet MS"/>
          <w:lang w:val="en-US"/>
        </w:rPr>
      </w:pPr>
      <w:r w:rsidRPr="00634FD4">
        <w:rPr>
          <w:rFonts w:ascii="Trebuchet MS" w:eastAsia="Trebuchet MS" w:hAnsi="Trebuchet MS" w:cs="Trebuchet MS"/>
          <w:sz w:val="22"/>
          <w:szCs w:val="22"/>
          <w:lang w:val="en-US"/>
        </w:rPr>
        <w:t>Law on financial management and control in public sector;</w:t>
      </w:r>
    </w:p>
    <w:p w14:paraId="2AF86EA1"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Accountancy Law 1 January 2002; </w:t>
      </w:r>
    </w:p>
    <w:p w14:paraId="17B8F20E"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International Accounting Standards;</w:t>
      </w:r>
    </w:p>
    <w:p w14:paraId="2D2AC0B7"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Accounts of budget entities approved by the Minister of Finance;</w:t>
      </w:r>
    </w:p>
    <w:p w14:paraId="5C300276"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on Value Added Tax;</w:t>
      </w:r>
    </w:p>
    <w:p w14:paraId="38DB401F"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Rules for implementing the Law on VAT; </w:t>
      </w:r>
    </w:p>
    <w:p w14:paraId="4E37BFED"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lastRenderedPageBreak/>
        <w:t>Instructions and other documents issued by the Ministry of Finance;</w:t>
      </w:r>
    </w:p>
    <w:p w14:paraId="4BCAB8B2"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on internal audit in the public sector </w:t>
      </w:r>
    </w:p>
    <w:p w14:paraId="3B1C5716"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 Law for the State budget of Republic of Bulgaria for the respective year;</w:t>
      </w:r>
    </w:p>
    <w:p w14:paraId="4945B957"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Decree for the implementation of the state budget of the Republic of Bulgaria for the respective year;</w:t>
      </w:r>
    </w:p>
    <w:p w14:paraId="12E409FD"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Public Procurement Law </w:t>
      </w:r>
      <w:r w:rsidR="00685C24" w:rsidRPr="001E3D58">
        <w:rPr>
          <w:rFonts w:ascii="Trebuchet MS" w:eastAsia="Trebuchet MS" w:hAnsi="Trebuchet MS" w:cs="Trebuchet MS"/>
          <w:sz w:val="22"/>
          <w:szCs w:val="22"/>
          <w:lang w:val="en-US"/>
        </w:rPr>
        <w:t xml:space="preserve">and </w:t>
      </w:r>
      <w:r w:rsidR="00685C24" w:rsidRPr="00E55C55">
        <w:rPr>
          <w:rFonts w:ascii="Trebuchet MS" w:eastAsia="Trebuchet MS" w:hAnsi="Trebuchet MS" w:cs="Trebuchet MS"/>
          <w:sz w:val="22"/>
          <w:szCs w:val="22"/>
          <w:lang w:val="en-US"/>
        </w:rPr>
        <w:t>the Rules on application of the act;</w:t>
      </w:r>
    </w:p>
    <w:p w14:paraId="515FD80C" w14:textId="77777777" w:rsidR="007A5749" w:rsidRPr="00730E79" w:rsidRDefault="00123C52" w:rsidP="007A5749">
      <w:pPr>
        <w:numPr>
          <w:ilvl w:val="0"/>
          <w:numId w:val="31"/>
        </w:numPr>
        <w:spacing w:before="120" w:line="360" w:lineRule="auto"/>
        <w:ind w:hanging="360"/>
        <w:jc w:val="both"/>
        <w:rPr>
          <w:rFonts w:ascii="Trebuchet MS" w:eastAsia="Trebuchet MS" w:hAnsi="Trebuchet MS" w:cs="Trebuchet MS"/>
          <w:lang w:val="en-US"/>
        </w:rPr>
      </w:pPr>
      <w:r w:rsidRPr="0076588F">
        <w:rPr>
          <w:rFonts w:ascii="Trebuchet MS" w:eastAsia="Trebuchet MS" w:hAnsi="Trebuchet MS" w:cs="Trebuchet MS"/>
          <w:sz w:val="22"/>
          <w:szCs w:val="22"/>
          <w:lang w:val="en-US"/>
        </w:rPr>
        <w:t xml:space="preserve">Decree of the Council of Ministers 160/01 July 2016 </w:t>
      </w:r>
    </w:p>
    <w:p w14:paraId="64F0137B" w14:textId="77777777" w:rsidR="007A5749" w:rsidRPr="000E060C" w:rsidRDefault="00685C24" w:rsidP="007A5749">
      <w:pPr>
        <w:numPr>
          <w:ilvl w:val="0"/>
          <w:numId w:val="31"/>
        </w:numPr>
        <w:spacing w:before="120" w:line="360" w:lineRule="auto"/>
        <w:ind w:hanging="360"/>
        <w:jc w:val="both"/>
        <w:rPr>
          <w:rFonts w:ascii="Trebuchet MS" w:eastAsia="Trebuchet MS" w:hAnsi="Trebuchet MS" w:cs="Trebuchet MS"/>
          <w:lang w:val="en-US"/>
        </w:rPr>
      </w:pPr>
      <w:r w:rsidRPr="00730E79">
        <w:rPr>
          <w:rFonts w:ascii="Trebuchet MS" w:eastAsia="Trebuchet MS" w:hAnsi="Trebuchet MS" w:cs="Trebuchet MS"/>
          <w:sz w:val="22"/>
          <w:szCs w:val="22"/>
          <w:lang w:val="en-US"/>
        </w:rPr>
        <w:t>Ordinance indicating the irregularities justifying financial corrections and the percentage indicators for determining the amount of the financial corrections under the Law for Management of the Funds from the European Structure and Investment Funds</w:t>
      </w:r>
      <w:r w:rsidR="00123C52" w:rsidRPr="00287077">
        <w:rPr>
          <w:rFonts w:ascii="Trebuchet MS" w:eastAsia="Trebuchet MS" w:hAnsi="Trebuchet MS" w:cs="Trebuchet MS"/>
          <w:sz w:val="22"/>
          <w:szCs w:val="22"/>
          <w:lang w:val="en-US"/>
        </w:rPr>
        <w:t>;</w:t>
      </w:r>
    </w:p>
    <w:p w14:paraId="69284EB1" w14:textId="77777777" w:rsidR="007A5749" w:rsidRPr="00754C23" w:rsidRDefault="00123C52" w:rsidP="007A5749">
      <w:pPr>
        <w:numPr>
          <w:ilvl w:val="0"/>
          <w:numId w:val="31"/>
        </w:numPr>
        <w:spacing w:before="120" w:line="360" w:lineRule="auto"/>
        <w:ind w:hanging="360"/>
        <w:jc w:val="both"/>
        <w:rPr>
          <w:rFonts w:ascii="Trebuchet MS" w:eastAsia="Trebuchet MS" w:hAnsi="Trebuchet MS" w:cs="Trebuchet MS"/>
          <w:lang w:val="en-US"/>
        </w:rPr>
      </w:pPr>
      <w:r w:rsidRPr="000E060C">
        <w:rPr>
          <w:rFonts w:ascii="Trebuchet MS" w:eastAsia="Trebuchet MS" w:hAnsi="Trebuchet MS" w:cs="Trebuchet MS"/>
          <w:sz w:val="22"/>
          <w:szCs w:val="22"/>
          <w:lang w:val="en-US"/>
        </w:rPr>
        <w:t>Spatial Planning Act;</w:t>
      </w:r>
    </w:p>
    <w:p w14:paraId="4A5FC38D" w14:textId="77777777" w:rsidR="000576DF" w:rsidRPr="00634FD4" w:rsidRDefault="00123C52" w:rsidP="007A5749">
      <w:pPr>
        <w:numPr>
          <w:ilvl w:val="0"/>
          <w:numId w:val="31"/>
        </w:numPr>
        <w:spacing w:before="120" w:line="360" w:lineRule="auto"/>
        <w:ind w:hanging="360"/>
        <w:jc w:val="both"/>
        <w:rPr>
          <w:rFonts w:ascii="Trebuchet MS" w:eastAsia="Trebuchet MS" w:hAnsi="Trebuchet MS" w:cs="Trebuchet MS"/>
          <w:lang w:val="en-US"/>
        </w:rPr>
      </w:pPr>
      <w:r w:rsidRPr="00A55FCF">
        <w:rPr>
          <w:rFonts w:ascii="Trebuchet MS" w:eastAsia="Trebuchet MS" w:hAnsi="Trebuchet MS" w:cs="Trebuchet MS"/>
          <w:sz w:val="22"/>
          <w:szCs w:val="22"/>
          <w:lang w:val="en-US"/>
        </w:rPr>
        <w:t>Environment Protection Act.</w:t>
      </w:r>
    </w:p>
    <w:sectPr w:rsidR="000576DF" w:rsidRPr="00634FD4" w:rsidSect="000B21D6">
      <w:pgSz w:w="12242" w:h="15842" w:code="1"/>
      <w:pgMar w:top="1327" w:right="1100" w:bottom="1185" w:left="1264" w:header="0" w:footer="17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B2918" w14:textId="77777777" w:rsidR="006C5D44" w:rsidRDefault="006C5D44">
      <w:r>
        <w:separator/>
      </w:r>
    </w:p>
  </w:endnote>
  <w:endnote w:type="continuationSeparator" w:id="0">
    <w:p w14:paraId="4A923809" w14:textId="77777777" w:rsidR="006C5D44" w:rsidRDefault="006C5D44">
      <w:r>
        <w:continuationSeparator/>
      </w:r>
    </w:p>
  </w:endnote>
  <w:endnote w:type="continuationNotice" w:id="1">
    <w:p w14:paraId="552209A0" w14:textId="77777777" w:rsidR="006C5D44" w:rsidRDefault="006C5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mo">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EUAlbertina">
    <w:altName w:val="Arial"/>
    <w:panose1 w:val="00000000000000000000"/>
    <w:charset w:val="00"/>
    <w:family w:val="swiss"/>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58273" w14:textId="501DFA98" w:rsidR="00340F66" w:rsidRDefault="00340F66">
    <w:pPr>
      <w:tabs>
        <w:tab w:val="center" w:pos="4680"/>
        <w:tab w:val="right" w:pos="9360"/>
      </w:tabs>
      <w:jc w:val="right"/>
      <w:rPr>
        <w:rFonts w:ascii="Trebuchet MS" w:eastAsia="Trebuchet MS" w:hAnsi="Trebuchet MS" w:cs="Trebuchet MS"/>
        <w:sz w:val="20"/>
        <w:szCs w:val="20"/>
      </w:rPr>
    </w:pPr>
    <w:r>
      <w:rPr>
        <w:rFonts w:ascii="Trebuchet MS" w:eastAsia="Trebuchet MS" w:hAnsi="Trebuchet MS" w:cs="Trebuchet MS"/>
        <w:sz w:val="20"/>
        <w:szCs w:val="20"/>
      </w:rPr>
      <w:fldChar w:fldCharType="begin"/>
    </w:r>
    <w:r>
      <w:rPr>
        <w:rFonts w:ascii="Trebuchet MS" w:eastAsia="Trebuchet MS" w:hAnsi="Trebuchet MS" w:cs="Trebuchet MS"/>
        <w:sz w:val="20"/>
        <w:szCs w:val="20"/>
      </w:rPr>
      <w:instrText>PAGE</w:instrText>
    </w:r>
    <w:r>
      <w:rPr>
        <w:rFonts w:ascii="Trebuchet MS" w:eastAsia="Trebuchet MS" w:hAnsi="Trebuchet MS" w:cs="Trebuchet MS"/>
        <w:sz w:val="20"/>
        <w:szCs w:val="20"/>
      </w:rPr>
      <w:fldChar w:fldCharType="separate"/>
    </w:r>
    <w:r w:rsidR="008F5E16">
      <w:rPr>
        <w:rFonts w:ascii="Trebuchet MS" w:eastAsia="Trebuchet MS" w:hAnsi="Trebuchet MS" w:cs="Trebuchet MS"/>
        <w:noProof/>
        <w:sz w:val="20"/>
        <w:szCs w:val="20"/>
      </w:rPr>
      <w:t>35</w:t>
    </w:r>
    <w:r>
      <w:rPr>
        <w:rFonts w:ascii="Trebuchet MS" w:eastAsia="Trebuchet MS" w:hAnsi="Trebuchet MS" w:cs="Trebuchet MS"/>
        <w:sz w:val="20"/>
        <w:szCs w:val="20"/>
      </w:rPr>
      <w:fldChar w:fldCharType="end"/>
    </w:r>
  </w:p>
  <w:p w14:paraId="5D5A4ABF" w14:textId="77777777" w:rsidR="00340F66" w:rsidRDefault="00340F66">
    <w:pPr>
      <w:tabs>
        <w:tab w:val="center" w:pos="4680"/>
        <w:tab w:val="right" w:pos="9360"/>
      </w:tabs>
      <w:spacing w:after="70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D7418" w14:textId="77777777" w:rsidR="006C5D44" w:rsidRDefault="006C5D44">
      <w:r>
        <w:separator/>
      </w:r>
    </w:p>
  </w:footnote>
  <w:footnote w:type="continuationSeparator" w:id="0">
    <w:p w14:paraId="262E31AB" w14:textId="77777777" w:rsidR="006C5D44" w:rsidRDefault="006C5D44">
      <w:r>
        <w:continuationSeparator/>
      </w:r>
    </w:p>
  </w:footnote>
  <w:footnote w:type="continuationNotice" w:id="1">
    <w:p w14:paraId="4F8234D6" w14:textId="77777777" w:rsidR="006C5D44" w:rsidRDefault="006C5D44"/>
  </w:footnote>
  <w:footnote w:id="2">
    <w:p w14:paraId="583B9D5A" w14:textId="77777777" w:rsidR="00340F66" w:rsidRDefault="00340F66">
      <w:pPr>
        <w:keepNext/>
        <w:spacing w:after="120"/>
        <w:ind w:left="142" w:hanging="142"/>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r>
        <w:rPr>
          <w:rFonts w:ascii="Trebuchet MS" w:eastAsia="Trebuchet MS" w:hAnsi="Trebuchet MS" w:cs="Trebuchet MS"/>
          <w:sz w:val="18"/>
          <w:szCs w:val="18"/>
        </w:rPr>
        <w:t xml:space="preserve">According to the EC Guidance on Simplified Cost Options, </w:t>
      </w:r>
      <w:hyperlink r:id="rId1">
        <w:r>
          <w:rPr>
            <w:rFonts w:ascii="Trebuchet MS" w:eastAsia="Trebuchet MS" w:hAnsi="Trebuchet MS" w:cs="Trebuchet MS"/>
            <w:color w:val="0000FF"/>
            <w:sz w:val="18"/>
            <w:szCs w:val="18"/>
            <w:u w:val="single"/>
          </w:rPr>
          <w:t>http://ec.europa.eu/regional_policy/index.cfm/en/information/legislation/guidance/</w:t>
        </w:r>
      </w:hyperlink>
      <w:r>
        <w:rPr>
          <w:rFonts w:ascii="Trebuchet MS" w:eastAsia="Trebuchet MS" w:hAnsi="Trebuchet MS" w:cs="Trebuchet MS"/>
          <w:sz w:val="18"/>
          <w:szCs w:val="18"/>
        </w:rPr>
        <w:t>,  page 37</w:t>
      </w:r>
    </w:p>
  </w:footnote>
  <w:footnote w:id="3">
    <w:p w14:paraId="021067B5" w14:textId="77777777" w:rsidR="00340F66" w:rsidRDefault="00340F6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Idem, page 31</w:t>
      </w:r>
    </w:p>
  </w:footnote>
  <w:footnote w:id="4">
    <w:p w14:paraId="4A672E58"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w:t>
      </w:r>
      <w:r>
        <w:rPr>
          <w:rFonts w:ascii="Trebuchet MS" w:eastAsia="Trebuchet MS" w:hAnsi="Trebuchet MS" w:cs="Trebuchet MS"/>
          <w:sz w:val="16"/>
          <w:szCs w:val="16"/>
        </w:rPr>
        <w:t>Provision of R&amp;D services and R&amp;D carried out on behalf of undertakings are not considered as independent R&amp;D</w:t>
      </w:r>
    </w:p>
  </w:footnote>
  <w:footnote w:id="5">
    <w:p w14:paraId="7369CA86" w14:textId="77777777" w:rsidR="00340F66" w:rsidRPr="00FD363E" w:rsidRDefault="00340F66">
      <w:pPr>
        <w:pStyle w:val="FootnoteText"/>
        <w:rPr>
          <w:lang w:val="en-US"/>
        </w:rPr>
      </w:pPr>
      <w:r>
        <w:rPr>
          <w:rStyle w:val="FootnoteReference"/>
        </w:rPr>
        <w:footnoteRef/>
      </w:r>
      <w:r>
        <w:t xml:space="preserve"> Scanning and uploading rules from </w:t>
      </w:r>
      <w:r w:rsidRPr="00891FBF">
        <w:t>ROBG eMS guidance for reporting published on the eMS login page</w:t>
      </w:r>
      <w:r>
        <w:t xml:space="preserve"> must be observed.</w:t>
      </w:r>
    </w:p>
  </w:footnote>
  <w:footnote w:id="6">
    <w:p w14:paraId="3C8B5E62" w14:textId="77777777" w:rsidR="00340F66" w:rsidRPr="00AA5CB4" w:rsidRDefault="00340F66" w:rsidP="00AA5CB4">
      <w:pPr>
        <w:pStyle w:val="FootnoteText"/>
        <w:jc w:val="both"/>
        <w:rPr>
          <w:rFonts w:ascii="Trebuchet MS" w:hAnsi="Trebuchet MS"/>
        </w:rPr>
      </w:pPr>
      <w:r w:rsidRPr="00AA5CB4">
        <w:rPr>
          <w:rStyle w:val="FootnoteReference"/>
          <w:rFonts w:ascii="Trebuchet MS" w:hAnsi="Trebuchet MS"/>
        </w:rPr>
        <w:footnoteRef/>
      </w:r>
      <w:r w:rsidRPr="00AA5CB4">
        <w:rPr>
          <w:rFonts w:ascii="Trebuchet MS" w:hAnsi="Trebuchet MS"/>
        </w:rPr>
        <w:t xml:space="preserve"> </w:t>
      </w:r>
      <w:r w:rsidRPr="00AA5CB4">
        <w:rPr>
          <w:rFonts w:ascii="Trebuchet MS" w:hAnsi="Trebuchet MS"/>
          <w:i/>
          <w:sz w:val="16"/>
          <w:szCs w:val="16"/>
        </w:rPr>
        <w:t>Annexes 12.</w:t>
      </w:r>
      <w:r>
        <w:rPr>
          <w:rFonts w:ascii="Trebuchet MS" w:hAnsi="Trebuchet MS"/>
          <w:i/>
          <w:sz w:val="16"/>
          <w:szCs w:val="16"/>
        </w:rPr>
        <w:t>3</w:t>
      </w:r>
      <w:r w:rsidRPr="00AA5CB4">
        <w:rPr>
          <w:rFonts w:ascii="Trebuchet MS" w:hAnsi="Trebuchet MS"/>
          <w:i/>
          <w:sz w:val="16"/>
          <w:szCs w:val="16"/>
        </w:rPr>
        <w:t xml:space="preserve"> and 12.</w:t>
      </w:r>
      <w:r>
        <w:rPr>
          <w:rFonts w:ascii="Trebuchet MS" w:hAnsi="Trebuchet MS"/>
          <w:i/>
          <w:sz w:val="16"/>
          <w:szCs w:val="16"/>
        </w:rPr>
        <w:t>4</w:t>
      </w:r>
      <w:r w:rsidRPr="00AA5CB4">
        <w:rPr>
          <w:rFonts w:ascii="Trebuchet MS" w:hAnsi="Trebuchet MS"/>
          <w:i/>
          <w:sz w:val="16"/>
          <w:szCs w:val="16"/>
        </w:rPr>
        <w:t xml:space="preserve"> must be </w:t>
      </w:r>
      <w:r w:rsidRPr="00AA5CB4">
        <w:rPr>
          <w:rFonts w:ascii="Trebuchet MS" w:eastAsia="Trebuchet MS" w:hAnsi="Trebuchet MS" w:cs="Trebuchet MS"/>
          <w:i/>
          <w:sz w:val="16"/>
          <w:szCs w:val="16"/>
          <w:lang w:val="en-US"/>
        </w:rPr>
        <w:t xml:space="preserve">submitted </w:t>
      </w:r>
      <w:r>
        <w:rPr>
          <w:rFonts w:ascii="Trebuchet MS" w:eastAsia="Trebuchet MS" w:hAnsi="Trebuchet MS" w:cs="Trebuchet MS"/>
          <w:i/>
          <w:sz w:val="16"/>
          <w:szCs w:val="16"/>
          <w:lang w:val="en-US"/>
        </w:rPr>
        <w:t xml:space="preserve"> </w:t>
      </w:r>
      <w:r w:rsidRPr="00AA5CB4">
        <w:rPr>
          <w:rFonts w:ascii="Trebuchet MS" w:eastAsia="Trebuchet MS" w:hAnsi="Trebuchet MS" w:cs="Trebuchet MS"/>
          <w:i/>
          <w:sz w:val="16"/>
          <w:szCs w:val="16"/>
          <w:lang w:val="en-US"/>
        </w:rPr>
        <w:t>only for the first partner report</w:t>
      </w:r>
      <w:r>
        <w:rPr>
          <w:rFonts w:ascii="Trebuchet MS" w:eastAsia="Trebuchet MS" w:hAnsi="Trebuchet MS" w:cs="Trebuchet MS"/>
          <w:i/>
          <w:sz w:val="16"/>
          <w:szCs w:val="16"/>
          <w:lang w:val="en-US"/>
        </w:rPr>
        <w:t>. If any change</w:t>
      </w:r>
      <w:r w:rsidRPr="00AA5CB4">
        <w:rPr>
          <w:rFonts w:ascii="Trebuchet MS" w:eastAsia="Trebuchet MS" w:hAnsi="Trebuchet MS" w:cs="Trebuchet MS"/>
          <w:i/>
          <w:sz w:val="16"/>
          <w:szCs w:val="16"/>
          <w:lang w:val="en-US"/>
        </w:rPr>
        <w:t>s</w:t>
      </w:r>
      <w:r>
        <w:rPr>
          <w:rFonts w:ascii="Trebuchet MS" w:eastAsia="Trebuchet MS" w:hAnsi="Trebuchet MS" w:cs="Trebuchet MS"/>
          <w:i/>
          <w:sz w:val="16"/>
          <w:szCs w:val="16"/>
          <w:lang w:val="en-US"/>
        </w:rPr>
        <w:t xml:space="preserve"> (regarding VAT refund or state aid)</w:t>
      </w:r>
      <w:r w:rsidRPr="00AA5CB4">
        <w:rPr>
          <w:rFonts w:ascii="Trebuchet MS" w:eastAsia="Trebuchet MS" w:hAnsi="Trebuchet MS" w:cs="Trebuchet MS"/>
          <w:i/>
          <w:sz w:val="16"/>
          <w:szCs w:val="16"/>
          <w:lang w:val="en-US"/>
        </w:rPr>
        <w:t xml:space="preserve"> occur </w:t>
      </w:r>
      <w:r w:rsidRPr="0004103B">
        <w:rPr>
          <w:rFonts w:ascii="Trebuchet MS" w:eastAsia="Trebuchet MS" w:hAnsi="Trebuchet MS" w:cs="Trebuchet MS"/>
          <w:i/>
          <w:sz w:val="16"/>
          <w:szCs w:val="16"/>
          <w:lang w:val="en-US"/>
        </w:rPr>
        <w:t>throughout</w:t>
      </w:r>
      <w:r w:rsidRPr="00AA5CB4">
        <w:rPr>
          <w:rFonts w:ascii="Trebuchet MS" w:eastAsia="Trebuchet MS" w:hAnsi="Trebuchet MS" w:cs="Trebuchet MS"/>
          <w:i/>
          <w:sz w:val="16"/>
          <w:szCs w:val="16"/>
          <w:lang w:val="en-US"/>
        </w:rPr>
        <w:t xml:space="preserve"> the implementation period then the beneficiary must report accordingly</w:t>
      </w:r>
      <w:r>
        <w:rPr>
          <w:rFonts w:ascii="Trebuchet MS" w:eastAsia="Trebuchet MS" w:hAnsi="Trebuchet MS" w:cs="Trebuchet MS"/>
          <w:i/>
          <w:sz w:val="16"/>
          <w:szCs w:val="16"/>
          <w:lang w:val="en-US"/>
        </w:rPr>
        <w:t>.</w:t>
      </w:r>
      <w:r w:rsidRPr="00AA5CB4">
        <w:rPr>
          <w:rFonts w:ascii="Trebuchet MS" w:eastAsia="Trebuchet MS" w:hAnsi="Trebuchet MS" w:cs="Trebuchet MS"/>
          <w:i/>
          <w:sz w:val="22"/>
          <w:szCs w:val="22"/>
          <w:lang w:val="en-US"/>
        </w:rPr>
        <w:t xml:space="preserve"> </w:t>
      </w:r>
    </w:p>
  </w:footnote>
  <w:footnote w:id="7">
    <w:p w14:paraId="49B09810"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This document can be downloaded at the following link: </w:t>
      </w:r>
      <w:hyperlink r:id="rId2">
        <w:r>
          <w:rPr>
            <w:rFonts w:ascii="Trebuchet MS" w:eastAsia="Trebuchet MS" w:hAnsi="Trebuchet MS" w:cs="Trebuchet MS"/>
            <w:color w:val="0000FF"/>
            <w:sz w:val="16"/>
            <w:szCs w:val="16"/>
            <w:u w:val="single"/>
          </w:rPr>
          <w:t>http://ec.europa.eu/sfc/en/2014/anti-fraud</w:t>
        </w:r>
      </w:hyperlink>
    </w:p>
  </w:footnote>
  <w:footnote w:id="8">
    <w:p w14:paraId="16C67C13"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PP=procurement procedure</w:t>
      </w:r>
    </w:p>
  </w:footnote>
  <w:footnote w:id="9">
    <w:p w14:paraId="5792ABB5" w14:textId="77777777" w:rsidR="00340F66" w:rsidRDefault="00340F6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These are indicative documents required by the Managing Authority. It is not mandatory to have distinct documents for all this information. The beneficiary may decide to have a single document that includes all information required by the Managing Authority.  </w:t>
      </w:r>
    </w:p>
  </w:footnote>
  <w:footnote w:id="10">
    <w:p w14:paraId="30D2318C" w14:textId="77777777" w:rsidR="00340F66" w:rsidRDefault="00340F6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r>
        <w:rPr>
          <w:rFonts w:ascii="Trebuchet MS" w:eastAsia="Trebuchet MS" w:hAnsi="Trebuchet MS" w:cs="Trebuchet MS"/>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11">
    <w:p w14:paraId="0AC385D4"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Please take into consideration the national legal provisions and the European Commission guide regarding </w:t>
      </w:r>
      <w:r>
        <w:rPr>
          <w:rFonts w:ascii="Trebuchet MS" w:eastAsia="Trebuchet MS" w:hAnsi="Trebuchet MS" w:cs="Trebuchet MS"/>
          <w:i/>
          <w:sz w:val="16"/>
          <w:szCs w:val="16"/>
        </w:rPr>
        <w:t>Identifying conflicts of interests in public procurement procedures for structural actions - A practical guide for managers elaborated by a group of Member States' experts coordinated by OLAF's unit D2 - Fraud Prevention</w:t>
      </w:r>
      <w:r>
        <w:rPr>
          <w:rFonts w:ascii="Trebuchet MS" w:eastAsia="Trebuchet MS" w:hAnsi="Trebuchet MS" w:cs="Trebuchet MS"/>
          <w:sz w:val="16"/>
          <w:szCs w:val="16"/>
        </w:rPr>
        <w:t xml:space="preserve"> </w:t>
      </w:r>
      <w:hyperlink r:id="rId3">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20"/>
          <w:szCs w:val="20"/>
        </w:rPr>
        <w:t xml:space="preserve"> </w:t>
      </w:r>
    </w:p>
  </w:footnote>
  <w:footnote w:id="12">
    <w:p w14:paraId="09F1D1D0" w14:textId="77777777" w:rsidR="00340F66" w:rsidRDefault="00340F6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It is recommended the beneficiary to conclude a contract or to issue a purchase order/procurement notice when purchasing complex services, goods or works (e.g. services for drafting, procedures, technical documents, feasibility studies, traffic studies, training, events, promotional materials etc.). This will give the beneficiary more control of the procurement process.   </w:t>
      </w:r>
    </w:p>
  </w:footnote>
  <w:footnote w:id="13">
    <w:p w14:paraId="1D0ACA18"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These are indicative documents required by the Managing Authority. It is not mandatory to have distinct documents for all these information. The beneficiary may decide to have a single document that includes all information required by the Managing Authority.</w:t>
      </w:r>
      <w:r>
        <w:rPr>
          <w:rFonts w:ascii="Trebuchet MS" w:eastAsia="Trebuchet MS" w:hAnsi="Trebuchet MS" w:cs="Trebuchet MS"/>
          <w:sz w:val="20"/>
          <w:szCs w:val="20"/>
        </w:rPr>
        <w:t xml:space="preserve">  </w:t>
      </w:r>
    </w:p>
  </w:footnote>
  <w:footnote w:id="14">
    <w:p w14:paraId="41F7B0AB"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evaluation/selection board according to the national provisions,  its internal rules and human resources available</w:t>
      </w:r>
    </w:p>
  </w:footnote>
  <w:footnote w:id="15">
    <w:p w14:paraId="56416191"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contract implementation team according to its internal rules and human resources available for the contract implementation.  </w:t>
      </w:r>
    </w:p>
  </w:footnote>
  <w:footnote w:id="16">
    <w:p w14:paraId="2548E287"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All contract amendments shall be made in accordance with national legal provisions and with the Programme rules. </w:t>
      </w:r>
    </w:p>
  </w:footnote>
  <w:footnote w:id="17">
    <w:p w14:paraId="78270944" w14:textId="77777777" w:rsidR="00340F66" w:rsidRDefault="00340F66">
      <w:pPr>
        <w:keepNext/>
        <w:spacing w:after="240"/>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For additional information regarding the conflict of interest, it is recommended to consult the European Commission guide Identifying conflicts of interests in public procurement procedures for structural actions - A practical guide for managers elaborated by a group of Member States' experts coordinated by OLAF's unit D2.  </w:t>
      </w:r>
      <w:hyperlink r:id="rId4">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This document is not mandatory, but can provide useful information to the private beneficiaries regarding the conflict of interest.  </w:t>
      </w:r>
    </w:p>
  </w:footnote>
  <w:footnote w:id="18">
    <w:p w14:paraId="0C9B66B3" w14:textId="77777777" w:rsidR="00340F66" w:rsidRDefault="00340F6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These are indicative documents required by the Managing Authority. It is not mandatory to have distinct documents for all these information. The beneficiary may decide to have a single document that includes all information required by the Managing Authority.  </w:t>
      </w:r>
    </w:p>
  </w:footnote>
  <w:footnote w:id="19">
    <w:p w14:paraId="40BF9135" w14:textId="77777777" w:rsidR="00340F66" w:rsidRDefault="00340F66">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r>
        <w:rPr>
          <w:rFonts w:ascii="Trebuchet MS" w:eastAsia="Trebuchet MS" w:hAnsi="Trebuchet MS" w:cs="Trebuchet MS"/>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20">
    <w:p w14:paraId="1032703B"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Please take into consideration the national legal provisions and the template provided by the Programme. Also, for additional information, you can consult the European Commission guide regarding </w:t>
      </w:r>
      <w:r>
        <w:rPr>
          <w:rFonts w:ascii="Trebuchet MS" w:eastAsia="Trebuchet MS" w:hAnsi="Trebuchet MS" w:cs="Trebuchet MS"/>
          <w:i/>
          <w:sz w:val="16"/>
          <w:szCs w:val="16"/>
        </w:rPr>
        <w:t>Identifying conflicts of interests in public procurement procedures for structural actions - A practical guide for managers elaborated by a group of Member States' experts coordinated by OLAF's unit D2 - Fraud Prevention</w:t>
      </w:r>
      <w:r>
        <w:rPr>
          <w:rFonts w:ascii="Trebuchet MS" w:eastAsia="Trebuchet MS" w:hAnsi="Trebuchet MS" w:cs="Trebuchet MS"/>
          <w:sz w:val="16"/>
          <w:szCs w:val="16"/>
        </w:rPr>
        <w:t xml:space="preserve"> </w:t>
      </w:r>
      <w:hyperlink r:id="rId5">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w:t>
      </w:r>
    </w:p>
  </w:footnote>
  <w:footnote w:id="21">
    <w:p w14:paraId="7A082FF7"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These are indicative documents required by the Managing Authority. It is not mandatory to have distinct documents for all these information. The beneficiary may decide to have a single document that includes all information required by the Managing Authority.</w:t>
      </w:r>
      <w:r>
        <w:rPr>
          <w:rFonts w:ascii="Trebuchet MS" w:eastAsia="Trebuchet MS" w:hAnsi="Trebuchet MS" w:cs="Trebuchet MS"/>
          <w:sz w:val="20"/>
          <w:szCs w:val="20"/>
        </w:rPr>
        <w:t xml:space="preserve">  </w:t>
      </w:r>
    </w:p>
  </w:footnote>
  <w:footnote w:id="22">
    <w:p w14:paraId="27252133"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The beneficiary shall establish the evaluation/selection board according to its internal rules and human resources available. The evaluation/selection board may include 1 evaluator if the beneficiary has imitated human resources.</w:t>
      </w:r>
      <w:r>
        <w:rPr>
          <w:rFonts w:ascii="Trebuchet MS" w:eastAsia="Trebuchet MS" w:hAnsi="Trebuchet MS" w:cs="Trebuchet MS"/>
          <w:sz w:val="20"/>
          <w:szCs w:val="20"/>
        </w:rPr>
        <w:t xml:space="preserve"> </w:t>
      </w:r>
    </w:p>
  </w:footnote>
  <w:footnote w:id="23">
    <w:p w14:paraId="56776EC7" w14:textId="77777777" w:rsidR="00340F66" w:rsidRDefault="00340F66">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contract implementation team according to its internal rules and human resources available for the contract implementation</w:t>
      </w:r>
      <w:r>
        <w:rPr>
          <w:rFonts w:ascii="Trebuchet MS" w:eastAsia="Trebuchet MS" w:hAnsi="Trebuchet MS" w:cs="Trebuchet MS"/>
          <w:sz w:val="20"/>
          <w:szCs w:val="20"/>
        </w:rPr>
        <w:t xml:space="preserve">.  </w:t>
      </w:r>
    </w:p>
  </w:footnote>
  <w:footnote w:id="24">
    <w:p w14:paraId="3EE1AC8C" w14:textId="77777777" w:rsidR="00340F66" w:rsidRDefault="00340F66">
      <w:pPr>
        <w:keepNext/>
        <w:spacing w:after="240"/>
        <w:ind w:left="357" w:hanging="357"/>
        <w:jc w:val="both"/>
        <w:rPr>
          <w:rFonts w:ascii="Trebuchet MS" w:eastAsia="Trebuchet MS" w:hAnsi="Trebuchet MS" w:cs="Trebuchet MS"/>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All contract amendments shall be made in accordance with national legal provisions and with the Programme rules.</w:t>
      </w:r>
      <w:r>
        <w:rPr>
          <w:rFonts w:ascii="Trebuchet MS" w:eastAsia="Trebuchet MS" w:hAnsi="Trebuchet MS" w:cs="Trebuchet MS"/>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5520B" w14:textId="77777777" w:rsidR="00340F66" w:rsidRDefault="00340F66">
    <w:pPr>
      <w:keepNext/>
      <w:tabs>
        <w:tab w:val="left" w:pos="1350"/>
        <w:tab w:val="left" w:pos="1890"/>
      </w:tabs>
      <w:spacing w:before="426" w:after="360"/>
      <w:jc w:val="both"/>
      <w:rPr>
        <w:rFonts w:ascii="Trebuchet MS" w:eastAsia="Trebuchet MS" w:hAnsi="Trebuchet MS" w:cs="Trebuchet MS"/>
        <w:b/>
        <w:sz w:val="28"/>
        <w:szCs w:val="28"/>
      </w:rPr>
    </w:pPr>
    <w:r>
      <w:rPr>
        <w:noProof/>
        <w:lang w:val="en-US" w:eastAsia="en-US"/>
      </w:rPr>
      <w:drawing>
        <wp:inline distT="0" distB="0" distL="0" distR="0" wp14:anchorId="51C52AFA" wp14:editId="140EA34C">
          <wp:extent cx="1962150" cy="857250"/>
          <wp:effectExtent l="0" t="0" r="0" b="0"/>
          <wp:docPr id="6"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
                  <a:srcRect/>
                  <a:stretch>
                    <a:fillRect/>
                  </a:stretch>
                </pic:blipFill>
                <pic:spPr>
                  <a:xfrm>
                    <a:off x="0" y="0"/>
                    <a:ext cx="1962150" cy="857250"/>
                  </a:xfrm>
                  <a:prstGeom prst="rect">
                    <a:avLst/>
                  </a:prstGeom>
                  <a:ln/>
                </pic:spPr>
              </pic:pic>
            </a:graphicData>
          </a:graphic>
        </wp:inline>
      </w:drawing>
    </w:r>
    <w:r>
      <w:rPr>
        <w:rFonts w:ascii="Verdana" w:eastAsia="Verdana" w:hAnsi="Verdana" w:cs="Verdana"/>
      </w:rPr>
      <w:tab/>
    </w:r>
    <w:r>
      <w:rPr>
        <w:rFonts w:ascii="Verdana" w:eastAsia="Verdana" w:hAnsi="Verdana" w:cs="Verdana"/>
      </w:rPr>
      <w:tab/>
    </w:r>
    <w:r>
      <w:rPr>
        <w:rFonts w:ascii="Verdana" w:eastAsia="Verdana" w:hAnsi="Verdana" w:cs="Verdana"/>
      </w:rPr>
      <w:tab/>
    </w:r>
    <w:r>
      <w:rPr>
        <w:rFonts w:ascii="Trebuchet MS" w:eastAsia="Trebuchet MS" w:hAnsi="Trebuchet MS" w:cs="Trebuchet MS"/>
        <w:b/>
        <w:sz w:val="28"/>
        <w:szCs w:val="28"/>
      </w:rPr>
      <w:t>Project Implementation Manual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07C"/>
    <w:multiLevelType w:val="multilevel"/>
    <w:tmpl w:val="9F22856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 w15:restartNumberingAfterBreak="0">
    <w:nsid w:val="00E90CDC"/>
    <w:multiLevelType w:val="multilevel"/>
    <w:tmpl w:val="EE6EA5FE"/>
    <w:lvl w:ilvl="0">
      <w:start w:val="1"/>
      <w:numFmt w:val="lowerLetter"/>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 w15:restartNumberingAfterBreak="0">
    <w:nsid w:val="01555062"/>
    <w:multiLevelType w:val="multilevel"/>
    <w:tmpl w:val="1A4C48C4"/>
    <w:lvl w:ilvl="0">
      <w:start w:val="1"/>
      <w:numFmt w:val="decimal"/>
      <w:lvlText w:val="%1."/>
      <w:lvlJc w:val="left"/>
      <w:pPr>
        <w:ind w:left="720" w:firstLine="360"/>
      </w:pPr>
    </w:lvl>
    <w:lvl w:ilvl="1">
      <w:start w:val="1"/>
      <w:numFmt w:val="decimal"/>
      <w:lvlText w:val="%1.%2"/>
      <w:lvlJc w:val="left"/>
      <w:pPr>
        <w:ind w:left="720" w:firstLine="360"/>
      </w:pPr>
    </w:lvl>
    <w:lvl w:ilvl="2">
      <w:start w:val="1"/>
      <w:numFmt w:val="decimal"/>
      <w:lvlText w:val="%1.%2.%3"/>
      <w:lvlJc w:val="left"/>
      <w:pPr>
        <w:ind w:left="1080" w:firstLine="360"/>
      </w:pPr>
    </w:lvl>
    <w:lvl w:ilvl="3">
      <w:start w:val="1"/>
      <w:numFmt w:val="decimal"/>
      <w:lvlText w:val="%1.%2.%3.%4"/>
      <w:lvlJc w:val="left"/>
      <w:pPr>
        <w:ind w:left="108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3" w15:restartNumberingAfterBreak="0">
    <w:nsid w:val="02B04721"/>
    <w:multiLevelType w:val="hybridMultilevel"/>
    <w:tmpl w:val="771496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240811"/>
    <w:multiLevelType w:val="multilevel"/>
    <w:tmpl w:val="5AB083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047D6605"/>
    <w:multiLevelType w:val="multilevel"/>
    <w:tmpl w:val="524CB614"/>
    <w:lvl w:ilvl="0">
      <w:start w:val="1"/>
      <w:numFmt w:val="bullet"/>
      <w:lvlText w:val="●"/>
      <w:lvlJc w:val="left"/>
      <w:pPr>
        <w:ind w:left="882" w:firstLine="522"/>
      </w:pPr>
      <w:rPr>
        <w:rFonts w:ascii="Arial" w:eastAsia="Arial" w:hAnsi="Arial" w:cs="Arial"/>
      </w:rPr>
    </w:lvl>
    <w:lvl w:ilvl="1">
      <w:start w:val="1"/>
      <w:numFmt w:val="bullet"/>
      <w:lvlText w:val="o"/>
      <w:lvlJc w:val="left"/>
      <w:pPr>
        <w:ind w:left="1602" w:firstLine="1242"/>
      </w:pPr>
      <w:rPr>
        <w:rFonts w:ascii="Arial" w:eastAsia="Arial" w:hAnsi="Arial" w:cs="Arial"/>
      </w:rPr>
    </w:lvl>
    <w:lvl w:ilvl="2">
      <w:start w:val="1"/>
      <w:numFmt w:val="bullet"/>
      <w:lvlText w:val="▪"/>
      <w:lvlJc w:val="left"/>
      <w:pPr>
        <w:ind w:left="2322" w:firstLine="1962"/>
      </w:pPr>
      <w:rPr>
        <w:rFonts w:ascii="Arial" w:eastAsia="Arial" w:hAnsi="Arial" w:cs="Arial"/>
      </w:rPr>
    </w:lvl>
    <w:lvl w:ilvl="3">
      <w:start w:val="1"/>
      <w:numFmt w:val="bullet"/>
      <w:lvlText w:val="●"/>
      <w:lvlJc w:val="left"/>
      <w:pPr>
        <w:ind w:left="3042" w:firstLine="2682"/>
      </w:pPr>
      <w:rPr>
        <w:rFonts w:ascii="Arial" w:eastAsia="Arial" w:hAnsi="Arial" w:cs="Arial"/>
      </w:rPr>
    </w:lvl>
    <w:lvl w:ilvl="4">
      <w:start w:val="1"/>
      <w:numFmt w:val="bullet"/>
      <w:lvlText w:val="o"/>
      <w:lvlJc w:val="left"/>
      <w:pPr>
        <w:ind w:left="3762" w:firstLine="3402"/>
      </w:pPr>
      <w:rPr>
        <w:rFonts w:ascii="Arial" w:eastAsia="Arial" w:hAnsi="Arial" w:cs="Arial"/>
      </w:rPr>
    </w:lvl>
    <w:lvl w:ilvl="5">
      <w:start w:val="1"/>
      <w:numFmt w:val="bullet"/>
      <w:lvlText w:val="▪"/>
      <w:lvlJc w:val="left"/>
      <w:pPr>
        <w:ind w:left="4482" w:firstLine="4122"/>
      </w:pPr>
      <w:rPr>
        <w:rFonts w:ascii="Arial" w:eastAsia="Arial" w:hAnsi="Arial" w:cs="Arial"/>
      </w:rPr>
    </w:lvl>
    <w:lvl w:ilvl="6">
      <w:start w:val="1"/>
      <w:numFmt w:val="bullet"/>
      <w:lvlText w:val="●"/>
      <w:lvlJc w:val="left"/>
      <w:pPr>
        <w:ind w:left="5202" w:firstLine="4842"/>
      </w:pPr>
      <w:rPr>
        <w:rFonts w:ascii="Arial" w:eastAsia="Arial" w:hAnsi="Arial" w:cs="Arial"/>
      </w:rPr>
    </w:lvl>
    <w:lvl w:ilvl="7">
      <w:start w:val="1"/>
      <w:numFmt w:val="bullet"/>
      <w:lvlText w:val="o"/>
      <w:lvlJc w:val="left"/>
      <w:pPr>
        <w:ind w:left="5922" w:firstLine="5562"/>
      </w:pPr>
      <w:rPr>
        <w:rFonts w:ascii="Arial" w:eastAsia="Arial" w:hAnsi="Arial" w:cs="Arial"/>
      </w:rPr>
    </w:lvl>
    <w:lvl w:ilvl="8">
      <w:start w:val="1"/>
      <w:numFmt w:val="bullet"/>
      <w:lvlText w:val="▪"/>
      <w:lvlJc w:val="left"/>
      <w:pPr>
        <w:ind w:left="6642" w:firstLine="6282"/>
      </w:pPr>
      <w:rPr>
        <w:rFonts w:ascii="Arial" w:eastAsia="Arial" w:hAnsi="Arial" w:cs="Arial"/>
      </w:rPr>
    </w:lvl>
  </w:abstractNum>
  <w:abstractNum w:abstractNumId="6" w15:restartNumberingAfterBreak="0">
    <w:nsid w:val="04FB3047"/>
    <w:multiLevelType w:val="multilevel"/>
    <w:tmpl w:val="AC7CB5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061B7570"/>
    <w:multiLevelType w:val="multilevel"/>
    <w:tmpl w:val="145C7D3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07BA2D1C"/>
    <w:multiLevelType w:val="multilevel"/>
    <w:tmpl w:val="6D32A6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09CA2C3E"/>
    <w:multiLevelType w:val="multilevel"/>
    <w:tmpl w:val="EF74BE30"/>
    <w:lvl w:ilvl="0">
      <w:start w:val="1"/>
      <w:numFmt w:val="bullet"/>
      <w:lvlText w:val="●"/>
      <w:lvlJc w:val="left"/>
      <w:pPr>
        <w:ind w:left="360"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09F122D7"/>
    <w:multiLevelType w:val="multilevel"/>
    <w:tmpl w:val="99F0106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0A3E22C1"/>
    <w:multiLevelType w:val="multilevel"/>
    <w:tmpl w:val="FA4A925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0B6F4C40"/>
    <w:multiLevelType w:val="multilevel"/>
    <w:tmpl w:val="CE38CAB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0C083F66"/>
    <w:multiLevelType w:val="multilevel"/>
    <w:tmpl w:val="CA48C3EE"/>
    <w:lvl w:ilvl="0">
      <w:start w:val="2"/>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0C350AD8"/>
    <w:multiLevelType w:val="multilevel"/>
    <w:tmpl w:val="7AC6612E"/>
    <w:lvl w:ilvl="0">
      <w:start w:val="1"/>
      <w:numFmt w:val="bullet"/>
      <w:lvlText w:val="●"/>
      <w:lvlJc w:val="left"/>
      <w:pPr>
        <w:ind w:left="754" w:firstLine="394"/>
      </w:pPr>
      <w:rPr>
        <w:rFonts w:ascii="Arial" w:eastAsia="Arial" w:hAnsi="Arial" w:cs="Arial"/>
      </w:rPr>
    </w:lvl>
    <w:lvl w:ilvl="1">
      <w:start w:val="1"/>
      <w:numFmt w:val="bullet"/>
      <w:lvlText w:val="o"/>
      <w:lvlJc w:val="left"/>
      <w:pPr>
        <w:ind w:left="1474" w:firstLine="1114"/>
      </w:pPr>
      <w:rPr>
        <w:rFonts w:ascii="Arial" w:eastAsia="Arial" w:hAnsi="Arial" w:cs="Arial"/>
      </w:rPr>
    </w:lvl>
    <w:lvl w:ilvl="2">
      <w:start w:val="1"/>
      <w:numFmt w:val="bullet"/>
      <w:lvlText w:val="▪"/>
      <w:lvlJc w:val="left"/>
      <w:pPr>
        <w:ind w:left="2194" w:firstLine="1834"/>
      </w:pPr>
      <w:rPr>
        <w:rFonts w:ascii="Arial" w:eastAsia="Arial" w:hAnsi="Arial" w:cs="Arial"/>
      </w:rPr>
    </w:lvl>
    <w:lvl w:ilvl="3">
      <w:start w:val="1"/>
      <w:numFmt w:val="bullet"/>
      <w:lvlText w:val="●"/>
      <w:lvlJc w:val="left"/>
      <w:pPr>
        <w:ind w:left="2914" w:firstLine="2554"/>
      </w:pPr>
      <w:rPr>
        <w:rFonts w:ascii="Arial" w:eastAsia="Arial" w:hAnsi="Arial" w:cs="Arial"/>
      </w:rPr>
    </w:lvl>
    <w:lvl w:ilvl="4">
      <w:start w:val="1"/>
      <w:numFmt w:val="bullet"/>
      <w:lvlText w:val="o"/>
      <w:lvlJc w:val="left"/>
      <w:pPr>
        <w:ind w:left="3634" w:firstLine="3274"/>
      </w:pPr>
      <w:rPr>
        <w:rFonts w:ascii="Arial" w:eastAsia="Arial" w:hAnsi="Arial" w:cs="Arial"/>
      </w:rPr>
    </w:lvl>
    <w:lvl w:ilvl="5">
      <w:start w:val="1"/>
      <w:numFmt w:val="bullet"/>
      <w:lvlText w:val="▪"/>
      <w:lvlJc w:val="left"/>
      <w:pPr>
        <w:ind w:left="4354" w:firstLine="3994"/>
      </w:pPr>
      <w:rPr>
        <w:rFonts w:ascii="Arial" w:eastAsia="Arial" w:hAnsi="Arial" w:cs="Arial"/>
      </w:rPr>
    </w:lvl>
    <w:lvl w:ilvl="6">
      <w:start w:val="1"/>
      <w:numFmt w:val="bullet"/>
      <w:lvlText w:val="●"/>
      <w:lvlJc w:val="left"/>
      <w:pPr>
        <w:ind w:left="5074" w:firstLine="4714"/>
      </w:pPr>
      <w:rPr>
        <w:rFonts w:ascii="Arial" w:eastAsia="Arial" w:hAnsi="Arial" w:cs="Arial"/>
      </w:rPr>
    </w:lvl>
    <w:lvl w:ilvl="7">
      <w:start w:val="1"/>
      <w:numFmt w:val="bullet"/>
      <w:lvlText w:val="o"/>
      <w:lvlJc w:val="left"/>
      <w:pPr>
        <w:ind w:left="5794" w:firstLine="5434"/>
      </w:pPr>
      <w:rPr>
        <w:rFonts w:ascii="Arial" w:eastAsia="Arial" w:hAnsi="Arial" w:cs="Arial"/>
      </w:rPr>
    </w:lvl>
    <w:lvl w:ilvl="8">
      <w:start w:val="1"/>
      <w:numFmt w:val="bullet"/>
      <w:lvlText w:val="▪"/>
      <w:lvlJc w:val="left"/>
      <w:pPr>
        <w:ind w:left="6514" w:firstLine="6154"/>
      </w:pPr>
      <w:rPr>
        <w:rFonts w:ascii="Arial" w:eastAsia="Arial" w:hAnsi="Arial" w:cs="Arial"/>
      </w:rPr>
    </w:lvl>
  </w:abstractNum>
  <w:abstractNum w:abstractNumId="15" w15:restartNumberingAfterBreak="0">
    <w:nsid w:val="0C530517"/>
    <w:multiLevelType w:val="multilevel"/>
    <w:tmpl w:val="FA74E7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0C9A1F40"/>
    <w:multiLevelType w:val="multilevel"/>
    <w:tmpl w:val="412A5844"/>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0CB77C2D"/>
    <w:multiLevelType w:val="multilevel"/>
    <w:tmpl w:val="2E6AF0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0E586906"/>
    <w:multiLevelType w:val="multilevel"/>
    <w:tmpl w:val="B04494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10361CE5"/>
    <w:multiLevelType w:val="multilevel"/>
    <w:tmpl w:val="455C61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10874B2D"/>
    <w:multiLevelType w:val="multilevel"/>
    <w:tmpl w:val="6E44B1B0"/>
    <w:lvl w:ilvl="0">
      <w:start w:val="1"/>
      <w:numFmt w:val="decimal"/>
      <w:lvlText w:val="%1."/>
      <w:lvlJc w:val="left"/>
      <w:pPr>
        <w:ind w:left="810" w:firstLine="45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15:restartNumberingAfterBreak="0">
    <w:nsid w:val="10D147F3"/>
    <w:multiLevelType w:val="hybridMultilevel"/>
    <w:tmpl w:val="771496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6A40FE"/>
    <w:multiLevelType w:val="multilevel"/>
    <w:tmpl w:val="1E588D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12586515"/>
    <w:multiLevelType w:val="multilevel"/>
    <w:tmpl w:val="4B3EE4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0">
    <w:nsid w:val="12FB5A54"/>
    <w:multiLevelType w:val="hybridMultilevel"/>
    <w:tmpl w:val="BCE413C6"/>
    <w:lvl w:ilvl="0" w:tplc="0409000F">
      <w:start w:val="1"/>
      <w:numFmt w:val="decimal"/>
      <w:lvlText w:val="%1."/>
      <w:lvlJc w:val="left"/>
      <w:pPr>
        <w:ind w:left="720" w:hanging="360"/>
      </w:pPr>
      <w:rPr>
        <w:rFonts w:hint="default"/>
      </w:rPr>
    </w:lvl>
    <w:lvl w:ilvl="1" w:tplc="C6B0DF22">
      <w:start w:val="2"/>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6D0051"/>
    <w:multiLevelType w:val="multilevel"/>
    <w:tmpl w:val="8E84EA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6" w15:restartNumberingAfterBreak="0">
    <w:nsid w:val="14F94ACD"/>
    <w:multiLevelType w:val="multilevel"/>
    <w:tmpl w:val="9E3E2E1E"/>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7" w15:restartNumberingAfterBreak="0">
    <w:nsid w:val="15DA7BEC"/>
    <w:multiLevelType w:val="multilevel"/>
    <w:tmpl w:val="B53AEB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16D932FB"/>
    <w:multiLevelType w:val="multilevel"/>
    <w:tmpl w:val="19E0ED0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172220F1"/>
    <w:multiLevelType w:val="multilevel"/>
    <w:tmpl w:val="CFA8E13A"/>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0" w15:restartNumberingAfterBreak="0">
    <w:nsid w:val="18BA5A4A"/>
    <w:multiLevelType w:val="multilevel"/>
    <w:tmpl w:val="06EC0BA2"/>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31" w15:restartNumberingAfterBreak="0">
    <w:nsid w:val="1B4A2A91"/>
    <w:multiLevelType w:val="multilevel"/>
    <w:tmpl w:val="83642E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2" w15:restartNumberingAfterBreak="0">
    <w:nsid w:val="1B5D7DE6"/>
    <w:multiLevelType w:val="hybridMultilevel"/>
    <w:tmpl w:val="8E88A12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1BA821D9"/>
    <w:multiLevelType w:val="multilevel"/>
    <w:tmpl w:val="957EB2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4" w15:restartNumberingAfterBreak="0">
    <w:nsid w:val="1C0A60D0"/>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35" w15:restartNumberingAfterBreak="0">
    <w:nsid w:val="1CEB2C08"/>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625268"/>
    <w:multiLevelType w:val="hybridMultilevel"/>
    <w:tmpl w:val="5F7819C6"/>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37" w15:restartNumberingAfterBreak="0">
    <w:nsid w:val="23105C93"/>
    <w:multiLevelType w:val="hybridMultilevel"/>
    <w:tmpl w:val="A4BE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7A31B9"/>
    <w:multiLevelType w:val="multilevel"/>
    <w:tmpl w:val="736A2D4E"/>
    <w:lvl w:ilvl="0">
      <w:start w:val="1"/>
      <w:numFmt w:val="bullet"/>
      <w:lvlText w:val="●"/>
      <w:lvlJc w:val="left"/>
      <w:pPr>
        <w:ind w:left="720" w:firstLine="360"/>
      </w:pPr>
      <w:rPr>
        <w:rFonts w:ascii="Arial" w:eastAsia="Arial" w:hAnsi="Arial" w:cs="Arial"/>
      </w:rPr>
    </w:lvl>
    <w:lvl w:ilvl="1">
      <w:start w:val="1009"/>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237C14BB"/>
    <w:multiLevelType w:val="multilevel"/>
    <w:tmpl w:val="EE548C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28D10AE9"/>
    <w:multiLevelType w:val="multilevel"/>
    <w:tmpl w:val="5D6A17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1" w15:restartNumberingAfterBreak="0">
    <w:nsid w:val="2B895645"/>
    <w:multiLevelType w:val="multilevel"/>
    <w:tmpl w:val="AFD02D3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15:restartNumberingAfterBreak="0">
    <w:nsid w:val="2C0859C6"/>
    <w:multiLevelType w:val="multilevel"/>
    <w:tmpl w:val="A3E0685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15:restartNumberingAfterBreak="0">
    <w:nsid w:val="2D10092F"/>
    <w:multiLevelType w:val="multilevel"/>
    <w:tmpl w:val="FD289C9E"/>
    <w:lvl w:ilvl="0">
      <w:start w:val="1"/>
      <w:numFmt w:val="decimal"/>
      <w:lvlText w:val="%1."/>
      <w:lvlJc w:val="left"/>
      <w:pPr>
        <w:ind w:left="360" w:firstLine="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15:restartNumberingAfterBreak="0">
    <w:nsid w:val="2DD33B0B"/>
    <w:multiLevelType w:val="multilevel"/>
    <w:tmpl w:val="9FA88C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5" w15:restartNumberingAfterBreak="0">
    <w:nsid w:val="2ECB6658"/>
    <w:multiLevelType w:val="multilevel"/>
    <w:tmpl w:val="07C220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6" w15:restartNumberingAfterBreak="0">
    <w:nsid w:val="2F191344"/>
    <w:multiLevelType w:val="multilevel"/>
    <w:tmpl w:val="7D140B04"/>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47" w15:restartNumberingAfterBreak="0">
    <w:nsid w:val="2F3001DC"/>
    <w:multiLevelType w:val="multilevel"/>
    <w:tmpl w:val="E62E2A7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8" w15:restartNumberingAfterBreak="0">
    <w:nsid w:val="2FE52745"/>
    <w:multiLevelType w:val="hybridMultilevel"/>
    <w:tmpl w:val="B2C0E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04E6F24"/>
    <w:multiLevelType w:val="multilevel"/>
    <w:tmpl w:val="04A219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0" w15:restartNumberingAfterBreak="0">
    <w:nsid w:val="323C6115"/>
    <w:multiLevelType w:val="hybridMultilevel"/>
    <w:tmpl w:val="6E2643B2"/>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1" w15:restartNumberingAfterBreak="0">
    <w:nsid w:val="336A2E30"/>
    <w:multiLevelType w:val="multilevel"/>
    <w:tmpl w:val="23FAAF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2" w15:restartNumberingAfterBreak="0">
    <w:nsid w:val="348C1D06"/>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35A65526"/>
    <w:multiLevelType w:val="multilevel"/>
    <w:tmpl w:val="ABD6AD46"/>
    <w:lvl w:ilvl="0">
      <w:start w:val="1"/>
      <w:numFmt w:val="bullet"/>
      <w:lvlText w:val="o"/>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54" w15:restartNumberingAfterBreak="0">
    <w:nsid w:val="37E226B8"/>
    <w:multiLevelType w:val="multilevel"/>
    <w:tmpl w:val="51BAC2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5" w15:restartNumberingAfterBreak="0">
    <w:nsid w:val="38B77BB5"/>
    <w:multiLevelType w:val="multilevel"/>
    <w:tmpl w:val="46D0293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15:restartNumberingAfterBreak="0">
    <w:nsid w:val="38C93CA1"/>
    <w:multiLevelType w:val="multilevel"/>
    <w:tmpl w:val="3FD8C7E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15:restartNumberingAfterBreak="0">
    <w:nsid w:val="39320425"/>
    <w:multiLevelType w:val="multilevel"/>
    <w:tmpl w:val="62C6BE7E"/>
    <w:lvl w:ilvl="0">
      <w:start w:val="1"/>
      <w:numFmt w:val="decimal"/>
      <w:lvlText w:val="%1)"/>
      <w:lvlJc w:val="left"/>
      <w:pPr>
        <w:ind w:left="720" w:firstLine="360"/>
      </w:pPr>
      <w:rPr>
        <w:rFonts w:ascii="Trebuchet MS" w:eastAsia="Trebuchet MS" w:hAnsi="Trebuchet MS" w:cs="Trebuchet MS"/>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8" w15:restartNumberingAfterBreak="0">
    <w:nsid w:val="3B33468E"/>
    <w:multiLevelType w:val="multilevel"/>
    <w:tmpl w:val="DA36C6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9" w15:restartNumberingAfterBreak="0">
    <w:nsid w:val="3B614755"/>
    <w:multiLevelType w:val="multilevel"/>
    <w:tmpl w:val="7B98136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0" w15:restartNumberingAfterBreak="0">
    <w:nsid w:val="3C565F3A"/>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1" w15:restartNumberingAfterBreak="0">
    <w:nsid w:val="3C7D5AA9"/>
    <w:multiLevelType w:val="multilevel"/>
    <w:tmpl w:val="BFC0C784"/>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3CC81353"/>
    <w:multiLevelType w:val="multilevel"/>
    <w:tmpl w:val="1B5E5A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3" w15:restartNumberingAfterBreak="0">
    <w:nsid w:val="3E186E67"/>
    <w:multiLevelType w:val="multilevel"/>
    <w:tmpl w:val="6BDC64F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4" w15:restartNumberingAfterBreak="0">
    <w:nsid w:val="3E5462AA"/>
    <w:multiLevelType w:val="multilevel"/>
    <w:tmpl w:val="BB4CF9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5" w15:restartNumberingAfterBreak="0">
    <w:nsid w:val="3EBF6CE2"/>
    <w:multiLevelType w:val="multilevel"/>
    <w:tmpl w:val="CDEA0CA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66" w15:restartNumberingAfterBreak="0">
    <w:nsid w:val="3F2C37A0"/>
    <w:multiLevelType w:val="multilevel"/>
    <w:tmpl w:val="8E3621B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15:restartNumberingAfterBreak="0">
    <w:nsid w:val="41144C67"/>
    <w:multiLevelType w:val="multilevel"/>
    <w:tmpl w:val="81A2C3CA"/>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8" w15:restartNumberingAfterBreak="0">
    <w:nsid w:val="41B21C2E"/>
    <w:multiLevelType w:val="multilevel"/>
    <w:tmpl w:val="9C7CEC7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9" w15:restartNumberingAfterBreak="0">
    <w:nsid w:val="42155911"/>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70" w15:restartNumberingAfterBreak="0">
    <w:nsid w:val="42A56494"/>
    <w:multiLevelType w:val="multilevel"/>
    <w:tmpl w:val="BFB87862"/>
    <w:lvl w:ilvl="0">
      <w:start w:val="1"/>
      <w:numFmt w:val="bullet"/>
      <w:lvlText w:val="●"/>
      <w:lvlJc w:val="left"/>
      <w:pPr>
        <w:ind w:left="720" w:firstLine="360"/>
      </w:pPr>
      <w:rPr>
        <w:rFonts w:ascii="Arial" w:eastAsia="Arial" w:hAnsi="Arial" w:cs="Arial"/>
      </w:rPr>
    </w:lvl>
    <w:lvl w:ilvl="1">
      <w:start w:val="1"/>
      <w:numFmt w:val="bullet"/>
      <w:lvlText w:val="•"/>
      <w:lvlJc w:val="left"/>
      <w:pPr>
        <w:ind w:left="180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1" w15:restartNumberingAfterBreak="0">
    <w:nsid w:val="43612F7D"/>
    <w:multiLevelType w:val="multilevel"/>
    <w:tmpl w:val="F7CAAE0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2" w15:restartNumberingAfterBreak="0">
    <w:nsid w:val="43AD0978"/>
    <w:multiLevelType w:val="hybridMultilevel"/>
    <w:tmpl w:val="D668E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42E504C"/>
    <w:multiLevelType w:val="multilevel"/>
    <w:tmpl w:val="7CF65E0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4" w15:restartNumberingAfterBreak="0">
    <w:nsid w:val="450E757E"/>
    <w:multiLevelType w:val="multilevel"/>
    <w:tmpl w:val="8E0A83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5" w15:restartNumberingAfterBreak="0">
    <w:nsid w:val="456F0670"/>
    <w:multiLevelType w:val="hybridMultilevel"/>
    <w:tmpl w:val="3CDC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5726B8B"/>
    <w:multiLevelType w:val="multilevel"/>
    <w:tmpl w:val="210AEA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7" w15:restartNumberingAfterBreak="0">
    <w:nsid w:val="45837954"/>
    <w:multiLevelType w:val="multilevel"/>
    <w:tmpl w:val="C18CBE24"/>
    <w:lvl w:ilvl="0">
      <w:start w:val="1"/>
      <w:numFmt w:val="bullet"/>
      <w:lvlText w:val="o"/>
      <w:lvlJc w:val="left"/>
      <w:pPr>
        <w:ind w:left="1866" w:firstLine="1506"/>
      </w:pPr>
      <w:rPr>
        <w:rFonts w:ascii="Arial" w:eastAsia="Arial" w:hAnsi="Arial" w:cs="Arial"/>
      </w:rPr>
    </w:lvl>
    <w:lvl w:ilvl="1">
      <w:start w:val="1"/>
      <w:numFmt w:val="bullet"/>
      <w:lvlText w:val="o"/>
      <w:lvlJc w:val="left"/>
      <w:pPr>
        <w:ind w:left="2586" w:firstLine="2226"/>
      </w:pPr>
      <w:rPr>
        <w:rFonts w:ascii="Arial" w:eastAsia="Arial" w:hAnsi="Arial" w:cs="Arial"/>
      </w:rPr>
    </w:lvl>
    <w:lvl w:ilvl="2">
      <w:start w:val="1"/>
      <w:numFmt w:val="bullet"/>
      <w:lvlText w:val="▪"/>
      <w:lvlJc w:val="left"/>
      <w:pPr>
        <w:ind w:left="3306" w:firstLine="2946"/>
      </w:pPr>
      <w:rPr>
        <w:rFonts w:ascii="Arial" w:eastAsia="Arial" w:hAnsi="Arial" w:cs="Arial"/>
      </w:rPr>
    </w:lvl>
    <w:lvl w:ilvl="3">
      <w:start w:val="1"/>
      <w:numFmt w:val="bullet"/>
      <w:lvlText w:val="●"/>
      <w:lvlJc w:val="left"/>
      <w:pPr>
        <w:ind w:left="4026" w:firstLine="3666"/>
      </w:pPr>
      <w:rPr>
        <w:rFonts w:ascii="Arial" w:eastAsia="Arial" w:hAnsi="Arial" w:cs="Arial"/>
      </w:rPr>
    </w:lvl>
    <w:lvl w:ilvl="4">
      <w:start w:val="1"/>
      <w:numFmt w:val="bullet"/>
      <w:lvlText w:val="o"/>
      <w:lvlJc w:val="left"/>
      <w:pPr>
        <w:ind w:left="4746" w:firstLine="4386"/>
      </w:pPr>
      <w:rPr>
        <w:rFonts w:ascii="Arial" w:eastAsia="Arial" w:hAnsi="Arial" w:cs="Arial"/>
      </w:rPr>
    </w:lvl>
    <w:lvl w:ilvl="5">
      <w:start w:val="1"/>
      <w:numFmt w:val="bullet"/>
      <w:lvlText w:val="▪"/>
      <w:lvlJc w:val="left"/>
      <w:pPr>
        <w:ind w:left="5466" w:firstLine="5106"/>
      </w:pPr>
      <w:rPr>
        <w:rFonts w:ascii="Arial" w:eastAsia="Arial" w:hAnsi="Arial" w:cs="Arial"/>
      </w:rPr>
    </w:lvl>
    <w:lvl w:ilvl="6">
      <w:start w:val="1"/>
      <w:numFmt w:val="bullet"/>
      <w:lvlText w:val="●"/>
      <w:lvlJc w:val="left"/>
      <w:pPr>
        <w:ind w:left="6186" w:firstLine="5826"/>
      </w:pPr>
      <w:rPr>
        <w:rFonts w:ascii="Arial" w:eastAsia="Arial" w:hAnsi="Arial" w:cs="Arial"/>
      </w:rPr>
    </w:lvl>
    <w:lvl w:ilvl="7">
      <w:start w:val="1"/>
      <w:numFmt w:val="bullet"/>
      <w:lvlText w:val="o"/>
      <w:lvlJc w:val="left"/>
      <w:pPr>
        <w:ind w:left="6906" w:firstLine="6546"/>
      </w:pPr>
      <w:rPr>
        <w:rFonts w:ascii="Arial" w:eastAsia="Arial" w:hAnsi="Arial" w:cs="Arial"/>
      </w:rPr>
    </w:lvl>
    <w:lvl w:ilvl="8">
      <w:start w:val="1"/>
      <w:numFmt w:val="bullet"/>
      <w:lvlText w:val="▪"/>
      <w:lvlJc w:val="left"/>
      <w:pPr>
        <w:ind w:left="7626" w:firstLine="7266"/>
      </w:pPr>
      <w:rPr>
        <w:rFonts w:ascii="Arial" w:eastAsia="Arial" w:hAnsi="Arial" w:cs="Arial"/>
      </w:rPr>
    </w:lvl>
  </w:abstractNum>
  <w:abstractNum w:abstractNumId="78" w15:restartNumberingAfterBreak="0">
    <w:nsid w:val="49101C30"/>
    <w:multiLevelType w:val="multilevel"/>
    <w:tmpl w:val="1F8A60E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9" w15:restartNumberingAfterBreak="0">
    <w:nsid w:val="4A3B06B9"/>
    <w:multiLevelType w:val="multilevel"/>
    <w:tmpl w:val="2D322DA2"/>
    <w:lvl w:ilvl="0">
      <w:start w:val="10"/>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0" w15:restartNumberingAfterBreak="0">
    <w:nsid w:val="4ABE1C9F"/>
    <w:multiLevelType w:val="multilevel"/>
    <w:tmpl w:val="8D18731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1" w15:restartNumberingAfterBreak="0">
    <w:nsid w:val="4AE15F11"/>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B635FB2"/>
    <w:multiLevelType w:val="hybridMultilevel"/>
    <w:tmpl w:val="085616C2"/>
    <w:lvl w:ilvl="0" w:tplc="04180003">
      <w:start w:val="1"/>
      <w:numFmt w:val="bullet"/>
      <w:lvlText w:val="o"/>
      <w:lvlJc w:val="left"/>
      <w:pPr>
        <w:tabs>
          <w:tab w:val="num" w:pos="720"/>
        </w:tabs>
        <w:ind w:left="720" w:hanging="360"/>
      </w:pPr>
      <w:rPr>
        <w:rFonts w:ascii="Courier New" w:hAnsi="Courier New" w:cs="Courier New"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C477524"/>
    <w:multiLevelType w:val="multilevel"/>
    <w:tmpl w:val="758CFE3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4" w15:restartNumberingAfterBreak="0">
    <w:nsid w:val="4D660F64"/>
    <w:multiLevelType w:val="multilevel"/>
    <w:tmpl w:val="491C19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5" w15:restartNumberingAfterBreak="0">
    <w:nsid w:val="4E93293A"/>
    <w:multiLevelType w:val="hybridMultilevel"/>
    <w:tmpl w:val="948E8F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F7B5E1A"/>
    <w:multiLevelType w:val="multilevel"/>
    <w:tmpl w:val="AA200B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7" w15:restartNumberingAfterBreak="0">
    <w:nsid w:val="507319C5"/>
    <w:multiLevelType w:val="multilevel"/>
    <w:tmpl w:val="903A76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8" w15:restartNumberingAfterBreak="0">
    <w:nsid w:val="52706ADB"/>
    <w:multiLevelType w:val="multilevel"/>
    <w:tmpl w:val="449806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9" w15:restartNumberingAfterBreak="0">
    <w:nsid w:val="56CD393A"/>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7CE5080"/>
    <w:multiLevelType w:val="hybridMultilevel"/>
    <w:tmpl w:val="85EE8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8381A45"/>
    <w:multiLevelType w:val="multilevel"/>
    <w:tmpl w:val="11BA6A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2" w15:restartNumberingAfterBreak="0">
    <w:nsid w:val="58AA44DB"/>
    <w:multiLevelType w:val="multilevel"/>
    <w:tmpl w:val="700E251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3" w15:restartNumberingAfterBreak="0">
    <w:nsid w:val="58C5554A"/>
    <w:multiLevelType w:val="multilevel"/>
    <w:tmpl w:val="96D272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4" w15:restartNumberingAfterBreak="0">
    <w:nsid w:val="59001EE2"/>
    <w:multiLevelType w:val="hybridMultilevel"/>
    <w:tmpl w:val="573060EA"/>
    <w:lvl w:ilvl="0" w:tplc="35E03D9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A48439E"/>
    <w:multiLevelType w:val="multilevel"/>
    <w:tmpl w:val="9EF811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7" w15:restartNumberingAfterBreak="0">
    <w:nsid w:val="5CC370FF"/>
    <w:multiLevelType w:val="multilevel"/>
    <w:tmpl w:val="5AEC81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8" w15:restartNumberingAfterBreak="0">
    <w:nsid w:val="5DC520AE"/>
    <w:multiLevelType w:val="multilevel"/>
    <w:tmpl w:val="B4FE2B70"/>
    <w:lvl w:ilvl="0">
      <w:start w:val="1"/>
      <w:numFmt w:val="bullet"/>
      <w:lvlText w:val="✓"/>
      <w:lvlJc w:val="left"/>
      <w:pPr>
        <w:ind w:left="1854" w:firstLine="1494"/>
      </w:pPr>
      <w:rPr>
        <w:rFonts w:ascii="Arial" w:eastAsia="Arial" w:hAnsi="Arial" w:cs="Arial"/>
      </w:rPr>
    </w:lvl>
    <w:lvl w:ilvl="1">
      <w:start w:val="1"/>
      <w:numFmt w:val="bullet"/>
      <w:lvlText w:val="o"/>
      <w:lvlJc w:val="left"/>
      <w:pPr>
        <w:ind w:left="2574" w:firstLine="2214"/>
      </w:pPr>
      <w:rPr>
        <w:rFonts w:ascii="Arial" w:eastAsia="Arial" w:hAnsi="Arial" w:cs="Arial"/>
      </w:rPr>
    </w:lvl>
    <w:lvl w:ilvl="2">
      <w:start w:val="1"/>
      <w:numFmt w:val="bullet"/>
      <w:lvlText w:val="▪"/>
      <w:lvlJc w:val="left"/>
      <w:pPr>
        <w:ind w:left="3294" w:firstLine="2934"/>
      </w:pPr>
      <w:rPr>
        <w:rFonts w:ascii="Arial" w:eastAsia="Arial" w:hAnsi="Arial" w:cs="Arial"/>
      </w:rPr>
    </w:lvl>
    <w:lvl w:ilvl="3">
      <w:start w:val="1"/>
      <w:numFmt w:val="bullet"/>
      <w:lvlText w:val="●"/>
      <w:lvlJc w:val="left"/>
      <w:pPr>
        <w:ind w:left="4014" w:firstLine="3654"/>
      </w:pPr>
      <w:rPr>
        <w:rFonts w:ascii="Arial" w:eastAsia="Arial" w:hAnsi="Arial" w:cs="Arial"/>
      </w:rPr>
    </w:lvl>
    <w:lvl w:ilvl="4">
      <w:start w:val="1"/>
      <w:numFmt w:val="bullet"/>
      <w:lvlText w:val="o"/>
      <w:lvlJc w:val="left"/>
      <w:pPr>
        <w:ind w:left="4734" w:firstLine="4374"/>
      </w:pPr>
      <w:rPr>
        <w:rFonts w:ascii="Arial" w:eastAsia="Arial" w:hAnsi="Arial" w:cs="Arial"/>
      </w:rPr>
    </w:lvl>
    <w:lvl w:ilvl="5">
      <w:start w:val="1"/>
      <w:numFmt w:val="bullet"/>
      <w:lvlText w:val="▪"/>
      <w:lvlJc w:val="left"/>
      <w:pPr>
        <w:ind w:left="5454" w:firstLine="5094"/>
      </w:pPr>
      <w:rPr>
        <w:rFonts w:ascii="Arial" w:eastAsia="Arial" w:hAnsi="Arial" w:cs="Arial"/>
      </w:rPr>
    </w:lvl>
    <w:lvl w:ilvl="6">
      <w:start w:val="1"/>
      <w:numFmt w:val="bullet"/>
      <w:lvlText w:val="●"/>
      <w:lvlJc w:val="left"/>
      <w:pPr>
        <w:ind w:left="6174" w:firstLine="5814"/>
      </w:pPr>
      <w:rPr>
        <w:rFonts w:ascii="Arial" w:eastAsia="Arial" w:hAnsi="Arial" w:cs="Arial"/>
      </w:rPr>
    </w:lvl>
    <w:lvl w:ilvl="7">
      <w:start w:val="1"/>
      <w:numFmt w:val="bullet"/>
      <w:lvlText w:val="o"/>
      <w:lvlJc w:val="left"/>
      <w:pPr>
        <w:ind w:left="6894" w:firstLine="6534"/>
      </w:pPr>
      <w:rPr>
        <w:rFonts w:ascii="Arial" w:eastAsia="Arial" w:hAnsi="Arial" w:cs="Arial"/>
      </w:rPr>
    </w:lvl>
    <w:lvl w:ilvl="8">
      <w:start w:val="1"/>
      <w:numFmt w:val="bullet"/>
      <w:lvlText w:val="▪"/>
      <w:lvlJc w:val="left"/>
      <w:pPr>
        <w:ind w:left="7614" w:firstLine="7254"/>
      </w:pPr>
      <w:rPr>
        <w:rFonts w:ascii="Arial" w:eastAsia="Arial" w:hAnsi="Arial" w:cs="Arial"/>
      </w:rPr>
    </w:lvl>
  </w:abstractNum>
  <w:abstractNum w:abstractNumId="99" w15:restartNumberingAfterBreak="0">
    <w:nsid w:val="5DDF6F8C"/>
    <w:multiLevelType w:val="multilevel"/>
    <w:tmpl w:val="551A389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0" w15:restartNumberingAfterBreak="0">
    <w:nsid w:val="5EB20B6B"/>
    <w:multiLevelType w:val="multilevel"/>
    <w:tmpl w:val="6CB49C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1" w15:restartNumberingAfterBreak="0">
    <w:nsid w:val="64A37BB0"/>
    <w:multiLevelType w:val="multilevel"/>
    <w:tmpl w:val="A3AEC6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2" w15:restartNumberingAfterBreak="0">
    <w:nsid w:val="65A3581E"/>
    <w:multiLevelType w:val="multilevel"/>
    <w:tmpl w:val="613473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3" w15:restartNumberingAfterBreak="0">
    <w:nsid w:val="66B27E37"/>
    <w:multiLevelType w:val="multilevel"/>
    <w:tmpl w:val="D3D8B826"/>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104" w15:restartNumberingAfterBreak="0">
    <w:nsid w:val="679D519C"/>
    <w:multiLevelType w:val="multilevel"/>
    <w:tmpl w:val="1820C2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5" w15:restartNumberingAfterBreak="0">
    <w:nsid w:val="68956DB1"/>
    <w:multiLevelType w:val="multilevel"/>
    <w:tmpl w:val="B986BD2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6" w15:restartNumberingAfterBreak="0">
    <w:nsid w:val="6933216F"/>
    <w:multiLevelType w:val="multilevel"/>
    <w:tmpl w:val="B358ED76"/>
    <w:lvl w:ilvl="0">
      <w:start w:val="1"/>
      <w:numFmt w:val="bullet"/>
      <w:lvlText w:val="●"/>
      <w:lvlJc w:val="left"/>
      <w:pPr>
        <w:ind w:left="609" w:firstLine="249"/>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7" w15:restartNumberingAfterBreak="0">
    <w:nsid w:val="69E71B68"/>
    <w:multiLevelType w:val="multilevel"/>
    <w:tmpl w:val="5BF688AA"/>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8" w15:restartNumberingAfterBreak="0">
    <w:nsid w:val="6BC70DF3"/>
    <w:multiLevelType w:val="multilevel"/>
    <w:tmpl w:val="8B829E9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9" w15:restartNumberingAfterBreak="0">
    <w:nsid w:val="6C27500E"/>
    <w:multiLevelType w:val="multilevel"/>
    <w:tmpl w:val="EF9CF5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0" w15:restartNumberingAfterBreak="0">
    <w:nsid w:val="6C2C2866"/>
    <w:multiLevelType w:val="hybridMultilevel"/>
    <w:tmpl w:val="9536A148"/>
    <w:lvl w:ilvl="0" w:tplc="BE041442">
      <w:numFmt w:val="bullet"/>
      <w:lvlText w:val="-"/>
      <w:lvlJc w:val="left"/>
      <w:pPr>
        <w:tabs>
          <w:tab w:val="num" w:pos="1305"/>
        </w:tabs>
        <w:ind w:left="1305" w:hanging="360"/>
      </w:pPr>
      <w:rPr>
        <w:rFonts w:ascii="Arial" w:eastAsia="Times New Roman" w:hAnsi="Arial" w:cs="Arial" w:hint="default"/>
        <w:color w:val="000000"/>
        <w:sz w:val="22"/>
      </w:rPr>
    </w:lvl>
    <w:lvl w:ilvl="1" w:tplc="04180003" w:tentative="1">
      <w:start w:val="1"/>
      <w:numFmt w:val="bullet"/>
      <w:lvlText w:val="o"/>
      <w:lvlJc w:val="left"/>
      <w:pPr>
        <w:tabs>
          <w:tab w:val="num" w:pos="2025"/>
        </w:tabs>
        <w:ind w:left="2025" w:hanging="360"/>
      </w:pPr>
      <w:rPr>
        <w:rFonts w:ascii="Courier New" w:hAnsi="Courier New" w:cs="Courier New" w:hint="default"/>
      </w:rPr>
    </w:lvl>
    <w:lvl w:ilvl="2" w:tplc="04180005" w:tentative="1">
      <w:start w:val="1"/>
      <w:numFmt w:val="bullet"/>
      <w:lvlText w:val=""/>
      <w:lvlJc w:val="left"/>
      <w:pPr>
        <w:tabs>
          <w:tab w:val="num" w:pos="2745"/>
        </w:tabs>
        <w:ind w:left="2745" w:hanging="360"/>
      </w:pPr>
      <w:rPr>
        <w:rFonts w:ascii="Wingdings" w:hAnsi="Wingdings" w:hint="default"/>
      </w:rPr>
    </w:lvl>
    <w:lvl w:ilvl="3" w:tplc="04180001" w:tentative="1">
      <w:start w:val="1"/>
      <w:numFmt w:val="bullet"/>
      <w:lvlText w:val=""/>
      <w:lvlJc w:val="left"/>
      <w:pPr>
        <w:tabs>
          <w:tab w:val="num" w:pos="3465"/>
        </w:tabs>
        <w:ind w:left="3465" w:hanging="360"/>
      </w:pPr>
      <w:rPr>
        <w:rFonts w:ascii="Symbol" w:hAnsi="Symbol" w:hint="default"/>
      </w:rPr>
    </w:lvl>
    <w:lvl w:ilvl="4" w:tplc="04180003" w:tentative="1">
      <w:start w:val="1"/>
      <w:numFmt w:val="bullet"/>
      <w:lvlText w:val="o"/>
      <w:lvlJc w:val="left"/>
      <w:pPr>
        <w:tabs>
          <w:tab w:val="num" w:pos="4185"/>
        </w:tabs>
        <w:ind w:left="4185" w:hanging="360"/>
      </w:pPr>
      <w:rPr>
        <w:rFonts w:ascii="Courier New" w:hAnsi="Courier New" w:cs="Courier New" w:hint="default"/>
      </w:rPr>
    </w:lvl>
    <w:lvl w:ilvl="5" w:tplc="04180005" w:tentative="1">
      <w:start w:val="1"/>
      <w:numFmt w:val="bullet"/>
      <w:lvlText w:val=""/>
      <w:lvlJc w:val="left"/>
      <w:pPr>
        <w:tabs>
          <w:tab w:val="num" w:pos="4905"/>
        </w:tabs>
        <w:ind w:left="4905" w:hanging="360"/>
      </w:pPr>
      <w:rPr>
        <w:rFonts w:ascii="Wingdings" w:hAnsi="Wingdings" w:hint="default"/>
      </w:rPr>
    </w:lvl>
    <w:lvl w:ilvl="6" w:tplc="04180001" w:tentative="1">
      <w:start w:val="1"/>
      <w:numFmt w:val="bullet"/>
      <w:lvlText w:val=""/>
      <w:lvlJc w:val="left"/>
      <w:pPr>
        <w:tabs>
          <w:tab w:val="num" w:pos="5625"/>
        </w:tabs>
        <w:ind w:left="5625" w:hanging="360"/>
      </w:pPr>
      <w:rPr>
        <w:rFonts w:ascii="Symbol" w:hAnsi="Symbol" w:hint="default"/>
      </w:rPr>
    </w:lvl>
    <w:lvl w:ilvl="7" w:tplc="04180003" w:tentative="1">
      <w:start w:val="1"/>
      <w:numFmt w:val="bullet"/>
      <w:lvlText w:val="o"/>
      <w:lvlJc w:val="left"/>
      <w:pPr>
        <w:tabs>
          <w:tab w:val="num" w:pos="6345"/>
        </w:tabs>
        <w:ind w:left="6345" w:hanging="360"/>
      </w:pPr>
      <w:rPr>
        <w:rFonts w:ascii="Courier New" w:hAnsi="Courier New" w:cs="Courier New" w:hint="default"/>
      </w:rPr>
    </w:lvl>
    <w:lvl w:ilvl="8" w:tplc="04180005" w:tentative="1">
      <w:start w:val="1"/>
      <w:numFmt w:val="bullet"/>
      <w:lvlText w:val=""/>
      <w:lvlJc w:val="left"/>
      <w:pPr>
        <w:tabs>
          <w:tab w:val="num" w:pos="7065"/>
        </w:tabs>
        <w:ind w:left="7065" w:hanging="360"/>
      </w:pPr>
      <w:rPr>
        <w:rFonts w:ascii="Wingdings" w:hAnsi="Wingdings" w:hint="default"/>
      </w:rPr>
    </w:lvl>
  </w:abstractNum>
  <w:abstractNum w:abstractNumId="111" w15:restartNumberingAfterBreak="0">
    <w:nsid w:val="6C51414D"/>
    <w:multiLevelType w:val="multilevel"/>
    <w:tmpl w:val="C59C6A4C"/>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2" w15:restartNumberingAfterBreak="0">
    <w:nsid w:val="6D6A3B6E"/>
    <w:multiLevelType w:val="multilevel"/>
    <w:tmpl w:val="529A38F0"/>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13" w15:restartNumberingAfterBreak="0">
    <w:nsid w:val="6D923B3D"/>
    <w:multiLevelType w:val="multilevel"/>
    <w:tmpl w:val="C3D8B5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4" w15:restartNumberingAfterBreak="0">
    <w:nsid w:val="6DD66A61"/>
    <w:multiLevelType w:val="multilevel"/>
    <w:tmpl w:val="98961DFE"/>
    <w:lvl w:ilvl="0">
      <w:start w:val="1"/>
      <w:numFmt w:val="bullet"/>
      <w:lvlText w:val="▪"/>
      <w:lvlJc w:val="left"/>
      <w:pPr>
        <w:ind w:left="1515" w:firstLine="1155"/>
      </w:pPr>
      <w:rPr>
        <w:rFonts w:ascii="Arial" w:eastAsia="Arial" w:hAnsi="Arial" w:cs="Arial"/>
      </w:rPr>
    </w:lvl>
    <w:lvl w:ilvl="1">
      <w:start w:val="1"/>
      <w:numFmt w:val="bullet"/>
      <w:lvlText w:val="o"/>
      <w:lvlJc w:val="left"/>
      <w:pPr>
        <w:ind w:left="2235" w:firstLine="1875"/>
      </w:pPr>
      <w:rPr>
        <w:rFonts w:ascii="Arial" w:eastAsia="Arial" w:hAnsi="Arial" w:cs="Arial"/>
      </w:rPr>
    </w:lvl>
    <w:lvl w:ilvl="2">
      <w:start w:val="1"/>
      <w:numFmt w:val="bullet"/>
      <w:lvlText w:val="▪"/>
      <w:lvlJc w:val="left"/>
      <w:pPr>
        <w:ind w:left="2955" w:firstLine="2595"/>
      </w:pPr>
      <w:rPr>
        <w:rFonts w:ascii="Arial" w:eastAsia="Arial" w:hAnsi="Arial" w:cs="Arial"/>
      </w:rPr>
    </w:lvl>
    <w:lvl w:ilvl="3">
      <w:start w:val="1"/>
      <w:numFmt w:val="bullet"/>
      <w:lvlText w:val="●"/>
      <w:lvlJc w:val="left"/>
      <w:pPr>
        <w:ind w:left="3675" w:firstLine="3315"/>
      </w:pPr>
      <w:rPr>
        <w:rFonts w:ascii="Arial" w:eastAsia="Arial" w:hAnsi="Arial" w:cs="Arial"/>
      </w:rPr>
    </w:lvl>
    <w:lvl w:ilvl="4">
      <w:start w:val="1"/>
      <w:numFmt w:val="bullet"/>
      <w:lvlText w:val="o"/>
      <w:lvlJc w:val="left"/>
      <w:pPr>
        <w:ind w:left="4395" w:firstLine="4035"/>
      </w:pPr>
      <w:rPr>
        <w:rFonts w:ascii="Arial" w:eastAsia="Arial" w:hAnsi="Arial" w:cs="Arial"/>
      </w:rPr>
    </w:lvl>
    <w:lvl w:ilvl="5">
      <w:start w:val="1"/>
      <w:numFmt w:val="bullet"/>
      <w:lvlText w:val="▪"/>
      <w:lvlJc w:val="left"/>
      <w:pPr>
        <w:ind w:left="5115" w:firstLine="4755"/>
      </w:pPr>
      <w:rPr>
        <w:rFonts w:ascii="Arial" w:eastAsia="Arial" w:hAnsi="Arial" w:cs="Arial"/>
      </w:rPr>
    </w:lvl>
    <w:lvl w:ilvl="6">
      <w:start w:val="1"/>
      <w:numFmt w:val="bullet"/>
      <w:lvlText w:val="●"/>
      <w:lvlJc w:val="left"/>
      <w:pPr>
        <w:ind w:left="5835" w:firstLine="5475"/>
      </w:pPr>
      <w:rPr>
        <w:rFonts w:ascii="Arial" w:eastAsia="Arial" w:hAnsi="Arial" w:cs="Arial"/>
      </w:rPr>
    </w:lvl>
    <w:lvl w:ilvl="7">
      <w:start w:val="1"/>
      <w:numFmt w:val="bullet"/>
      <w:lvlText w:val="o"/>
      <w:lvlJc w:val="left"/>
      <w:pPr>
        <w:ind w:left="6555" w:firstLine="6195"/>
      </w:pPr>
      <w:rPr>
        <w:rFonts w:ascii="Arial" w:eastAsia="Arial" w:hAnsi="Arial" w:cs="Arial"/>
      </w:rPr>
    </w:lvl>
    <w:lvl w:ilvl="8">
      <w:start w:val="1"/>
      <w:numFmt w:val="bullet"/>
      <w:lvlText w:val="▪"/>
      <w:lvlJc w:val="left"/>
      <w:pPr>
        <w:ind w:left="7275" w:firstLine="6915"/>
      </w:pPr>
      <w:rPr>
        <w:rFonts w:ascii="Arial" w:eastAsia="Arial" w:hAnsi="Arial" w:cs="Arial"/>
      </w:rPr>
    </w:lvl>
  </w:abstractNum>
  <w:abstractNum w:abstractNumId="115" w15:restartNumberingAfterBreak="0">
    <w:nsid w:val="6E6B44D3"/>
    <w:multiLevelType w:val="multilevel"/>
    <w:tmpl w:val="22AEDEFC"/>
    <w:lvl w:ilvl="0">
      <w:start w:val="1"/>
      <w:numFmt w:val="lowerLetter"/>
      <w:lvlText w:val="%1)"/>
      <w:lvlJc w:val="left"/>
      <w:pPr>
        <w:ind w:left="1512" w:firstLine="1152"/>
      </w:pPr>
    </w:lvl>
    <w:lvl w:ilvl="1">
      <w:start w:val="1"/>
      <w:numFmt w:val="lowerLetter"/>
      <w:lvlText w:val="%2."/>
      <w:lvlJc w:val="left"/>
      <w:pPr>
        <w:ind w:left="2232" w:firstLine="1872"/>
      </w:pPr>
    </w:lvl>
    <w:lvl w:ilvl="2">
      <w:start w:val="1"/>
      <w:numFmt w:val="lowerRoman"/>
      <w:lvlText w:val="%3."/>
      <w:lvlJc w:val="right"/>
      <w:pPr>
        <w:ind w:left="2952" w:firstLine="2772"/>
      </w:pPr>
    </w:lvl>
    <w:lvl w:ilvl="3">
      <w:start w:val="1"/>
      <w:numFmt w:val="decimal"/>
      <w:lvlText w:val="%4."/>
      <w:lvlJc w:val="left"/>
      <w:pPr>
        <w:ind w:left="3672" w:firstLine="3312"/>
      </w:pPr>
    </w:lvl>
    <w:lvl w:ilvl="4">
      <w:start w:val="1"/>
      <w:numFmt w:val="lowerLetter"/>
      <w:lvlText w:val="%5."/>
      <w:lvlJc w:val="left"/>
      <w:pPr>
        <w:ind w:left="4392" w:firstLine="4032"/>
      </w:pPr>
    </w:lvl>
    <w:lvl w:ilvl="5">
      <w:start w:val="1"/>
      <w:numFmt w:val="lowerRoman"/>
      <w:lvlText w:val="%6."/>
      <w:lvlJc w:val="right"/>
      <w:pPr>
        <w:ind w:left="5112" w:firstLine="4932"/>
      </w:pPr>
    </w:lvl>
    <w:lvl w:ilvl="6">
      <w:start w:val="1"/>
      <w:numFmt w:val="decimal"/>
      <w:lvlText w:val="%7."/>
      <w:lvlJc w:val="left"/>
      <w:pPr>
        <w:ind w:left="5832" w:firstLine="5472"/>
      </w:pPr>
    </w:lvl>
    <w:lvl w:ilvl="7">
      <w:start w:val="1"/>
      <w:numFmt w:val="lowerLetter"/>
      <w:lvlText w:val="%8."/>
      <w:lvlJc w:val="left"/>
      <w:pPr>
        <w:ind w:left="6552" w:firstLine="6192"/>
      </w:pPr>
    </w:lvl>
    <w:lvl w:ilvl="8">
      <w:start w:val="1"/>
      <w:numFmt w:val="lowerRoman"/>
      <w:lvlText w:val="%9."/>
      <w:lvlJc w:val="right"/>
      <w:pPr>
        <w:ind w:left="7272" w:firstLine="7092"/>
      </w:pPr>
    </w:lvl>
  </w:abstractNum>
  <w:abstractNum w:abstractNumId="116" w15:restartNumberingAfterBreak="0">
    <w:nsid w:val="6E8B25B4"/>
    <w:multiLevelType w:val="multilevel"/>
    <w:tmpl w:val="69D0DB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7" w15:restartNumberingAfterBreak="0">
    <w:nsid w:val="6EB2672F"/>
    <w:multiLevelType w:val="multilevel"/>
    <w:tmpl w:val="ABD22B82"/>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8" w15:restartNumberingAfterBreak="0">
    <w:nsid w:val="6F4454AF"/>
    <w:multiLevelType w:val="multilevel"/>
    <w:tmpl w:val="0F8CDF6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9" w15:restartNumberingAfterBreak="0">
    <w:nsid w:val="6F7A77EF"/>
    <w:multiLevelType w:val="multilevel"/>
    <w:tmpl w:val="D62C1736"/>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20" w15:restartNumberingAfterBreak="0">
    <w:nsid w:val="6F956679"/>
    <w:multiLevelType w:val="multilevel"/>
    <w:tmpl w:val="E950694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1" w15:restartNumberingAfterBreak="0">
    <w:nsid w:val="70013855"/>
    <w:multiLevelType w:val="multilevel"/>
    <w:tmpl w:val="8950609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22" w15:restartNumberingAfterBreak="0">
    <w:nsid w:val="72587D72"/>
    <w:multiLevelType w:val="multilevel"/>
    <w:tmpl w:val="A61E56D4"/>
    <w:lvl w:ilvl="0">
      <w:start w:val="1"/>
      <w:numFmt w:val="bullet"/>
      <w:lvlText w:val="▪"/>
      <w:lvlJc w:val="left"/>
      <w:pPr>
        <w:ind w:left="1674" w:firstLine="1314"/>
      </w:pPr>
      <w:rPr>
        <w:rFonts w:ascii="Arial" w:eastAsia="Arial" w:hAnsi="Arial" w:cs="Arial"/>
      </w:rPr>
    </w:lvl>
    <w:lvl w:ilvl="1">
      <w:start w:val="1"/>
      <w:numFmt w:val="bullet"/>
      <w:lvlText w:val="o"/>
      <w:lvlJc w:val="left"/>
      <w:pPr>
        <w:ind w:left="2394" w:firstLine="2034"/>
      </w:pPr>
      <w:rPr>
        <w:rFonts w:ascii="Arial" w:eastAsia="Arial" w:hAnsi="Arial" w:cs="Arial"/>
      </w:rPr>
    </w:lvl>
    <w:lvl w:ilvl="2">
      <w:start w:val="1"/>
      <w:numFmt w:val="bullet"/>
      <w:lvlText w:val="▪"/>
      <w:lvlJc w:val="left"/>
      <w:pPr>
        <w:ind w:left="3114" w:firstLine="2754"/>
      </w:pPr>
      <w:rPr>
        <w:rFonts w:ascii="Arial" w:eastAsia="Arial" w:hAnsi="Arial" w:cs="Arial"/>
      </w:rPr>
    </w:lvl>
    <w:lvl w:ilvl="3">
      <w:start w:val="1"/>
      <w:numFmt w:val="bullet"/>
      <w:lvlText w:val="●"/>
      <w:lvlJc w:val="left"/>
      <w:pPr>
        <w:ind w:left="3834" w:firstLine="3474"/>
      </w:pPr>
      <w:rPr>
        <w:rFonts w:ascii="Arial" w:eastAsia="Arial" w:hAnsi="Arial" w:cs="Arial"/>
      </w:rPr>
    </w:lvl>
    <w:lvl w:ilvl="4">
      <w:start w:val="1"/>
      <w:numFmt w:val="bullet"/>
      <w:lvlText w:val="o"/>
      <w:lvlJc w:val="left"/>
      <w:pPr>
        <w:ind w:left="4554" w:firstLine="4194"/>
      </w:pPr>
      <w:rPr>
        <w:rFonts w:ascii="Arial" w:eastAsia="Arial" w:hAnsi="Arial" w:cs="Arial"/>
      </w:rPr>
    </w:lvl>
    <w:lvl w:ilvl="5">
      <w:start w:val="1"/>
      <w:numFmt w:val="bullet"/>
      <w:lvlText w:val="▪"/>
      <w:lvlJc w:val="left"/>
      <w:pPr>
        <w:ind w:left="5274" w:firstLine="4914"/>
      </w:pPr>
      <w:rPr>
        <w:rFonts w:ascii="Arial" w:eastAsia="Arial" w:hAnsi="Arial" w:cs="Arial"/>
      </w:rPr>
    </w:lvl>
    <w:lvl w:ilvl="6">
      <w:start w:val="1"/>
      <w:numFmt w:val="bullet"/>
      <w:lvlText w:val="●"/>
      <w:lvlJc w:val="left"/>
      <w:pPr>
        <w:ind w:left="5994" w:firstLine="5634"/>
      </w:pPr>
      <w:rPr>
        <w:rFonts w:ascii="Arial" w:eastAsia="Arial" w:hAnsi="Arial" w:cs="Arial"/>
      </w:rPr>
    </w:lvl>
    <w:lvl w:ilvl="7">
      <w:start w:val="1"/>
      <w:numFmt w:val="bullet"/>
      <w:lvlText w:val="o"/>
      <w:lvlJc w:val="left"/>
      <w:pPr>
        <w:ind w:left="6714" w:firstLine="6354"/>
      </w:pPr>
      <w:rPr>
        <w:rFonts w:ascii="Arial" w:eastAsia="Arial" w:hAnsi="Arial" w:cs="Arial"/>
      </w:rPr>
    </w:lvl>
    <w:lvl w:ilvl="8">
      <w:start w:val="1"/>
      <w:numFmt w:val="bullet"/>
      <w:lvlText w:val="▪"/>
      <w:lvlJc w:val="left"/>
      <w:pPr>
        <w:ind w:left="7434" w:firstLine="7074"/>
      </w:pPr>
      <w:rPr>
        <w:rFonts w:ascii="Arial" w:eastAsia="Arial" w:hAnsi="Arial" w:cs="Arial"/>
      </w:rPr>
    </w:lvl>
  </w:abstractNum>
  <w:abstractNum w:abstractNumId="123" w15:restartNumberingAfterBreak="0">
    <w:nsid w:val="73205993"/>
    <w:multiLevelType w:val="multilevel"/>
    <w:tmpl w:val="3CDE9CF8"/>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4" w15:restartNumberingAfterBreak="0">
    <w:nsid w:val="739455C8"/>
    <w:multiLevelType w:val="hybridMultilevel"/>
    <w:tmpl w:val="C01468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45B069E"/>
    <w:multiLevelType w:val="multilevel"/>
    <w:tmpl w:val="F20C66D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6" w15:restartNumberingAfterBreak="0">
    <w:nsid w:val="75312ED5"/>
    <w:multiLevelType w:val="multilevel"/>
    <w:tmpl w:val="C9B823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7" w15:restartNumberingAfterBreak="0">
    <w:nsid w:val="755750B6"/>
    <w:multiLevelType w:val="multilevel"/>
    <w:tmpl w:val="417E05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8" w15:restartNumberingAfterBreak="0">
    <w:nsid w:val="75A34B3C"/>
    <w:multiLevelType w:val="multilevel"/>
    <w:tmpl w:val="022ED6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9" w15:restartNumberingAfterBreak="0">
    <w:nsid w:val="766A04D0"/>
    <w:multiLevelType w:val="multilevel"/>
    <w:tmpl w:val="88CA21B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0" w15:restartNumberingAfterBreak="0">
    <w:nsid w:val="77123584"/>
    <w:multiLevelType w:val="multilevel"/>
    <w:tmpl w:val="75524798"/>
    <w:lvl w:ilvl="0">
      <w:start w:val="1"/>
      <w:numFmt w:val="bullet"/>
      <w:lvlText w:val="o"/>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1" w15:restartNumberingAfterBreak="0">
    <w:nsid w:val="77402AF3"/>
    <w:multiLevelType w:val="multilevel"/>
    <w:tmpl w:val="A8C4E97A"/>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32" w15:restartNumberingAfterBreak="0">
    <w:nsid w:val="7A2E7BCC"/>
    <w:multiLevelType w:val="multilevel"/>
    <w:tmpl w:val="0F36DB6C"/>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133" w15:restartNumberingAfterBreak="0">
    <w:nsid w:val="7B2F1834"/>
    <w:multiLevelType w:val="multilevel"/>
    <w:tmpl w:val="86108F2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4" w15:restartNumberingAfterBreak="0">
    <w:nsid w:val="7C243985"/>
    <w:multiLevelType w:val="multilevel"/>
    <w:tmpl w:val="A5E824A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5" w15:restartNumberingAfterBreak="0">
    <w:nsid w:val="7CDE247F"/>
    <w:multiLevelType w:val="multilevel"/>
    <w:tmpl w:val="CE6ED344"/>
    <w:lvl w:ilvl="0">
      <w:start w:val="1"/>
      <w:numFmt w:val="upperLetter"/>
      <w:lvlText w:val="%1."/>
      <w:lvlJc w:val="left"/>
      <w:pPr>
        <w:ind w:left="360" w:firstLine="360"/>
      </w:pPr>
    </w:lvl>
    <w:lvl w:ilvl="1">
      <w:start w:val="1"/>
      <w:numFmt w:val="lowerLetter"/>
      <w:lvlText w:val="%2."/>
      <w:lvlJc w:val="left"/>
      <w:pPr>
        <w:ind w:left="1080" w:firstLine="1080"/>
      </w:pPr>
    </w:lvl>
    <w:lvl w:ilvl="2">
      <w:start w:val="1"/>
      <w:numFmt w:val="lowerRoman"/>
      <w:lvlText w:val="%3."/>
      <w:lvlJc w:val="right"/>
      <w:pPr>
        <w:ind w:left="1800" w:firstLine="1980"/>
      </w:pPr>
    </w:lvl>
    <w:lvl w:ilvl="3">
      <w:start w:val="1"/>
      <w:numFmt w:val="decimal"/>
      <w:lvlText w:val="%4."/>
      <w:lvlJc w:val="left"/>
      <w:pPr>
        <w:ind w:left="2520" w:firstLine="2520"/>
      </w:pPr>
    </w:lvl>
    <w:lvl w:ilvl="4">
      <w:start w:val="1"/>
      <w:numFmt w:val="lowerLetter"/>
      <w:lvlText w:val="%5."/>
      <w:lvlJc w:val="left"/>
      <w:pPr>
        <w:ind w:left="3240" w:firstLine="3240"/>
      </w:pPr>
    </w:lvl>
    <w:lvl w:ilvl="5">
      <w:start w:val="1"/>
      <w:numFmt w:val="lowerRoman"/>
      <w:lvlText w:val="%6."/>
      <w:lvlJc w:val="right"/>
      <w:pPr>
        <w:ind w:left="3960" w:firstLine="4140"/>
      </w:pPr>
    </w:lvl>
    <w:lvl w:ilvl="6">
      <w:start w:val="1"/>
      <w:numFmt w:val="decimal"/>
      <w:lvlText w:val="%7."/>
      <w:lvlJc w:val="left"/>
      <w:pPr>
        <w:ind w:left="4680" w:firstLine="4680"/>
      </w:pPr>
    </w:lvl>
    <w:lvl w:ilvl="7">
      <w:start w:val="1"/>
      <w:numFmt w:val="lowerLetter"/>
      <w:lvlText w:val="%8."/>
      <w:lvlJc w:val="left"/>
      <w:pPr>
        <w:ind w:left="5400" w:firstLine="5400"/>
      </w:pPr>
    </w:lvl>
    <w:lvl w:ilvl="8">
      <w:start w:val="1"/>
      <w:numFmt w:val="lowerRoman"/>
      <w:lvlText w:val="%9."/>
      <w:lvlJc w:val="right"/>
      <w:pPr>
        <w:ind w:left="6120" w:firstLine="6300"/>
      </w:pPr>
    </w:lvl>
  </w:abstractNum>
  <w:abstractNum w:abstractNumId="136" w15:restartNumberingAfterBreak="0">
    <w:nsid w:val="7D173382"/>
    <w:multiLevelType w:val="multilevel"/>
    <w:tmpl w:val="6B2010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7" w15:restartNumberingAfterBreak="0">
    <w:nsid w:val="7F5E15D5"/>
    <w:multiLevelType w:val="multilevel"/>
    <w:tmpl w:val="787A76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8" w15:restartNumberingAfterBreak="0">
    <w:nsid w:val="7F6E6950"/>
    <w:multiLevelType w:val="multilevel"/>
    <w:tmpl w:val="C1684D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9" w15:restartNumberingAfterBreak="0">
    <w:nsid w:val="7F6F0BE2"/>
    <w:multiLevelType w:val="hybridMultilevel"/>
    <w:tmpl w:val="3042B364"/>
    <w:lvl w:ilvl="0" w:tplc="04090005">
      <w:start w:val="1"/>
      <w:numFmt w:val="bullet"/>
      <w:lvlText w:val=""/>
      <w:lvlJc w:val="left"/>
      <w:pPr>
        <w:ind w:left="2154" w:hanging="360"/>
      </w:pPr>
      <w:rPr>
        <w:rFonts w:ascii="Wingdings" w:hAnsi="Wingdings" w:hint="default"/>
      </w:rPr>
    </w:lvl>
    <w:lvl w:ilvl="1" w:tplc="04090003" w:tentative="1">
      <w:start w:val="1"/>
      <w:numFmt w:val="bullet"/>
      <w:lvlText w:val="o"/>
      <w:lvlJc w:val="left"/>
      <w:pPr>
        <w:ind w:left="2874" w:hanging="360"/>
      </w:pPr>
      <w:rPr>
        <w:rFonts w:ascii="Courier New" w:hAnsi="Courier New" w:cs="Courier New" w:hint="default"/>
      </w:rPr>
    </w:lvl>
    <w:lvl w:ilvl="2" w:tplc="04090005" w:tentative="1">
      <w:start w:val="1"/>
      <w:numFmt w:val="bullet"/>
      <w:lvlText w:val=""/>
      <w:lvlJc w:val="left"/>
      <w:pPr>
        <w:ind w:left="3594" w:hanging="360"/>
      </w:pPr>
      <w:rPr>
        <w:rFonts w:ascii="Wingdings" w:hAnsi="Wingdings" w:hint="default"/>
      </w:rPr>
    </w:lvl>
    <w:lvl w:ilvl="3" w:tplc="04090001" w:tentative="1">
      <w:start w:val="1"/>
      <w:numFmt w:val="bullet"/>
      <w:lvlText w:val=""/>
      <w:lvlJc w:val="left"/>
      <w:pPr>
        <w:ind w:left="4314" w:hanging="360"/>
      </w:pPr>
      <w:rPr>
        <w:rFonts w:ascii="Symbol" w:hAnsi="Symbol" w:hint="default"/>
      </w:rPr>
    </w:lvl>
    <w:lvl w:ilvl="4" w:tplc="04090003" w:tentative="1">
      <w:start w:val="1"/>
      <w:numFmt w:val="bullet"/>
      <w:lvlText w:val="o"/>
      <w:lvlJc w:val="left"/>
      <w:pPr>
        <w:ind w:left="5034" w:hanging="360"/>
      </w:pPr>
      <w:rPr>
        <w:rFonts w:ascii="Courier New" w:hAnsi="Courier New" w:cs="Courier New" w:hint="default"/>
      </w:rPr>
    </w:lvl>
    <w:lvl w:ilvl="5" w:tplc="04090005" w:tentative="1">
      <w:start w:val="1"/>
      <w:numFmt w:val="bullet"/>
      <w:lvlText w:val=""/>
      <w:lvlJc w:val="left"/>
      <w:pPr>
        <w:ind w:left="5754" w:hanging="360"/>
      </w:pPr>
      <w:rPr>
        <w:rFonts w:ascii="Wingdings" w:hAnsi="Wingdings" w:hint="default"/>
      </w:rPr>
    </w:lvl>
    <w:lvl w:ilvl="6" w:tplc="04090001" w:tentative="1">
      <w:start w:val="1"/>
      <w:numFmt w:val="bullet"/>
      <w:lvlText w:val=""/>
      <w:lvlJc w:val="left"/>
      <w:pPr>
        <w:ind w:left="6474" w:hanging="360"/>
      </w:pPr>
      <w:rPr>
        <w:rFonts w:ascii="Symbol" w:hAnsi="Symbol" w:hint="default"/>
      </w:rPr>
    </w:lvl>
    <w:lvl w:ilvl="7" w:tplc="04090003" w:tentative="1">
      <w:start w:val="1"/>
      <w:numFmt w:val="bullet"/>
      <w:lvlText w:val="o"/>
      <w:lvlJc w:val="left"/>
      <w:pPr>
        <w:ind w:left="7194" w:hanging="360"/>
      </w:pPr>
      <w:rPr>
        <w:rFonts w:ascii="Courier New" w:hAnsi="Courier New" w:cs="Courier New" w:hint="default"/>
      </w:rPr>
    </w:lvl>
    <w:lvl w:ilvl="8" w:tplc="04090005" w:tentative="1">
      <w:start w:val="1"/>
      <w:numFmt w:val="bullet"/>
      <w:lvlText w:val=""/>
      <w:lvlJc w:val="left"/>
      <w:pPr>
        <w:ind w:left="7914" w:hanging="360"/>
      </w:pPr>
      <w:rPr>
        <w:rFonts w:ascii="Wingdings" w:hAnsi="Wingdings" w:hint="default"/>
      </w:rPr>
    </w:lvl>
  </w:abstractNum>
  <w:num w:numId="1">
    <w:abstractNumId w:val="40"/>
  </w:num>
  <w:num w:numId="2">
    <w:abstractNumId w:val="17"/>
  </w:num>
  <w:num w:numId="3">
    <w:abstractNumId w:val="99"/>
  </w:num>
  <w:num w:numId="4">
    <w:abstractNumId w:val="133"/>
  </w:num>
  <w:num w:numId="5">
    <w:abstractNumId w:val="7"/>
  </w:num>
  <w:num w:numId="6">
    <w:abstractNumId w:val="4"/>
  </w:num>
  <w:num w:numId="7">
    <w:abstractNumId w:val="127"/>
  </w:num>
  <w:num w:numId="8">
    <w:abstractNumId w:val="114"/>
  </w:num>
  <w:num w:numId="9">
    <w:abstractNumId w:val="119"/>
  </w:num>
  <w:num w:numId="10">
    <w:abstractNumId w:val="112"/>
  </w:num>
  <w:num w:numId="11">
    <w:abstractNumId w:val="115"/>
  </w:num>
  <w:num w:numId="12">
    <w:abstractNumId w:val="10"/>
  </w:num>
  <w:num w:numId="13">
    <w:abstractNumId w:val="71"/>
  </w:num>
  <w:num w:numId="14">
    <w:abstractNumId w:val="134"/>
  </w:num>
  <w:num w:numId="15">
    <w:abstractNumId w:val="116"/>
  </w:num>
  <w:num w:numId="16">
    <w:abstractNumId w:val="42"/>
  </w:num>
  <w:num w:numId="17">
    <w:abstractNumId w:val="125"/>
  </w:num>
  <w:num w:numId="18">
    <w:abstractNumId w:val="12"/>
  </w:num>
  <w:num w:numId="19">
    <w:abstractNumId w:val="28"/>
  </w:num>
  <w:num w:numId="20">
    <w:abstractNumId w:val="130"/>
  </w:num>
  <w:num w:numId="21">
    <w:abstractNumId w:val="1"/>
  </w:num>
  <w:num w:numId="22">
    <w:abstractNumId w:val="67"/>
  </w:num>
  <w:num w:numId="23">
    <w:abstractNumId w:val="100"/>
  </w:num>
  <w:num w:numId="24">
    <w:abstractNumId w:val="33"/>
  </w:num>
  <w:num w:numId="25">
    <w:abstractNumId w:val="8"/>
  </w:num>
  <w:num w:numId="26">
    <w:abstractNumId w:val="68"/>
  </w:num>
  <w:num w:numId="27">
    <w:abstractNumId w:val="31"/>
  </w:num>
  <w:num w:numId="28">
    <w:abstractNumId w:val="55"/>
  </w:num>
  <w:num w:numId="29">
    <w:abstractNumId w:val="98"/>
  </w:num>
  <w:num w:numId="30">
    <w:abstractNumId w:val="111"/>
  </w:num>
  <w:num w:numId="31">
    <w:abstractNumId w:val="43"/>
  </w:num>
  <w:num w:numId="32">
    <w:abstractNumId w:val="121"/>
  </w:num>
  <w:num w:numId="33">
    <w:abstractNumId w:val="0"/>
  </w:num>
  <w:num w:numId="34">
    <w:abstractNumId w:val="30"/>
  </w:num>
  <w:num w:numId="35">
    <w:abstractNumId w:val="79"/>
  </w:num>
  <w:num w:numId="36">
    <w:abstractNumId w:val="22"/>
  </w:num>
  <w:num w:numId="37">
    <w:abstractNumId w:val="58"/>
  </w:num>
  <w:num w:numId="38">
    <w:abstractNumId w:val="97"/>
  </w:num>
  <w:num w:numId="39">
    <w:abstractNumId w:val="123"/>
  </w:num>
  <w:num w:numId="40">
    <w:abstractNumId w:val="64"/>
  </w:num>
  <w:num w:numId="41">
    <w:abstractNumId w:val="54"/>
  </w:num>
  <w:num w:numId="42">
    <w:abstractNumId w:val="122"/>
  </w:num>
  <w:num w:numId="43">
    <w:abstractNumId w:val="66"/>
  </w:num>
  <w:num w:numId="44">
    <w:abstractNumId w:val="93"/>
  </w:num>
  <w:num w:numId="45">
    <w:abstractNumId w:val="38"/>
  </w:num>
  <w:num w:numId="46">
    <w:abstractNumId w:val="77"/>
  </w:num>
  <w:num w:numId="47">
    <w:abstractNumId w:val="19"/>
  </w:num>
  <w:num w:numId="48">
    <w:abstractNumId w:val="113"/>
  </w:num>
  <w:num w:numId="49">
    <w:abstractNumId w:val="11"/>
  </w:num>
  <w:num w:numId="50">
    <w:abstractNumId w:val="136"/>
  </w:num>
  <w:num w:numId="51">
    <w:abstractNumId w:val="16"/>
  </w:num>
  <w:num w:numId="52">
    <w:abstractNumId w:val="84"/>
  </w:num>
  <w:num w:numId="53">
    <w:abstractNumId w:val="96"/>
  </w:num>
  <w:num w:numId="54">
    <w:abstractNumId w:val="52"/>
  </w:num>
  <w:num w:numId="55">
    <w:abstractNumId w:val="59"/>
  </w:num>
  <w:num w:numId="56">
    <w:abstractNumId w:val="128"/>
  </w:num>
  <w:num w:numId="57">
    <w:abstractNumId w:val="63"/>
  </w:num>
  <w:num w:numId="58">
    <w:abstractNumId w:val="91"/>
  </w:num>
  <w:num w:numId="59">
    <w:abstractNumId w:val="73"/>
  </w:num>
  <w:num w:numId="60">
    <w:abstractNumId w:val="108"/>
  </w:num>
  <w:num w:numId="61">
    <w:abstractNumId w:val="69"/>
  </w:num>
  <w:num w:numId="62">
    <w:abstractNumId w:val="29"/>
  </w:num>
  <w:num w:numId="63">
    <w:abstractNumId w:val="26"/>
  </w:num>
  <w:num w:numId="64">
    <w:abstractNumId w:val="61"/>
  </w:num>
  <w:num w:numId="65">
    <w:abstractNumId w:val="101"/>
  </w:num>
  <w:num w:numId="66">
    <w:abstractNumId w:val="56"/>
  </w:num>
  <w:num w:numId="67">
    <w:abstractNumId w:val="49"/>
  </w:num>
  <w:num w:numId="68">
    <w:abstractNumId w:val="92"/>
  </w:num>
  <w:num w:numId="69">
    <w:abstractNumId w:val="129"/>
  </w:num>
  <w:num w:numId="70">
    <w:abstractNumId w:val="118"/>
  </w:num>
  <w:num w:numId="71">
    <w:abstractNumId w:val="2"/>
  </w:num>
  <w:num w:numId="72">
    <w:abstractNumId w:val="132"/>
  </w:num>
  <w:num w:numId="73">
    <w:abstractNumId w:val="51"/>
  </w:num>
  <w:num w:numId="74">
    <w:abstractNumId w:val="104"/>
  </w:num>
  <w:num w:numId="75">
    <w:abstractNumId w:val="18"/>
  </w:num>
  <w:num w:numId="76">
    <w:abstractNumId w:val="74"/>
  </w:num>
  <w:num w:numId="77">
    <w:abstractNumId w:val="87"/>
  </w:num>
  <w:num w:numId="78">
    <w:abstractNumId w:val="25"/>
  </w:num>
  <w:num w:numId="79">
    <w:abstractNumId w:val="41"/>
  </w:num>
  <w:num w:numId="80">
    <w:abstractNumId w:val="13"/>
  </w:num>
  <w:num w:numId="81">
    <w:abstractNumId w:val="135"/>
  </w:num>
  <w:num w:numId="82">
    <w:abstractNumId w:val="83"/>
  </w:num>
  <w:num w:numId="83">
    <w:abstractNumId w:val="76"/>
  </w:num>
  <w:num w:numId="84">
    <w:abstractNumId w:val="44"/>
  </w:num>
  <w:num w:numId="85">
    <w:abstractNumId w:val="65"/>
  </w:num>
  <w:num w:numId="86">
    <w:abstractNumId w:val="78"/>
  </w:num>
  <w:num w:numId="87">
    <w:abstractNumId w:val="20"/>
  </w:num>
  <w:num w:numId="88">
    <w:abstractNumId w:val="27"/>
  </w:num>
  <w:num w:numId="89">
    <w:abstractNumId w:val="23"/>
  </w:num>
  <w:num w:numId="90">
    <w:abstractNumId w:val="105"/>
  </w:num>
  <w:num w:numId="91">
    <w:abstractNumId w:val="5"/>
  </w:num>
  <w:num w:numId="92">
    <w:abstractNumId w:val="106"/>
  </w:num>
  <w:num w:numId="93">
    <w:abstractNumId w:val="53"/>
  </w:num>
  <w:num w:numId="94">
    <w:abstractNumId w:val="103"/>
  </w:num>
  <w:num w:numId="95">
    <w:abstractNumId w:val="14"/>
  </w:num>
  <w:num w:numId="96">
    <w:abstractNumId w:val="70"/>
  </w:num>
  <w:num w:numId="97">
    <w:abstractNumId w:val="88"/>
  </w:num>
  <w:num w:numId="98">
    <w:abstractNumId w:val="47"/>
  </w:num>
  <w:num w:numId="99">
    <w:abstractNumId w:val="86"/>
  </w:num>
  <w:num w:numId="100">
    <w:abstractNumId w:val="102"/>
  </w:num>
  <w:num w:numId="101">
    <w:abstractNumId w:val="9"/>
  </w:num>
  <w:num w:numId="102">
    <w:abstractNumId w:val="126"/>
  </w:num>
  <w:num w:numId="103">
    <w:abstractNumId w:val="138"/>
  </w:num>
  <w:num w:numId="104">
    <w:abstractNumId w:val="117"/>
  </w:num>
  <w:num w:numId="105">
    <w:abstractNumId w:val="57"/>
  </w:num>
  <w:num w:numId="106">
    <w:abstractNumId w:val="80"/>
  </w:num>
  <w:num w:numId="107">
    <w:abstractNumId w:val="120"/>
  </w:num>
  <w:num w:numId="108">
    <w:abstractNumId w:val="131"/>
  </w:num>
  <w:num w:numId="109">
    <w:abstractNumId w:val="62"/>
  </w:num>
  <w:num w:numId="110">
    <w:abstractNumId w:val="109"/>
  </w:num>
  <w:num w:numId="111">
    <w:abstractNumId w:val="6"/>
  </w:num>
  <w:num w:numId="112">
    <w:abstractNumId w:val="46"/>
  </w:num>
  <w:num w:numId="113">
    <w:abstractNumId w:val="15"/>
  </w:num>
  <w:num w:numId="114">
    <w:abstractNumId w:val="137"/>
  </w:num>
  <w:num w:numId="115">
    <w:abstractNumId w:val="39"/>
  </w:num>
  <w:num w:numId="116">
    <w:abstractNumId w:val="107"/>
  </w:num>
  <w:num w:numId="117">
    <w:abstractNumId w:val="50"/>
  </w:num>
  <w:num w:numId="118">
    <w:abstractNumId w:val="45"/>
  </w:num>
  <w:num w:numId="119">
    <w:abstractNumId w:val="90"/>
  </w:num>
  <w:num w:numId="120">
    <w:abstractNumId w:val="75"/>
  </w:num>
  <w:num w:numId="121">
    <w:abstractNumId w:val="37"/>
  </w:num>
  <w:num w:numId="122">
    <w:abstractNumId w:val="139"/>
  </w:num>
  <w:num w:numId="123">
    <w:abstractNumId w:val="36"/>
  </w:num>
  <w:num w:numId="124">
    <w:abstractNumId w:val="34"/>
  </w:num>
  <w:num w:numId="125">
    <w:abstractNumId w:val="85"/>
  </w:num>
  <w:num w:numId="126">
    <w:abstractNumId w:val="110"/>
  </w:num>
  <w:num w:numId="127">
    <w:abstractNumId w:val="82"/>
  </w:num>
  <w:num w:numId="128">
    <w:abstractNumId w:val="48"/>
  </w:num>
  <w:num w:numId="129">
    <w:abstractNumId w:val="32"/>
  </w:num>
  <w:num w:numId="130">
    <w:abstractNumId w:val="95"/>
  </w:num>
  <w:num w:numId="131">
    <w:abstractNumId w:val="94"/>
  </w:num>
  <w:num w:numId="132">
    <w:abstractNumId w:val="60"/>
  </w:num>
  <w:num w:numId="133">
    <w:abstractNumId w:val="72"/>
  </w:num>
  <w:num w:numId="134">
    <w:abstractNumId w:val="35"/>
  </w:num>
  <w:num w:numId="135">
    <w:abstractNumId w:val="124"/>
  </w:num>
  <w:num w:numId="136">
    <w:abstractNumId w:val="24"/>
  </w:num>
  <w:num w:numId="137">
    <w:abstractNumId w:val="81"/>
  </w:num>
  <w:num w:numId="138">
    <w:abstractNumId w:val="89"/>
  </w:num>
  <w:num w:numId="139">
    <w:abstractNumId w:val="3"/>
  </w:num>
  <w:num w:numId="140">
    <w:abstractNumId w:val="21"/>
  </w:num>
  <w:numIdMacAtCleanup w:val="14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lorin.hodorog@brct">
    <w15:presenceInfo w15:providerId="AD" w15:userId="S-1-5-21-1546557880-2545001867-947027974-1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6DF"/>
    <w:rsid w:val="00002F1E"/>
    <w:rsid w:val="000036AC"/>
    <w:rsid w:val="00004CD6"/>
    <w:rsid w:val="00004D2C"/>
    <w:rsid w:val="00005360"/>
    <w:rsid w:val="000053B5"/>
    <w:rsid w:val="00005777"/>
    <w:rsid w:val="000059C1"/>
    <w:rsid w:val="000077DD"/>
    <w:rsid w:val="0000797A"/>
    <w:rsid w:val="00010CEA"/>
    <w:rsid w:val="00010D72"/>
    <w:rsid w:val="00012C96"/>
    <w:rsid w:val="00012F26"/>
    <w:rsid w:val="0001441B"/>
    <w:rsid w:val="00015281"/>
    <w:rsid w:val="0001566A"/>
    <w:rsid w:val="00015A67"/>
    <w:rsid w:val="00015B01"/>
    <w:rsid w:val="00015EF3"/>
    <w:rsid w:val="0001647F"/>
    <w:rsid w:val="000175A4"/>
    <w:rsid w:val="00020FF0"/>
    <w:rsid w:val="00021E25"/>
    <w:rsid w:val="000243C2"/>
    <w:rsid w:val="00025DF3"/>
    <w:rsid w:val="00027011"/>
    <w:rsid w:val="000271FA"/>
    <w:rsid w:val="00031CFF"/>
    <w:rsid w:val="0003514B"/>
    <w:rsid w:val="00035698"/>
    <w:rsid w:val="000405FC"/>
    <w:rsid w:val="00040C56"/>
    <w:rsid w:val="0004103B"/>
    <w:rsid w:val="00041109"/>
    <w:rsid w:val="000420BD"/>
    <w:rsid w:val="0004486C"/>
    <w:rsid w:val="00045FF8"/>
    <w:rsid w:val="000504B4"/>
    <w:rsid w:val="000535AF"/>
    <w:rsid w:val="0005422D"/>
    <w:rsid w:val="000576DF"/>
    <w:rsid w:val="00060F4C"/>
    <w:rsid w:val="00060F7F"/>
    <w:rsid w:val="0006170B"/>
    <w:rsid w:val="00061CAD"/>
    <w:rsid w:val="000626D3"/>
    <w:rsid w:val="000641A1"/>
    <w:rsid w:val="00065092"/>
    <w:rsid w:val="000712E6"/>
    <w:rsid w:val="00072204"/>
    <w:rsid w:val="0007277E"/>
    <w:rsid w:val="000734E1"/>
    <w:rsid w:val="00073D8D"/>
    <w:rsid w:val="00074DF6"/>
    <w:rsid w:val="00075EF4"/>
    <w:rsid w:val="00077253"/>
    <w:rsid w:val="00080CCA"/>
    <w:rsid w:val="0008325B"/>
    <w:rsid w:val="00083365"/>
    <w:rsid w:val="00083F1E"/>
    <w:rsid w:val="00083F2B"/>
    <w:rsid w:val="00084239"/>
    <w:rsid w:val="000851B7"/>
    <w:rsid w:val="00085BBB"/>
    <w:rsid w:val="00086375"/>
    <w:rsid w:val="000867B0"/>
    <w:rsid w:val="00090AB6"/>
    <w:rsid w:val="000921F6"/>
    <w:rsid w:val="000949EC"/>
    <w:rsid w:val="000A07FF"/>
    <w:rsid w:val="000A4347"/>
    <w:rsid w:val="000A5D72"/>
    <w:rsid w:val="000B0327"/>
    <w:rsid w:val="000B079A"/>
    <w:rsid w:val="000B21D6"/>
    <w:rsid w:val="000B22C5"/>
    <w:rsid w:val="000B2F2F"/>
    <w:rsid w:val="000B4729"/>
    <w:rsid w:val="000B49B6"/>
    <w:rsid w:val="000B56D1"/>
    <w:rsid w:val="000B6F2C"/>
    <w:rsid w:val="000C1B4A"/>
    <w:rsid w:val="000C1F99"/>
    <w:rsid w:val="000C3CB2"/>
    <w:rsid w:val="000C4BB6"/>
    <w:rsid w:val="000C73DC"/>
    <w:rsid w:val="000D071D"/>
    <w:rsid w:val="000D0D80"/>
    <w:rsid w:val="000D4E3A"/>
    <w:rsid w:val="000D7A4B"/>
    <w:rsid w:val="000E060C"/>
    <w:rsid w:val="000E0DC6"/>
    <w:rsid w:val="000E1F0B"/>
    <w:rsid w:val="000E7EB2"/>
    <w:rsid w:val="000F17AD"/>
    <w:rsid w:val="000F1C42"/>
    <w:rsid w:val="000F3578"/>
    <w:rsid w:val="000F7F51"/>
    <w:rsid w:val="00100B51"/>
    <w:rsid w:val="001020B2"/>
    <w:rsid w:val="00103C6D"/>
    <w:rsid w:val="00106389"/>
    <w:rsid w:val="00106CCC"/>
    <w:rsid w:val="001127D8"/>
    <w:rsid w:val="001131E1"/>
    <w:rsid w:val="001137C4"/>
    <w:rsid w:val="00115BA5"/>
    <w:rsid w:val="00122490"/>
    <w:rsid w:val="00123C52"/>
    <w:rsid w:val="0012462A"/>
    <w:rsid w:val="00130450"/>
    <w:rsid w:val="0013178C"/>
    <w:rsid w:val="00132ACB"/>
    <w:rsid w:val="0013397F"/>
    <w:rsid w:val="00133D71"/>
    <w:rsid w:val="001347DC"/>
    <w:rsid w:val="00135747"/>
    <w:rsid w:val="00135BB4"/>
    <w:rsid w:val="00136EB7"/>
    <w:rsid w:val="001374C4"/>
    <w:rsid w:val="00137551"/>
    <w:rsid w:val="001401E6"/>
    <w:rsid w:val="00140FF4"/>
    <w:rsid w:val="00151F95"/>
    <w:rsid w:val="001527B4"/>
    <w:rsid w:val="00154320"/>
    <w:rsid w:val="00155E52"/>
    <w:rsid w:val="00156024"/>
    <w:rsid w:val="00156200"/>
    <w:rsid w:val="00156ECF"/>
    <w:rsid w:val="001576A5"/>
    <w:rsid w:val="001603EF"/>
    <w:rsid w:val="001607F7"/>
    <w:rsid w:val="00160FE8"/>
    <w:rsid w:val="00161CCD"/>
    <w:rsid w:val="00164059"/>
    <w:rsid w:val="00164BBC"/>
    <w:rsid w:val="001650F4"/>
    <w:rsid w:val="00166922"/>
    <w:rsid w:val="001705DA"/>
    <w:rsid w:val="00173A0E"/>
    <w:rsid w:val="00173C35"/>
    <w:rsid w:val="00174F8A"/>
    <w:rsid w:val="00180159"/>
    <w:rsid w:val="001809F6"/>
    <w:rsid w:val="00180CC7"/>
    <w:rsid w:val="001813C4"/>
    <w:rsid w:val="00183750"/>
    <w:rsid w:val="00186372"/>
    <w:rsid w:val="001869C7"/>
    <w:rsid w:val="00192FDB"/>
    <w:rsid w:val="0019377D"/>
    <w:rsid w:val="00195DB0"/>
    <w:rsid w:val="00197B25"/>
    <w:rsid w:val="001A1411"/>
    <w:rsid w:val="001A1F50"/>
    <w:rsid w:val="001A37DE"/>
    <w:rsid w:val="001A44DD"/>
    <w:rsid w:val="001A4F7F"/>
    <w:rsid w:val="001A5267"/>
    <w:rsid w:val="001A5839"/>
    <w:rsid w:val="001A770A"/>
    <w:rsid w:val="001B2C89"/>
    <w:rsid w:val="001B3718"/>
    <w:rsid w:val="001B38A5"/>
    <w:rsid w:val="001B6153"/>
    <w:rsid w:val="001C222A"/>
    <w:rsid w:val="001C6625"/>
    <w:rsid w:val="001C6E24"/>
    <w:rsid w:val="001D2FF7"/>
    <w:rsid w:val="001D38F6"/>
    <w:rsid w:val="001D7AA8"/>
    <w:rsid w:val="001E3D58"/>
    <w:rsid w:val="001E435E"/>
    <w:rsid w:val="001F0D45"/>
    <w:rsid w:val="001F2ADD"/>
    <w:rsid w:val="001F48BA"/>
    <w:rsid w:val="001F4B0C"/>
    <w:rsid w:val="001F5190"/>
    <w:rsid w:val="001F792D"/>
    <w:rsid w:val="0020049E"/>
    <w:rsid w:val="00200F9C"/>
    <w:rsid w:val="0020362D"/>
    <w:rsid w:val="00203D33"/>
    <w:rsid w:val="002048D3"/>
    <w:rsid w:val="00207545"/>
    <w:rsid w:val="0021161C"/>
    <w:rsid w:val="00213DD7"/>
    <w:rsid w:val="00215B5A"/>
    <w:rsid w:val="002176D6"/>
    <w:rsid w:val="002177EC"/>
    <w:rsid w:val="002206B5"/>
    <w:rsid w:val="002217D9"/>
    <w:rsid w:val="0022193E"/>
    <w:rsid w:val="002220FF"/>
    <w:rsid w:val="00222183"/>
    <w:rsid w:val="002231BF"/>
    <w:rsid w:val="0022479F"/>
    <w:rsid w:val="002248B7"/>
    <w:rsid w:val="0022520A"/>
    <w:rsid w:val="00227952"/>
    <w:rsid w:val="00230D5A"/>
    <w:rsid w:val="00231170"/>
    <w:rsid w:val="00231A58"/>
    <w:rsid w:val="002320CB"/>
    <w:rsid w:val="00232424"/>
    <w:rsid w:val="00234FED"/>
    <w:rsid w:val="0023544C"/>
    <w:rsid w:val="00235ECF"/>
    <w:rsid w:val="0023671C"/>
    <w:rsid w:val="00236B81"/>
    <w:rsid w:val="00236EFE"/>
    <w:rsid w:val="002403BE"/>
    <w:rsid w:val="00241435"/>
    <w:rsid w:val="0024506D"/>
    <w:rsid w:val="002460FC"/>
    <w:rsid w:val="00246522"/>
    <w:rsid w:val="0024691A"/>
    <w:rsid w:val="00250BB7"/>
    <w:rsid w:val="00251534"/>
    <w:rsid w:val="00252EB6"/>
    <w:rsid w:val="002552BF"/>
    <w:rsid w:val="002560E7"/>
    <w:rsid w:val="00260FE4"/>
    <w:rsid w:val="00261011"/>
    <w:rsid w:val="002638BB"/>
    <w:rsid w:val="002640FD"/>
    <w:rsid w:val="0026600C"/>
    <w:rsid w:val="00270F95"/>
    <w:rsid w:val="00271AC6"/>
    <w:rsid w:val="00272CD3"/>
    <w:rsid w:val="0027567F"/>
    <w:rsid w:val="00276DB7"/>
    <w:rsid w:val="002773FA"/>
    <w:rsid w:val="00283955"/>
    <w:rsid w:val="002851D1"/>
    <w:rsid w:val="00285575"/>
    <w:rsid w:val="00286AFC"/>
    <w:rsid w:val="00287077"/>
    <w:rsid w:val="00287B76"/>
    <w:rsid w:val="002914AF"/>
    <w:rsid w:val="002943D2"/>
    <w:rsid w:val="0029464D"/>
    <w:rsid w:val="00294976"/>
    <w:rsid w:val="00294E96"/>
    <w:rsid w:val="002A00A6"/>
    <w:rsid w:val="002A208B"/>
    <w:rsid w:val="002A64C2"/>
    <w:rsid w:val="002B4F6C"/>
    <w:rsid w:val="002B55DE"/>
    <w:rsid w:val="002C174B"/>
    <w:rsid w:val="002C1E49"/>
    <w:rsid w:val="002C2DF7"/>
    <w:rsid w:val="002C4D1C"/>
    <w:rsid w:val="002C530B"/>
    <w:rsid w:val="002C5380"/>
    <w:rsid w:val="002C648E"/>
    <w:rsid w:val="002D0B19"/>
    <w:rsid w:val="002D0B56"/>
    <w:rsid w:val="002D6735"/>
    <w:rsid w:val="002D7C52"/>
    <w:rsid w:val="002E3B55"/>
    <w:rsid w:val="002E6D7C"/>
    <w:rsid w:val="002F22E7"/>
    <w:rsid w:val="002F33B1"/>
    <w:rsid w:val="002F37ED"/>
    <w:rsid w:val="002F4812"/>
    <w:rsid w:val="002F4C5C"/>
    <w:rsid w:val="002F6D11"/>
    <w:rsid w:val="00301471"/>
    <w:rsid w:val="00301DA2"/>
    <w:rsid w:val="00303806"/>
    <w:rsid w:val="0030396D"/>
    <w:rsid w:val="00303D9E"/>
    <w:rsid w:val="003045FC"/>
    <w:rsid w:val="00304D0E"/>
    <w:rsid w:val="0030660E"/>
    <w:rsid w:val="00314547"/>
    <w:rsid w:val="0031472D"/>
    <w:rsid w:val="00314E7C"/>
    <w:rsid w:val="00321559"/>
    <w:rsid w:val="00322442"/>
    <w:rsid w:val="0032403E"/>
    <w:rsid w:val="00324B40"/>
    <w:rsid w:val="00331104"/>
    <w:rsid w:val="00332781"/>
    <w:rsid w:val="0033457E"/>
    <w:rsid w:val="003346BC"/>
    <w:rsid w:val="00334A35"/>
    <w:rsid w:val="00335DAE"/>
    <w:rsid w:val="003363BA"/>
    <w:rsid w:val="003367EC"/>
    <w:rsid w:val="00336A5E"/>
    <w:rsid w:val="0033741D"/>
    <w:rsid w:val="00340F66"/>
    <w:rsid w:val="003458DB"/>
    <w:rsid w:val="003508DB"/>
    <w:rsid w:val="00352ACA"/>
    <w:rsid w:val="0035399E"/>
    <w:rsid w:val="00354014"/>
    <w:rsid w:val="003541FB"/>
    <w:rsid w:val="0035696C"/>
    <w:rsid w:val="00357466"/>
    <w:rsid w:val="00357723"/>
    <w:rsid w:val="0035794B"/>
    <w:rsid w:val="00361034"/>
    <w:rsid w:val="00361BAA"/>
    <w:rsid w:val="003638C5"/>
    <w:rsid w:val="00364AA8"/>
    <w:rsid w:val="00364DDA"/>
    <w:rsid w:val="00365960"/>
    <w:rsid w:val="003676CA"/>
    <w:rsid w:val="00370F9C"/>
    <w:rsid w:val="00376C4E"/>
    <w:rsid w:val="00377B7D"/>
    <w:rsid w:val="00380B2B"/>
    <w:rsid w:val="003824C3"/>
    <w:rsid w:val="003835FE"/>
    <w:rsid w:val="003873FE"/>
    <w:rsid w:val="003874E0"/>
    <w:rsid w:val="00390BE6"/>
    <w:rsid w:val="003962B3"/>
    <w:rsid w:val="00396A95"/>
    <w:rsid w:val="003A248D"/>
    <w:rsid w:val="003A3B0B"/>
    <w:rsid w:val="003A3E48"/>
    <w:rsid w:val="003A57B4"/>
    <w:rsid w:val="003A5F06"/>
    <w:rsid w:val="003A67B8"/>
    <w:rsid w:val="003B19B2"/>
    <w:rsid w:val="003B3269"/>
    <w:rsid w:val="003B5DDF"/>
    <w:rsid w:val="003B69A8"/>
    <w:rsid w:val="003C22E7"/>
    <w:rsid w:val="003C3F48"/>
    <w:rsid w:val="003C7B3A"/>
    <w:rsid w:val="003D0FB4"/>
    <w:rsid w:val="003D2C5B"/>
    <w:rsid w:val="003D2F0D"/>
    <w:rsid w:val="003D3C6E"/>
    <w:rsid w:val="003D4CBB"/>
    <w:rsid w:val="003D6AC2"/>
    <w:rsid w:val="003E33EE"/>
    <w:rsid w:val="003E443F"/>
    <w:rsid w:val="003E568C"/>
    <w:rsid w:val="003E78BA"/>
    <w:rsid w:val="003F08A0"/>
    <w:rsid w:val="003F28C8"/>
    <w:rsid w:val="003F59E4"/>
    <w:rsid w:val="003F7527"/>
    <w:rsid w:val="003F7942"/>
    <w:rsid w:val="003F7BB4"/>
    <w:rsid w:val="003F7FD6"/>
    <w:rsid w:val="00404335"/>
    <w:rsid w:val="00404BEC"/>
    <w:rsid w:val="00412C27"/>
    <w:rsid w:val="0042009B"/>
    <w:rsid w:val="00421862"/>
    <w:rsid w:val="00422A2F"/>
    <w:rsid w:val="0042344F"/>
    <w:rsid w:val="004307B0"/>
    <w:rsid w:val="00432400"/>
    <w:rsid w:val="004331B4"/>
    <w:rsid w:val="004344F8"/>
    <w:rsid w:val="004414AF"/>
    <w:rsid w:val="00441B12"/>
    <w:rsid w:val="00441D0F"/>
    <w:rsid w:val="00442833"/>
    <w:rsid w:val="00442C27"/>
    <w:rsid w:val="0044352D"/>
    <w:rsid w:val="00443851"/>
    <w:rsid w:val="00443F1B"/>
    <w:rsid w:val="004443A3"/>
    <w:rsid w:val="00446D17"/>
    <w:rsid w:val="00447049"/>
    <w:rsid w:val="004472F8"/>
    <w:rsid w:val="00452575"/>
    <w:rsid w:val="00452C89"/>
    <w:rsid w:val="00454B9B"/>
    <w:rsid w:val="00455E86"/>
    <w:rsid w:val="0045611F"/>
    <w:rsid w:val="00460187"/>
    <w:rsid w:val="0046209E"/>
    <w:rsid w:val="00463356"/>
    <w:rsid w:val="004653B0"/>
    <w:rsid w:val="004676A8"/>
    <w:rsid w:val="00467DC3"/>
    <w:rsid w:val="0047097A"/>
    <w:rsid w:val="00473411"/>
    <w:rsid w:val="00473EC5"/>
    <w:rsid w:val="00474124"/>
    <w:rsid w:val="00476A7A"/>
    <w:rsid w:val="004775F4"/>
    <w:rsid w:val="004778B8"/>
    <w:rsid w:val="00477C8D"/>
    <w:rsid w:val="004808E2"/>
    <w:rsid w:val="00480FA8"/>
    <w:rsid w:val="0048125B"/>
    <w:rsid w:val="00482C67"/>
    <w:rsid w:val="004838FE"/>
    <w:rsid w:val="00483A3A"/>
    <w:rsid w:val="00486C07"/>
    <w:rsid w:val="00487203"/>
    <w:rsid w:val="004876DD"/>
    <w:rsid w:val="0049178A"/>
    <w:rsid w:val="0049358A"/>
    <w:rsid w:val="0049388B"/>
    <w:rsid w:val="00493C93"/>
    <w:rsid w:val="0049675A"/>
    <w:rsid w:val="00496A0A"/>
    <w:rsid w:val="004A2AA1"/>
    <w:rsid w:val="004A2F50"/>
    <w:rsid w:val="004A4073"/>
    <w:rsid w:val="004A4D18"/>
    <w:rsid w:val="004A5B2F"/>
    <w:rsid w:val="004A6C3B"/>
    <w:rsid w:val="004B0E00"/>
    <w:rsid w:val="004B4301"/>
    <w:rsid w:val="004B4C3C"/>
    <w:rsid w:val="004B5D18"/>
    <w:rsid w:val="004C20A2"/>
    <w:rsid w:val="004C4031"/>
    <w:rsid w:val="004C4BEB"/>
    <w:rsid w:val="004D00D8"/>
    <w:rsid w:val="004D0C3E"/>
    <w:rsid w:val="004D2C5C"/>
    <w:rsid w:val="004D2D07"/>
    <w:rsid w:val="004D3BAD"/>
    <w:rsid w:val="004D6792"/>
    <w:rsid w:val="004D6A4A"/>
    <w:rsid w:val="004E2A18"/>
    <w:rsid w:val="004E367B"/>
    <w:rsid w:val="004E676E"/>
    <w:rsid w:val="004F134E"/>
    <w:rsid w:val="004F1E4D"/>
    <w:rsid w:val="004F3344"/>
    <w:rsid w:val="004F34BB"/>
    <w:rsid w:val="004F3866"/>
    <w:rsid w:val="004F4412"/>
    <w:rsid w:val="004F4898"/>
    <w:rsid w:val="004F4A6A"/>
    <w:rsid w:val="004F4AA0"/>
    <w:rsid w:val="004F6783"/>
    <w:rsid w:val="004F7D26"/>
    <w:rsid w:val="00502CE1"/>
    <w:rsid w:val="0050621D"/>
    <w:rsid w:val="00510710"/>
    <w:rsid w:val="00511A36"/>
    <w:rsid w:val="00512565"/>
    <w:rsid w:val="00513316"/>
    <w:rsid w:val="005143B8"/>
    <w:rsid w:val="00516A73"/>
    <w:rsid w:val="00520776"/>
    <w:rsid w:val="0052156F"/>
    <w:rsid w:val="005219D7"/>
    <w:rsid w:val="00521DE8"/>
    <w:rsid w:val="00522E9B"/>
    <w:rsid w:val="00523AED"/>
    <w:rsid w:val="00523E31"/>
    <w:rsid w:val="00525F68"/>
    <w:rsid w:val="005327AA"/>
    <w:rsid w:val="00540F13"/>
    <w:rsid w:val="00541DDC"/>
    <w:rsid w:val="00544054"/>
    <w:rsid w:val="005444A0"/>
    <w:rsid w:val="00544841"/>
    <w:rsid w:val="00544C87"/>
    <w:rsid w:val="00546BA9"/>
    <w:rsid w:val="00546FC0"/>
    <w:rsid w:val="00550A10"/>
    <w:rsid w:val="005522BF"/>
    <w:rsid w:val="00552C7F"/>
    <w:rsid w:val="00555249"/>
    <w:rsid w:val="00556BAC"/>
    <w:rsid w:val="00557781"/>
    <w:rsid w:val="00561726"/>
    <w:rsid w:val="00563D66"/>
    <w:rsid w:val="00563E2B"/>
    <w:rsid w:val="005647C1"/>
    <w:rsid w:val="00564F63"/>
    <w:rsid w:val="005679B4"/>
    <w:rsid w:val="0057020E"/>
    <w:rsid w:val="00571C7B"/>
    <w:rsid w:val="005723E8"/>
    <w:rsid w:val="005747C5"/>
    <w:rsid w:val="00574FB7"/>
    <w:rsid w:val="00576562"/>
    <w:rsid w:val="005767EB"/>
    <w:rsid w:val="00582811"/>
    <w:rsid w:val="00583A6B"/>
    <w:rsid w:val="00584DC8"/>
    <w:rsid w:val="005864CD"/>
    <w:rsid w:val="00591D26"/>
    <w:rsid w:val="0059341A"/>
    <w:rsid w:val="00593A63"/>
    <w:rsid w:val="005949E0"/>
    <w:rsid w:val="005A01C6"/>
    <w:rsid w:val="005A3E5D"/>
    <w:rsid w:val="005A799F"/>
    <w:rsid w:val="005B37D2"/>
    <w:rsid w:val="005B37E6"/>
    <w:rsid w:val="005B3D32"/>
    <w:rsid w:val="005B5D65"/>
    <w:rsid w:val="005B6BAE"/>
    <w:rsid w:val="005B6D4F"/>
    <w:rsid w:val="005C0391"/>
    <w:rsid w:val="005C051C"/>
    <w:rsid w:val="005C3A1B"/>
    <w:rsid w:val="005C3E63"/>
    <w:rsid w:val="005C58C5"/>
    <w:rsid w:val="005C780A"/>
    <w:rsid w:val="005C7CDC"/>
    <w:rsid w:val="005D3F58"/>
    <w:rsid w:val="005D4EFE"/>
    <w:rsid w:val="005D5CA1"/>
    <w:rsid w:val="005E0E46"/>
    <w:rsid w:val="005E1608"/>
    <w:rsid w:val="005E214E"/>
    <w:rsid w:val="005E6C8D"/>
    <w:rsid w:val="005F23B8"/>
    <w:rsid w:val="005F2E04"/>
    <w:rsid w:val="005F35D2"/>
    <w:rsid w:val="005F3A12"/>
    <w:rsid w:val="005F3CD0"/>
    <w:rsid w:val="005F4121"/>
    <w:rsid w:val="005F4BD9"/>
    <w:rsid w:val="005F4C54"/>
    <w:rsid w:val="005F4D44"/>
    <w:rsid w:val="005F5314"/>
    <w:rsid w:val="005F56B1"/>
    <w:rsid w:val="005F5855"/>
    <w:rsid w:val="005F6F9C"/>
    <w:rsid w:val="00600390"/>
    <w:rsid w:val="006004F6"/>
    <w:rsid w:val="00601588"/>
    <w:rsid w:val="00603DBC"/>
    <w:rsid w:val="00604295"/>
    <w:rsid w:val="006046DC"/>
    <w:rsid w:val="00606A49"/>
    <w:rsid w:val="006152E9"/>
    <w:rsid w:val="006164BB"/>
    <w:rsid w:val="00617448"/>
    <w:rsid w:val="00620538"/>
    <w:rsid w:val="00621403"/>
    <w:rsid w:val="006214A1"/>
    <w:rsid w:val="0062192C"/>
    <w:rsid w:val="006250A9"/>
    <w:rsid w:val="00625D04"/>
    <w:rsid w:val="006305A4"/>
    <w:rsid w:val="006306EB"/>
    <w:rsid w:val="00630D5F"/>
    <w:rsid w:val="0063341E"/>
    <w:rsid w:val="00634969"/>
    <w:rsid w:val="00634ADC"/>
    <w:rsid w:val="00634FD4"/>
    <w:rsid w:val="00636219"/>
    <w:rsid w:val="006402CB"/>
    <w:rsid w:val="00640B57"/>
    <w:rsid w:val="00642F5B"/>
    <w:rsid w:val="00643ECE"/>
    <w:rsid w:val="0064488A"/>
    <w:rsid w:val="00644C50"/>
    <w:rsid w:val="00645B2E"/>
    <w:rsid w:val="00647723"/>
    <w:rsid w:val="00647C92"/>
    <w:rsid w:val="00653F6D"/>
    <w:rsid w:val="0065590B"/>
    <w:rsid w:val="00655D37"/>
    <w:rsid w:val="00657DD4"/>
    <w:rsid w:val="00657FEA"/>
    <w:rsid w:val="00660133"/>
    <w:rsid w:val="006604AB"/>
    <w:rsid w:val="00662451"/>
    <w:rsid w:val="006629B8"/>
    <w:rsid w:val="006647BD"/>
    <w:rsid w:val="00665A28"/>
    <w:rsid w:val="00665AE1"/>
    <w:rsid w:val="00665D70"/>
    <w:rsid w:val="00666633"/>
    <w:rsid w:val="00666705"/>
    <w:rsid w:val="00671075"/>
    <w:rsid w:val="006712AE"/>
    <w:rsid w:val="00672381"/>
    <w:rsid w:val="00672854"/>
    <w:rsid w:val="00677F76"/>
    <w:rsid w:val="00682B6C"/>
    <w:rsid w:val="00685C24"/>
    <w:rsid w:val="00686B7E"/>
    <w:rsid w:val="00686DB5"/>
    <w:rsid w:val="00686E0E"/>
    <w:rsid w:val="00690CD0"/>
    <w:rsid w:val="00691EED"/>
    <w:rsid w:val="00694AA0"/>
    <w:rsid w:val="00696868"/>
    <w:rsid w:val="0069712F"/>
    <w:rsid w:val="006A1A5D"/>
    <w:rsid w:val="006A26A8"/>
    <w:rsid w:val="006A2E28"/>
    <w:rsid w:val="006A5345"/>
    <w:rsid w:val="006A64EB"/>
    <w:rsid w:val="006A72CC"/>
    <w:rsid w:val="006B109B"/>
    <w:rsid w:val="006B3624"/>
    <w:rsid w:val="006B3CC5"/>
    <w:rsid w:val="006B41EF"/>
    <w:rsid w:val="006B49CC"/>
    <w:rsid w:val="006B578C"/>
    <w:rsid w:val="006B6914"/>
    <w:rsid w:val="006B7E92"/>
    <w:rsid w:val="006C03A7"/>
    <w:rsid w:val="006C1549"/>
    <w:rsid w:val="006C24B9"/>
    <w:rsid w:val="006C2696"/>
    <w:rsid w:val="006C5249"/>
    <w:rsid w:val="006C5B4B"/>
    <w:rsid w:val="006C5D44"/>
    <w:rsid w:val="006C665B"/>
    <w:rsid w:val="006C68BD"/>
    <w:rsid w:val="006C6F59"/>
    <w:rsid w:val="006D1C93"/>
    <w:rsid w:val="006D1D56"/>
    <w:rsid w:val="006D2B4B"/>
    <w:rsid w:val="006D7386"/>
    <w:rsid w:val="006D73A9"/>
    <w:rsid w:val="006D7A98"/>
    <w:rsid w:val="006E011D"/>
    <w:rsid w:val="006E0A8B"/>
    <w:rsid w:val="006E173B"/>
    <w:rsid w:val="006E2DC4"/>
    <w:rsid w:val="006E2E75"/>
    <w:rsid w:val="006E44EB"/>
    <w:rsid w:val="006E53D8"/>
    <w:rsid w:val="006E5DD0"/>
    <w:rsid w:val="006E6361"/>
    <w:rsid w:val="006E79C7"/>
    <w:rsid w:val="006E7CBD"/>
    <w:rsid w:val="006F2261"/>
    <w:rsid w:val="006F28E2"/>
    <w:rsid w:val="006F3098"/>
    <w:rsid w:val="006F3797"/>
    <w:rsid w:val="006F3B4C"/>
    <w:rsid w:val="006F5ADA"/>
    <w:rsid w:val="006F5F6B"/>
    <w:rsid w:val="006F6C43"/>
    <w:rsid w:val="006F770C"/>
    <w:rsid w:val="00701A64"/>
    <w:rsid w:val="00701EBF"/>
    <w:rsid w:val="00703013"/>
    <w:rsid w:val="00703FB9"/>
    <w:rsid w:val="00704EDC"/>
    <w:rsid w:val="00705E63"/>
    <w:rsid w:val="0071069E"/>
    <w:rsid w:val="00713075"/>
    <w:rsid w:val="00713CAE"/>
    <w:rsid w:val="00716324"/>
    <w:rsid w:val="00716AC3"/>
    <w:rsid w:val="00720BC0"/>
    <w:rsid w:val="007215C2"/>
    <w:rsid w:val="00722574"/>
    <w:rsid w:val="00724381"/>
    <w:rsid w:val="007252DC"/>
    <w:rsid w:val="00726B3D"/>
    <w:rsid w:val="00727A1F"/>
    <w:rsid w:val="00730E79"/>
    <w:rsid w:val="00732791"/>
    <w:rsid w:val="00732AE3"/>
    <w:rsid w:val="0073389F"/>
    <w:rsid w:val="00733C19"/>
    <w:rsid w:val="0073630B"/>
    <w:rsid w:val="0073706C"/>
    <w:rsid w:val="00737AF3"/>
    <w:rsid w:val="007408F0"/>
    <w:rsid w:val="00742A70"/>
    <w:rsid w:val="00743847"/>
    <w:rsid w:val="00743F10"/>
    <w:rsid w:val="00744BD9"/>
    <w:rsid w:val="00747DB8"/>
    <w:rsid w:val="00750689"/>
    <w:rsid w:val="007509EA"/>
    <w:rsid w:val="00751E37"/>
    <w:rsid w:val="00753DE3"/>
    <w:rsid w:val="00753EB2"/>
    <w:rsid w:val="00754622"/>
    <w:rsid w:val="00754C23"/>
    <w:rsid w:val="00754C97"/>
    <w:rsid w:val="00756BFB"/>
    <w:rsid w:val="00761851"/>
    <w:rsid w:val="007619CA"/>
    <w:rsid w:val="007620C8"/>
    <w:rsid w:val="0076255A"/>
    <w:rsid w:val="007637A8"/>
    <w:rsid w:val="0076397E"/>
    <w:rsid w:val="00763D70"/>
    <w:rsid w:val="00763E91"/>
    <w:rsid w:val="00764506"/>
    <w:rsid w:val="00764EFD"/>
    <w:rsid w:val="00765697"/>
    <w:rsid w:val="0076588F"/>
    <w:rsid w:val="0077091A"/>
    <w:rsid w:val="007726D4"/>
    <w:rsid w:val="00774947"/>
    <w:rsid w:val="007751E5"/>
    <w:rsid w:val="00775A7B"/>
    <w:rsid w:val="00777539"/>
    <w:rsid w:val="00780A4E"/>
    <w:rsid w:val="00781158"/>
    <w:rsid w:val="007831C1"/>
    <w:rsid w:val="007862D0"/>
    <w:rsid w:val="00787089"/>
    <w:rsid w:val="00791F15"/>
    <w:rsid w:val="00793B47"/>
    <w:rsid w:val="00795616"/>
    <w:rsid w:val="00797C2C"/>
    <w:rsid w:val="007A081E"/>
    <w:rsid w:val="007A0F33"/>
    <w:rsid w:val="007A1360"/>
    <w:rsid w:val="007A2E33"/>
    <w:rsid w:val="007A4DF1"/>
    <w:rsid w:val="007A5749"/>
    <w:rsid w:val="007A60C3"/>
    <w:rsid w:val="007A6A84"/>
    <w:rsid w:val="007B0047"/>
    <w:rsid w:val="007B39E3"/>
    <w:rsid w:val="007B3F0F"/>
    <w:rsid w:val="007B4903"/>
    <w:rsid w:val="007B5DC3"/>
    <w:rsid w:val="007B693F"/>
    <w:rsid w:val="007B6FA7"/>
    <w:rsid w:val="007C0C4B"/>
    <w:rsid w:val="007C103C"/>
    <w:rsid w:val="007C145E"/>
    <w:rsid w:val="007C1E72"/>
    <w:rsid w:val="007C2000"/>
    <w:rsid w:val="007C2802"/>
    <w:rsid w:val="007C3689"/>
    <w:rsid w:val="007C4BCD"/>
    <w:rsid w:val="007C53CC"/>
    <w:rsid w:val="007C5C15"/>
    <w:rsid w:val="007C7231"/>
    <w:rsid w:val="007C75E7"/>
    <w:rsid w:val="007D4B8F"/>
    <w:rsid w:val="007D4BF8"/>
    <w:rsid w:val="007D6BFE"/>
    <w:rsid w:val="007D7455"/>
    <w:rsid w:val="007E195D"/>
    <w:rsid w:val="007E3A42"/>
    <w:rsid w:val="007E3BF3"/>
    <w:rsid w:val="007E4F78"/>
    <w:rsid w:val="007E6DBF"/>
    <w:rsid w:val="007E75B9"/>
    <w:rsid w:val="007E7638"/>
    <w:rsid w:val="007F59E2"/>
    <w:rsid w:val="0080070E"/>
    <w:rsid w:val="00800774"/>
    <w:rsid w:val="008008F8"/>
    <w:rsid w:val="00801EC1"/>
    <w:rsid w:val="00802046"/>
    <w:rsid w:val="00802C33"/>
    <w:rsid w:val="00803421"/>
    <w:rsid w:val="0080377D"/>
    <w:rsid w:val="00804047"/>
    <w:rsid w:val="00805733"/>
    <w:rsid w:val="008101F0"/>
    <w:rsid w:val="00812F05"/>
    <w:rsid w:val="00814546"/>
    <w:rsid w:val="00814AF1"/>
    <w:rsid w:val="00815D7E"/>
    <w:rsid w:val="0081740C"/>
    <w:rsid w:val="008204A3"/>
    <w:rsid w:val="00820B00"/>
    <w:rsid w:val="00821E24"/>
    <w:rsid w:val="00822A06"/>
    <w:rsid w:val="008258F8"/>
    <w:rsid w:val="0083080F"/>
    <w:rsid w:val="00831701"/>
    <w:rsid w:val="00833F45"/>
    <w:rsid w:val="008356EF"/>
    <w:rsid w:val="008361FA"/>
    <w:rsid w:val="00836D75"/>
    <w:rsid w:val="0083726F"/>
    <w:rsid w:val="00840CB8"/>
    <w:rsid w:val="00842F73"/>
    <w:rsid w:val="0084425C"/>
    <w:rsid w:val="008443A9"/>
    <w:rsid w:val="008475B4"/>
    <w:rsid w:val="008512C5"/>
    <w:rsid w:val="00852BBE"/>
    <w:rsid w:val="008531F6"/>
    <w:rsid w:val="0085384B"/>
    <w:rsid w:val="00854CD2"/>
    <w:rsid w:val="00857CB1"/>
    <w:rsid w:val="008613E8"/>
    <w:rsid w:val="00861FFD"/>
    <w:rsid w:val="0086414C"/>
    <w:rsid w:val="008646F7"/>
    <w:rsid w:val="00865CE7"/>
    <w:rsid w:val="00866560"/>
    <w:rsid w:val="00866D8A"/>
    <w:rsid w:val="00867C5C"/>
    <w:rsid w:val="0087052D"/>
    <w:rsid w:val="00872A66"/>
    <w:rsid w:val="0087384E"/>
    <w:rsid w:val="008808E1"/>
    <w:rsid w:val="0088155B"/>
    <w:rsid w:val="00883AA4"/>
    <w:rsid w:val="008855FA"/>
    <w:rsid w:val="00885728"/>
    <w:rsid w:val="00890A63"/>
    <w:rsid w:val="00890C0F"/>
    <w:rsid w:val="00891FBF"/>
    <w:rsid w:val="00893046"/>
    <w:rsid w:val="00893691"/>
    <w:rsid w:val="00893E6E"/>
    <w:rsid w:val="0089467F"/>
    <w:rsid w:val="0089654E"/>
    <w:rsid w:val="008A0F49"/>
    <w:rsid w:val="008A411B"/>
    <w:rsid w:val="008A7D1E"/>
    <w:rsid w:val="008B2E61"/>
    <w:rsid w:val="008B35DE"/>
    <w:rsid w:val="008B39C2"/>
    <w:rsid w:val="008B4FFC"/>
    <w:rsid w:val="008B5189"/>
    <w:rsid w:val="008C0533"/>
    <w:rsid w:val="008C2069"/>
    <w:rsid w:val="008C319B"/>
    <w:rsid w:val="008C52FA"/>
    <w:rsid w:val="008C5CC5"/>
    <w:rsid w:val="008C79AB"/>
    <w:rsid w:val="008C7D69"/>
    <w:rsid w:val="008D0137"/>
    <w:rsid w:val="008D3110"/>
    <w:rsid w:val="008D474A"/>
    <w:rsid w:val="008D5A4F"/>
    <w:rsid w:val="008D68B7"/>
    <w:rsid w:val="008D7A29"/>
    <w:rsid w:val="008E0526"/>
    <w:rsid w:val="008F0723"/>
    <w:rsid w:val="008F26D4"/>
    <w:rsid w:val="008F5E16"/>
    <w:rsid w:val="00900C23"/>
    <w:rsid w:val="009010B6"/>
    <w:rsid w:val="00901B52"/>
    <w:rsid w:val="00904969"/>
    <w:rsid w:val="00907823"/>
    <w:rsid w:val="00907B47"/>
    <w:rsid w:val="0091074B"/>
    <w:rsid w:val="009108D1"/>
    <w:rsid w:val="00910D38"/>
    <w:rsid w:val="00911090"/>
    <w:rsid w:val="00911D64"/>
    <w:rsid w:val="009144E0"/>
    <w:rsid w:val="00915C7D"/>
    <w:rsid w:val="00915D19"/>
    <w:rsid w:val="00915FA4"/>
    <w:rsid w:val="00916183"/>
    <w:rsid w:val="009204D1"/>
    <w:rsid w:val="00920E95"/>
    <w:rsid w:val="00922871"/>
    <w:rsid w:val="0092536C"/>
    <w:rsid w:val="00925585"/>
    <w:rsid w:val="00930BC4"/>
    <w:rsid w:val="009314E0"/>
    <w:rsid w:val="00932C32"/>
    <w:rsid w:val="00934063"/>
    <w:rsid w:val="0094023A"/>
    <w:rsid w:val="00940932"/>
    <w:rsid w:val="0094145B"/>
    <w:rsid w:val="00943A2A"/>
    <w:rsid w:val="00943D38"/>
    <w:rsid w:val="009478E8"/>
    <w:rsid w:val="00950EA7"/>
    <w:rsid w:val="0095221E"/>
    <w:rsid w:val="009565AD"/>
    <w:rsid w:val="00956FC3"/>
    <w:rsid w:val="009570B3"/>
    <w:rsid w:val="00957498"/>
    <w:rsid w:val="00957565"/>
    <w:rsid w:val="009579A8"/>
    <w:rsid w:val="009602FD"/>
    <w:rsid w:val="00967555"/>
    <w:rsid w:val="00967838"/>
    <w:rsid w:val="00967BEF"/>
    <w:rsid w:val="00967F10"/>
    <w:rsid w:val="009712AB"/>
    <w:rsid w:val="0097235A"/>
    <w:rsid w:val="00972420"/>
    <w:rsid w:val="00974111"/>
    <w:rsid w:val="00977128"/>
    <w:rsid w:val="009802AE"/>
    <w:rsid w:val="00981FE7"/>
    <w:rsid w:val="00984F89"/>
    <w:rsid w:val="009858FB"/>
    <w:rsid w:val="0098763B"/>
    <w:rsid w:val="0099019B"/>
    <w:rsid w:val="00990331"/>
    <w:rsid w:val="009906BE"/>
    <w:rsid w:val="00992405"/>
    <w:rsid w:val="00992420"/>
    <w:rsid w:val="00993E9A"/>
    <w:rsid w:val="0099411B"/>
    <w:rsid w:val="00997985"/>
    <w:rsid w:val="00997ABE"/>
    <w:rsid w:val="009A05F0"/>
    <w:rsid w:val="009A06D0"/>
    <w:rsid w:val="009A1B57"/>
    <w:rsid w:val="009A2C65"/>
    <w:rsid w:val="009A2C97"/>
    <w:rsid w:val="009A3CFE"/>
    <w:rsid w:val="009A5EB4"/>
    <w:rsid w:val="009B1082"/>
    <w:rsid w:val="009B201D"/>
    <w:rsid w:val="009B2072"/>
    <w:rsid w:val="009B7B50"/>
    <w:rsid w:val="009C0150"/>
    <w:rsid w:val="009C028F"/>
    <w:rsid w:val="009C1D53"/>
    <w:rsid w:val="009C3156"/>
    <w:rsid w:val="009C419F"/>
    <w:rsid w:val="009C7C34"/>
    <w:rsid w:val="009D0427"/>
    <w:rsid w:val="009D1354"/>
    <w:rsid w:val="009D1D41"/>
    <w:rsid w:val="009D564A"/>
    <w:rsid w:val="009D5A35"/>
    <w:rsid w:val="009E6156"/>
    <w:rsid w:val="009E6385"/>
    <w:rsid w:val="009F008F"/>
    <w:rsid w:val="009F2B39"/>
    <w:rsid w:val="009F494A"/>
    <w:rsid w:val="009F577E"/>
    <w:rsid w:val="009F5BAE"/>
    <w:rsid w:val="009F7D5B"/>
    <w:rsid w:val="00A000CB"/>
    <w:rsid w:val="00A02B33"/>
    <w:rsid w:val="00A032D7"/>
    <w:rsid w:val="00A032DC"/>
    <w:rsid w:val="00A04FB8"/>
    <w:rsid w:val="00A067D4"/>
    <w:rsid w:val="00A06C7C"/>
    <w:rsid w:val="00A116D0"/>
    <w:rsid w:val="00A12045"/>
    <w:rsid w:val="00A13C9C"/>
    <w:rsid w:val="00A176F3"/>
    <w:rsid w:val="00A17768"/>
    <w:rsid w:val="00A17F70"/>
    <w:rsid w:val="00A20A15"/>
    <w:rsid w:val="00A21B46"/>
    <w:rsid w:val="00A21C9D"/>
    <w:rsid w:val="00A220E1"/>
    <w:rsid w:val="00A2372A"/>
    <w:rsid w:val="00A247EF"/>
    <w:rsid w:val="00A2603D"/>
    <w:rsid w:val="00A31B44"/>
    <w:rsid w:val="00A3645D"/>
    <w:rsid w:val="00A400FA"/>
    <w:rsid w:val="00A406B6"/>
    <w:rsid w:val="00A431F9"/>
    <w:rsid w:val="00A45DF6"/>
    <w:rsid w:val="00A46D02"/>
    <w:rsid w:val="00A52558"/>
    <w:rsid w:val="00A5263B"/>
    <w:rsid w:val="00A5473E"/>
    <w:rsid w:val="00A547F8"/>
    <w:rsid w:val="00A55460"/>
    <w:rsid w:val="00A55FCF"/>
    <w:rsid w:val="00A570DA"/>
    <w:rsid w:val="00A60059"/>
    <w:rsid w:val="00A600C4"/>
    <w:rsid w:val="00A61CEC"/>
    <w:rsid w:val="00A621A1"/>
    <w:rsid w:val="00A624E7"/>
    <w:rsid w:val="00A6621C"/>
    <w:rsid w:val="00A7171C"/>
    <w:rsid w:val="00A717D0"/>
    <w:rsid w:val="00A738F3"/>
    <w:rsid w:val="00A74C8F"/>
    <w:rsid w:val="00A76A07"/>
    <w:rsid w:val="00A833B1"/>
    <w:rsid w:val="00A84647"/>
    <w:rsid w:val="00A85840"/>
    <w:rsid w:val="00A914F2"/>
    <w:rsid w:val="00A91762"/>
    <w:rsid w:val="00A943D5"/>
    <w:rsid w:val="00A95DAE"/>
    <w:rsid w:val="00AA1BC8"/>
    <w:rsid w:val="00AA3E7D"/>
    <w:rsid w:val="00AA5821"/>
    <w:rsid w:val="00AA5CB4"/>
    <w:rsid w:val="00AA75A5"/>
    <w:rsid w:val="00AA7C6A"/>
    <w:rsid w:val="00AB26A0"/>
    <w:rsid w:val="00AB2B66"/>
    <w:rsid w:val="00AB411E"/>
    <w:rsid w:val="00AB450D"/>
    <w:rsid w:val="00AB5CEC"/>
    <w:rsid w:val="00AB676B"/>
    <w:rsid w:val="00AB7A6B"/>
    <w:rsid w:val="00AC18DA"/>
    <w:rsid w:val="00AC1904"/>
    <w:rsid w:val="00AC5877"/>
    <w:rsid w:val="00AC63AE"/>
    <w:rsid w:val="00AC647A"/>
    <w:rsid w:val="00AD1199"/>
    <w:rsid w:val="00AD2A34"/>
    <w:rsid w:val="00AD2B37"/>
    <w:rsid w:val="00AD3F8C"/>
    <w:rsid w:val="00AD4789"/>
    <w:rsid w:val="00AD488E"/>
    <w:rsid w:val="00AD4DA5"/>
    <w:rsid w:val="00AD6AFF"/>
    <w:rsid w:val="00AD7567"/>
    <w:rsid w:val="00AE0664"/>
    <w:rsid w:val="00AE42EE"/>
    <w:rsid w:val="00AE6490"/>
    <w:rsid w:val="00AE70AD"/>
    <w:rsid w:val="00AF0232"/>
    <w:rsid w:val="00AF0E43"/>
    <w:rsid w:val="00AF3AE6"/>
    <w:rsid w:val="00AF45C5"/>
    <w:rsid w:val="00AF5239"/>
    <w:rsid w:val="00B01D93"/>
    <w:rsid w:val="00B01E23"/>
    <w:rsid w:val="00B022DA"/>
    <w:rsid w:val="00B02F46"/>
    <w:rsid w:val="00B03F98"/>
    <w:rsid w:val="00B05B20"/>
    <w:rsid w:val="00B072E9"/>
    <w:rsid w:val="00B07B69"/>
    <w:rsid w:val="00B07DCF"/>
    <w:rsid w:val="00B07F00"/>
    <w:rsid w:val="00B11BB1"/>
    <w:rsid w:val="00B14E33"/>
    <w:rsid w:val="00B171BB"/>
    <w:rsid w:val="00B17333"/>
    <w:rsid w:val="00B178D1"/>
    <w:rsid w:val="00B23A06"/>
    <w:rsid w:val="00B245C3"/>
    <w:rsid w:val="00B25572"/>
    <w:rsid w:val="00B26C1A"/>
    <w:rsid w:val="00B26C8F"/>
    <w:rsid w:val="00B30EE9"/>
    <w:rsid w:val="00B33115"/>
    <w:rsid w:val="00B33CB5"/>
    <w:rsid w:val="00B33E99"/>
    <w:rsid w:val="00B401E4"/>
    <w:rsid w:val="00B43A35"/>
    <w:rsid w:val="00B43A68"/>
    <w:rsid w:val="00B43EA0"/>
    <w:rsid w:val="00B44CBF"/>
    <w:rsid w:val="00B44EE0"/>
    <w:rsid w:val="00B453B7"/>
    <w:rsid w:val="00B457F7"/>
    <w:rsid w:val="00B45AD3"/>
    <w:rsid w:val="00B47B14"/>
    <w:rsid w:val="00B50387"/>
    <w:rsid w:val="00B50B82"/>
    <w:rsid w:val="00B5166A"/>
    <w:rsid w:val="00B529B9"/>
    <w:rsid w:val="00B54566"/>
    <w:rsid w:val="00B556D5"/>
    <w:rsid w:val="00B55B2B"/>
    <w:rsid w:val="00B601EC"/>
    <w:rsid w:val="00B619B2"/>
    <w:rsid w:val="00B6239C"/>
    <w:rsid w:val="00B62651"/>
    <w:rsid w:val="00B661B4"/>
    <w:rsid w:val="00B668A0"/>
    <w:rsid w:val="00B7165A"/>
    <w:rsid w:val="00B71BB5"/>
    <w:rsid w:val="00B72F6D"/>
    <w:rsid w:val="00B73321"/>
    <w:rsid w:val="00B74EEE"/>
    <w:rsid w:val="00B804EA"/>
    <w:rsid w:val="00B83642"/>
    <w:rsid w:val="00B858AE"/>
    <w:rsid w:val="00B86E7E"/>
    <w:rsid w:val="00B87F16"/>
    <w:rsid w:val="00B902F5"/>
    <w:rsid w:val="00B9093F"/>
    <w:rsid w:val="00B91F02"/>
    <w:rsid w:val="00B95772"/>
    <w:rsid w:val="00B97B6B"/>
    <w:rsid w:val="00B97C0B"/>
    <w:rsid w:val="00BA1603"/>
    <w:rsid w:val="00BA2808"/>
    <w:rsid w:val="00BA428C"/>
    <w:rsid w:val="00BA7AB6"/>
    <w:rsid w:val="00BB2CEC"/>
    <w:rsid w:val="00BB3BD7"/>
    <w:rsid w:val="00BB42F3"/>
    <w:rsid w:val="00BB4FC7"/>
    <w:rsid w:val="00BB60DC"/>
    <w:rsid w:val="00BC07B8"/>
    <w:rsid w:val="00BC166F"/>
    <w:rsid w:val="00BC2E55"/>
    <w:rsid w:val="00BC30BB"/>
    <w:rsid w:val="00BC42B6"/>
    <w:rsid w:val="00BD0B4D"/>
    <w:rsid w:val="00BD1F75"/>
    <w:rsid w:val="00BD3BEB"/>
    <w:rsid w:val="00BD4AEE"/>
    <w:rsid w:val="00BE2042"/>
    <w:rsid w:val="00BE280C"/>
    <w:rsid w:val="00BE4862"/>
    <w:rsid w:val="00BE4CF6"/>
    <w:rsid w:val="00BE4EB5"/>
    <w:rsid w:val="00BE54B9"/>
    <w:rsid w:val="00BE5F18"/>
    <w:rsid w:val="00BE6253"/>
    <w:rsid w:val="00BE6297"/>
    <w:rsid w:val="00BF1A40"/>
    <w:rsid w:val="00BF3CAE"/>
    <w:rsid w:val="00BF41A0"/>
    <w:rsid w:val="00BF57CA"/>
    <w:rsid w:val="00BF62CE"/>
    <w:rsid w:val="00BF6721"/>
    <w:rsid w:val="00C01A18"/>
    <w:rsid w:val="00C027FD"/>
    <w:rsid w:val="00C0305E"/>
    <w:rsid w:val="00C0662A"/>
    <w:rsid w:val="00C069F7"/>
    <w:rsid w:val="00C074A3"/>
    <w:rsid w:val="00C1430E"/>
    <w:rsid w:val="00C14764"/>
    <w:rsid w:val="00C169B4"/>
    <w:rsid w:val="00C2231A"/>
    <w:rsid w:val="00C22E81"/>
    <w:rsid w:val="00C24A6F"/>
    <w:rsid w:val="00C24B21"/>
    <w:rsid w:val="00C24B31"/>
    <w:rsid w:val="00C30438"/>
    <w:rsid w:val="00C31490"/>
    <w:rsid w:val="00C324E3"/>
    <w:rsid w:val="00C32AC3"/>
    <w:rsid w:val="00C33DCC"/>
    <w:rsid w:val="00C33F80"/>
    <w:rsid w:val="00C34817"/>
    <w:rsid w:val="00C34C89"/>
    <w:rsid w:val="00C35898"/>
    <w:rsid w:val="00C3696D"/>
    <w:rsid w:val="00C40482"/>
    <w:rsid w:val="00C407BD"/>
    <w:rsid w:val="00C44124"/>
    <w:rsid w:val="00C46668"/>
    <w:rsid w:val="00C47B41"/>
    <w:rsid w:val="00C50717"/>
    <w:rsid w:val="00C50E69"/>
    <w:rsid w:val="00C62387"/>
    <w:rsid w:val="00C63A00"/>
    <w:rsid w:val="00C6406E"/>
    <w:rsid w:val="00C66440"/>
    <w:rsid w:val="00C70B42"/>
    <w:rsid w:val="00C70D4C"/>
    <w:rsid w:val="00C71AA0"/>
    <w:rsid w:val="00C755E0"/>
    <w:rsid w:val="00C75DAC"/>
    <w:rsid w:val="00C77C38"/>
    <w:rsid w:val="00C802F9"/>
    <w:rsid w:val="00C80984"/>
    <w:rsid w:val="00C80BDF"/>
    <w:rsid w:val="00C80CAA"/>
    <w:rsid w:val="00C8125D"/>
    <w:rsid w:val="00C84F5C"/>
    <w:rsid w:val="00C85EB7"/>
    <w:rsid w:val="00C91A46"/>
    <w:rsid w:val="00C93681"/>
    <w:rsid w:val="00C93CA6"/>
    <w:rsid w:val="00C95E0A"/>
    <w:rsid w:val="00C96D3E"/>
    <w:rsid w:val="00C96F43"/>
    <w:rsid w:val="00CA0A37"/>
    <w:rsid w:val="00CA101D"/>
    <w:rsid w:val="00CA1416"/>
    <w:rsid w:val="00CA21A1"/>
    <w:rsid w:val="00CA33F9"/>
    <w:rsid w:val="00CA4472"/>
    <w:rsid w:val="00CA562F"/>
    <w:rsid w:val="00CA59DD"/>
    <w:rsid w:val="00CA5B83"/>
    <w:rsid w:val="00CA66BA"/>
    <w:rsid w:val="00CA6B7D"/>
    <w:rsid w:val="00CA6DBD"/>
    <w:rsid w:val="00CB11FD"/>
    <w:rsid w:val="00CB22A7"/>
    <w:rsid w:val="00CB31E3"/>
    <w:rsid w:val="00CB688A"/>
    <w:rsid w:val="00CB6EFA"/>
    <w:rsid w:val="00CC2C2D"/>
    <w:rsid w:val="00CC54EA"/>
    <w:rsid w:val="00CC5576"/>
    <w:rsid w:val="00CC7922"/>
    <w:rsid w:val="00CD00A8"/>
    <w:rsid w:val="00CD3290"/>
    <w:rsid w:val="00CD4F6F"/>
    <w:rsid w:val="00CD7151"/>
    <w:rsid w:val="00CF75D2"/>
    <w:rsid w:val="00CF7A50"/>
    <w:rsid w:val="00CF7B8C"/>
    <w:rsid w:val="00D011AA"/>
    <w:rsid w:val="00D01C7B"/>
    <w:rsid w:val="00D03419"/>
    <w:rsid w:val="00D052C1"/>
    <w:rsid w:val="00D05F25"/>
    <w:rsid w:val="00D113DC"/>
    <w:rsid w:val="00D15EB0"/>
    <w:rsid w:val="00D17D32"/>
    <w:rsid w:val="00D203CA"/>
    <w:rsid w:val="00D20D87"/>
    <w:rsid w:val="00D20EEB"/>
    <w:rsid w:val="00D23198"/>
    <w:rsid w:val="00D24309"/>
    <w:rsid w:val="00D251CD"/>
    <w:rsid w:val="00D25C29"/>
    <w:rsid w:val="00D26053"/>
    <w:rsid w:val="00D261E6"/>
    <w:rsid w:val="00D301C9"/>
    <w:rsid w:val="00D37297"/>
    <w:rsid w:val="00D41EE8"/>
    <w:rsid w:val="00D44340"/>
    <w:rsid w:val="00D44BB5"/>
    <w:rsid w:val="00D457EA"/>
    <w:rsid w:val="00D52285"/>
    <w:rsid w:val="00D53274"/>
    <w:rsid w:val="00D53434"/>
    <w:rsid w:val="00D53B1D"/>
    <w:rsid w:val="00D55ED4"/>
    <w:rsid w:val="00D5648A"/>
    <w:rsid w:val="00D6096B"/>
    <w:rsid w:val="00D624F0"/>
    <w:rsid w:val="00D649DA"/>
    <w:rsid w:val="00D653F9"/>
    <w:rsid w:val="00D673FA"/>
    <w:rsid w:val="00D67AD1"/>
    <w:rsid w:val="00D7070F"/>
    <w:rsid w:val="00D71403"/>
    <w:rsid w:val="00D77CEA"/>
    <w:rsid w:val="00D8103A"/>
    <w:rsid w:val="00D8408A"/>
    <w:rsid w:val="00D870DE"/>
    <w:rsid w:val="00D90434"/>
    <w:rsid w:val="00D90543"/>
    <w:rsid w:val="00D90EFA"/>
    <w:rsid w:val="00D91E41"/>
    <w:rsid w:val="00D941DC"/>
    <w:rsid w:val="00DA02DD"/>
    <w:rsid w:val="00DA0D3D"/>
    <w:rsid w:val="00DA199B"/>
    <w:rsid w:val="00DA2681"/>
    <w:rsid w:val="00DA758C"/>
    <w:rsid w:val="00DA7BCC"/>
    <w:rsid w:val="00DA7C07"/>
    <w:rsid w:val="00DB0224"/>
    <w:rsid w:val="00DB1FBA"/>
    <w:rsid w:val="00DB5FAD"/>
    <w:rsid w:val="00DB699E"/>
    <w:rsid w:val="00DC01A7"/>
    <w:rsid w:val="00DC089C"/>
    <w:rsid w:val="00DC1F22"/>
    <w:rsid w:val="00DC494C"/>
    <w:rsid w:val="00DC4FAC"/>
    <w:rsid w:val="00DC688C"/>
    <w:rsid w:val="00DC7B9B"/>
    <w:rsid w:val="00DD0E94"/>
    <w:rsid w:val="00DD1269"/>
    <w:rsid w:val="00DD127D"/>
    <w:rsid w:val="00DD2952"/>
    <w:rsid w:val="00DD3E46"/>
    <w:rsid w:val="00DD6288"/>
    <w:rsid w:val="00DD64BB"/>
    <w:rsid w:val="00DD7727"/>
    <w:rsid w:val="00DE111E"/>
    <w:rsid w:val="00DE665C"/>
    <w:rsid w:val="00DF0049"/>
    <w:rsid w:val="00DF086C"/>
    <w:rsid w:val="00DF1B01"/>
    <w:rsid w:val="00DF278A"/>
    <w:rsid w:val="00DF50C7"/>
    <w:rsid w:val="00DF547F"/>
    <w:rsid w:val="00DF68C5"/>
    <w:rsid w:val="00DF6B1F"/>
    <w:rsid w:val="00DF6CCC"/>
    <w:rsid w:val="00E02AFA"/>
    <w:rsid w:val="00E02F51"/>
    <w:rsid w:val="00E04379"/>
    <w:rsid w:val="00E0513D"/>
    <w:rsid w:val="00E06468"/>
    <w:rsid w:val="00E07133"/>
    <w:rsid w:val="00E10332"/>
    <w:rsid w:val="00E10A48"/>
    <w:rsid w:val="00E13FF6"/>
    <w:rsid w:val="00E16E1C"/>
    <w:rsid w:val="00E21105"/>
    <w:rsid w:val="00E2258A"/>
    <w:rsid w:val="00E22A4F"/>
    <w:rsid w:val="00E22C26"/>
    <w:rsid w:val="00E262FB"/>
    <w:rsid w:val="00E27F89"/>
    <w:rsid w:val="00E27FE6"/>
    <w:rsid w:val="00E30273"/>
    <w:rsid w:val="00E3232E"/>
    <w:rsid w:val="00E33EA4"/>
    <w:rsid w:val="00E34482"/>
    <w:rsid w:val="00E35CD6"/>
    <w:rsid w:val="00E36CA3"/>
    <w:rsid w:val="00E41027"/>
    <w:rsid w:val="00E41C26"/>
    <w:rsid w:val="00E41C81"/>
    <w:rsid w:val="00E43235"/>
    <w:rsid w:val="00E453AE"/>
    <w:rsid w:val="00E50995"/>
    <w:rsid w:val="00E51110"/>
    <w:rsid w:val="00E511C3"/>
    <w:rsid w:val="00E52092"/>
    <w:rsid w:val="00E520C4"/>
    <w:rsid w:val="00E525D8"/>
    <w:rsid w:val="00E53607"/>
    <w:rsid w:val="00E5381A"/>
    <w:rsid w:val="00E55100"/>
    <w:rsid w:val="00E55C55"/>
    <w:rsid w:val="00E56535"/>
    <w:rsid w:val="00E56A74"/>
    <w:rsid w:val="00E57AD8"/>
    <w:rsid w:val="00E632CC"/>
    <w:rsid w:val="00E63369"/>
    <w:rsid w:val="00E64173"/>
    <w:rsid w:val="00E641B2"/>
    <w:rsid w:val="00E65CE9"/>
    <w:rsid w:val="00E660C4"/>
    <w:rsid w:val="00E66370"/>
    <w:rsid w:val="00E76B3F"/>
    <w:rsid w:val="00E76FF9"/>
    <w:rsid w:val="00E777A7"/>
    <w:rsid w:val="00E8151C"/>
    <w:rsid w:val="00E82AEE"/>
    <w:rsid w:val="00E84394"/>
    <w:rsid w:val="00E85BEB"/>
    <w:rsid w:val="00E86DFD"/>
    <w:rsid w:val="00E92B7A"/>
    <w:rsid w:val="00E92BF9"/>
    <w:rsid w:val="00E94F1A"/>
    <w:rsid w:val="00E95290"/>
    <w:rsid w:val="00E9735F"/>
    <w:rsid w:val="00EA216B"/>
    <w:rsid w:val="00EA2527"/>
    <w:rsid w:val="00EA519E"/>
    <w:rsid w:val="00EA7AFE"/>
    <w:rsid w:val="00EA7C91"/>
    <w:rsid w:val="00EB0226"/>
    <w:rsid w:val="00EB34F9"/>
    <w:rsid w:val="00EB3B76"/>
    <w:rsid w:val="00EB683B"/>
    <w:rsid w:val="00EB72C2"/>
    <w:rsid w:val="00EB7380"/>
    <w:rsid w:val="00EC1A2D"/>
    <w:rsid w:val="00EC1CB7"/>
    <w:rsid w:val="00EC2C9B"/>
    <w:rsid w:val="00ED1075"/>
    <w:rsid w:val="00ED2CA8"/>
    <w:rsid w:val="00ED444C"/>
    <w:rsid w:val="00ED4B71"/>
    <w:rsid w:val="00ED5059"/>
    <w:rsid w:val="00ED6550"/>
    <w:rsid w:val="00ED7552"/>
    <w:rsid w:val="00EE1A0C"/>
    <w:rsid w:val="00EE3D9E"/>
    <w:rsid w:val="00EE5754"/>
    <w:rsid w:val="00EF07AA"/>
    <w:rsid w:val="00EF1D31"/>
    <w:rsid w:val="00EF23AA"/>
    <w:rsid w:val="00EF36F2"/>
    <w:rsid w:val="00EF45AA"/>
    <w:rsid w:val="00EF766E"/>
    <w:rsid w:val="00EF7BB2"/>
    <w:rsid w:val="00F01472"/>
    <w:rsid w:val="00F075E0"/>
    <w:rsid w:val="00F07654"/>
    <w:rsid w:val="00F07841"/>
    <w:rsid w:val="00F121FF"/>
    <w:rsid w:val="00F14087"/>
    <w:rsid w:val="00F169C7"/>
    <w:rsid w:val="00F17FDE"/>
    <w:rsid w:val="00F21445"/>
    <w:rsid w:val="00F2307E"/>
    <w:rsid w:val="00F257D9"/>
    <w:rsid w:val="00F26AEA"/>
    <w:rsid w:val="00F27591"/>
    <w:rsid w:val="00F30F5A"/>
    <w:rsid w:val="00F3111C"/>
    <w:rsid w:val="00F32539"/>
    <w:rsid w:val="00F33B92"/>
    <w:rsid w:val="00F377D6"/>
    <w:rsid w:val="00F435A1"/>
    <w:rsid w:val="00F4477A"/>
    <w:rsid w:val="00F45D76"/>
    <w:rsid w:val="00F51B15"/>
    <w:rsid w:val="00F5280A"/>
    <w:rsid w:val="00F5602C"/>
    <w:rsid w:val="00F56E0E"/>
    <w:rsid w:val="00F6522B"/>
    <w:rsid w:val="00F65E83"/>
    <w:rsid w:val="00F66B7E"/>
    <w:rsid w:val="00F678A0"/>
    <w:rsid w:val="00F712B3"/>
    <w:rsid w:val="00F75C07"/>
    <w:rsid w:val="00F80C3E"/>
    <w:rsid w:val="00F826BA"/>
    <w:rsid w:val="00F85B5E"/>
    <w:rsid w:val="00F86487"/>
    <w:rsid w:val="00F90114"/>
    <w:rsid w:val="00F90369"/>
    <w:rsid w:val="00F90595"/>
    <w:rsid w:val="00F913A3"/>
    <w:rsid w:val="00F914B6"/>
    <w:rsid w:val="00F91581"/>
    <w:rsid w:val="00F92625"/>
    <w:rsid w:val="00F937AD"/>
    <w:rsid w:val="00F95ECB"/>
    <w:rsid w:val="00FA12B2"/>
    <w:rsid w:val="00FA12CB"/>
    <w:rsid w:val="00FA1A36"/>
    <w:rsid w:val="00FA57E8"/>
    <w:rsid w:val="00FB14E8"/>
    <w:rsid w:val="00FB1D45"/>
    <w:rsid w:val="00FB2EE6"/>
    <w:rsid w:val="00FB46E4"/>
    <w:rsid w:val="00FB56DF"/>
    <w:rsid w:val="00FB6F8F"/>
    <w:rsid w:val="00FC337F"/>
    <w:rsid w:val="00FC4C85"/>
    <w:rsid w:val="00FC672A"/>
    <w:rsid w:val="00FC727B"/>
    <w:rsid w:val="00FD062C"/>
    <w:rsid w:val="00FD15C5"/>
    <w:rsid w:val="00FD363E"/>
    <w:rsid w:val="00FD4E5F"/>
    <w:rsid w:val="00FD5C7E"/>
    <w:rsid w:val="00FE0B3D"/>
    <w:rsid w:val="00FE0D85"/>
    <w:rsid w:val="00FE25FC"/>
    <w:rsid w:val="00FE382B"/>
    <w:rsid w:val="00FE509C"/>
    <w:rsid w:val="00FE6A4B"/>
    <w:rsid w:val="00FE70B6"/>
    <w:rsid w:val="00FF15F0"/>
    <w:rsid w:val="00FF3A69"/>
    <w:rsid w:val="00FF458F"/>
    <w:rsid w:val="00FF5CDE"/>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E7C91"/>
  <w15:docId w15:val="{F2298573-F8CF-4BA9-9E54-74E9D66B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ro-RO" w:eastAsia="ro-R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F2ADD"/>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spacing w:before="100" w:after="100"/>
      <w:outlineLvl w:val="1"/>
    </w:pPr>
    <w:rPr>
      <w:rFonts w:ascii="Arimo" w:eastAsia="Arimo" w:hAnsi="Arimo" w:cs="Arimo"/>
      <w:b/>
      <w:sz w:val="36"/>
      <w:szCs w:val="36"/>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120"/>
      <w:jc w:val="both"/>
      <w:outlineLvl w:val="3"/>
    </w:pPr>
    <w:rPr>
      <w:rFonts w:ascii="Trebuchet MS" w:eastAsia="Trebuchet MS" w:hAnsi="Trebuchet MS" w:cs="Trebuchet MS"/>
      <w:b/>
      <w:u w:val="single"/>
    </w:rPr>
  </w:style>
  <w:style w:type="paragraph" w:styleId="Heading5">
    <w:name w:val="heading 5"/>
    <w:basedOn w:val="Normal"/>
    <w:next w:val="Normal"/>
    <w:pPr>
      <w:spacing w:before="240" w:after="60"/>
      <w:outlineLvl w:val="4"/>
    </w:pPr>
    <w:rPr>
      <w:rFonts w:ascii="Calibri" w:eastAsia="Calibri" w:hAnsi="Calibri" w:cs="Calibri"/>
      <w:b/>
      <w:i/>
      <w:sz w:val="26"/>
      <w:szCs w:val="26"/>
    </w:rPr>
  </w:style>
  <w:style w:type="paragraph" w:styleId="Heading6">
    <w:name w:val="heading 6"/>
    <w:basedOn w:val="Normal"/>
    <w:next w:val="Normal"/>
    <w:pPr>
      <w:spacing w:before="240" w:after="60"/>
      <w:outlineLvl w:val="5"/>
    </w:pPr>
    <w:rPr>
      <w:rFonts w:ascii="Calibri" w:eastAsia="Calibri" w:hAnsi="Calibri" w:cs="Calibri"/>
      <w:b/>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jc w:val="center"/>
    </w:pPr>
    <w:rPr>
      <w:b/>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iPriority w:val="99"/>
    <w:unhideWhenUsed/>
    <w:qFormat/>
    <w:rPr>
      <w:sz w:val="16"/>
      <w:szCs w:val="16"/>
    </w:rPr>
  </w:style>
  <w:style w:type="paragraph" w:styleId="BalloonText">
    <w:name w:val="Balloon Text"/>
    <w:basedOn w:val="Normal"/>
    <w:link w:val="BalloonTextChar"/>
    <w:uiPriority w:val="99"/>
    <w:semiHidden/>
    <w:unhideWhenUsed/>
    <w:rsid w:val="00DC68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88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34A35"/>
    <w:rPr>
      <w:b/>
      <w:bCs/>
    </w:rPr>
  </w:style>
  <w:style w:type="character" w:customStyle="1" w:styleId="CommentSubjectChar">
    <w:name w:val="Comment Subject Char"/>
    <w:basedOn w:val="CommentTextChar"/>
    <w:link w:val="CommentSubject"/>
    <w:uiPriority w:val="99"/>
    <w:semiHidden/>
    <w:rsid w:val="00334A35"/>
    <w:rPr>
      <w:b/>
      <w:bCs/>
      <w:sz w:val="20"/>
      <w:szCs w:val="20"/>
    </w:rPr>
  </w:style>
  <w:style w:type="paragraph" w:styleId="ListParagraph">
    <w:name w:val="List Paragraph"/>
    <w:basedOn w:val="Normal"/>
    <w:uiPriority w:val="34"/>
    <w:qFormat/>
    <w:rsid w:val="00B668A0"/>
    <w:pPr>
      <w:ind w:left="720"/>
      <w:contextualSpacing/>
    </w:pPr>
  </w:style>
  <w:style w:type="character" w:styleId="Hyperlink">
    <w:name w:val="Hyperlink"/>
    <w:basedOn w:val="DefaultParagraphFont"/>
    <w:uiPriority w:val="99"/>
    <w:unhideWhenUsed/>
    <w:rsid w:val="00D53274"/>
    <w:rPr>
      <w:color w:val="0563C1" w:themeColor="hyperlink"/>
      <w:u w:val="single"/>
    </w:rPr>
  </w:style>
  <w:style w:type="paragraph" w:styleId="Revision">
    <w:name w:val="Revision"/>
    <w:hidden/>
    <w:uiPriority w:val="99"/>
    <w:semiHidden/>
    <w:rsid w:val="007215C2"/>
    <w:pPr>
      <w:widowControl/>
    </w:pPr>
  </w:style>
  <w:style w:type="character" w:customStyle="1" w:styleId="TitleChar">
    <w:name w:val="Title Char"/>
    <w:link w:val="Title"/>
    <w:uiPriority w:val="10"/>
    <w:rsid w:val="009A5EB4"/>
    <w:rPr>
      <w:b/>
    </w:rPr>
  </w:style>
  <w:style w:type="character" w:customStyle="1" w:styleId="panchor">
    <w:name w:val="panchor"/>
    <w:basedOn w:val="DefaultParagraphFont"/>
    <w:rsid w:val="00083F1E"/>
  </w:style>
  <w:style w:type="paragraph" w:styleId="Header">
    <w:name w:val="header"/>
    <w:basedOn w:val="Normal"/>
    <w:link w:val="HeaderChar"/>
    <w:uiPriority w:val="99"/>
    <w:unhideWhenUsed/>
    <w:rsid w:val="001137C4"/>
    <w:pPr>
      <w:tabs>
        <w:tab w:val="center" w:pos="4680"/>
        <w:tab w:val="right" w:pos="9360"/>
      </w:tabs>
    </w:pPr>
  </w:style>
  <w:style w:type="character" w:customStyle="1" w:styleId="HeaderChar">
    <w:name w:val="Header Char"/>
    <w:basedOn w:val="DefaultParagraphFont"/>
    <w:link w:val="Header"/>
    <w:uiPriority w:val="99"/>
    <w:rsid w:val="001137C4"/>
  </w:style>
  <w:style w:type="paragraph" w:styleId="Footer">
    <w:name w:val="footer"/>
    <w:basedOn w:val="Normal"/>
    <w:link w:val="FooterChar"/>
    <w:uiPriority w:val="99"/>
    <w:unhideWhenUsed/>
    <w:rsid w:val="001137C4"/>
    <w:pPr>
      <w:tabs>
        <w:tab w:val="center" w:pos="4680"/>
        <w:tab w:val="right" w:pos="9360"/>
      </w:tabs>
    </w:pPr>
  </w:style>
  <w:style w:type="character" w:customStyle="1" w:styleId="FooterChar">
    <w:name w:val="Footer Char"/>
    <w:basedOn w:val="DefaultParagraphFont"/>
    <w:link w:val="Footer"/>
    <w:uiPriority w:val="99"/>
    <w:rsid w:val="001137C4"/>
  </w:style>
  <w:style w:type="paragraph" w:styleId="FootnoteText">
    <w:name w:val="footnote text"/>
    <w:basedOn w:val="Normal"/>
    <w:link w:val="FootnoteTextChar"/>
    <w:uiPriority w:val="99"/>
    <w:semiHidden/>
    <w:unhideWhenUsed/>
    <w:rsid w:val="00891FBF"/>
    <w:rPr>
      <w:sz w:val="20"/>
      <w:szCs w:val="20"/>
    </w:rPr>
  </w:style>
  <w:style w:type="character" w:customStyle="1" w:styleId="FootnoteTextChar">
    <w:name w:val="Footnote Text Char"/>
    <w:basedOn w:val="DefaultParagraphFont"/>
    <w:link w:val="FootnoteText"/>
    <w:uiPriority w:val="99"/>
    <w:semiHidden/>
    <w:rsid w:val="00891FBF"/>
    <w:rPr>
      <w:sz w:val="20"/>
      <w:szCs w:val="20"/>
    </w:rPr>
  </w:style>
  <w:style w:type="character" w:styleId="FootnoteReference">
    <w:name w:val="footnote reference"/>
    <w:basedOn w:val="DefaultParagraphFont"/>
    <w:uiPriority w:val="99"/>
    <w:semiHidden/>
    <w:unhideWhenUsed/>
    <w:rsid w:val="00891FBF"/>
    <w:rPr>
      <w:vertAlign w:val="superscript"/>
    </w:rPr>
  </w:style>
  <w:style w:type="paragraph" w:customStyle="1" w:styleId="Default">
    <w:name w:val="Default"/>
    <w:rsid w:val="00647723"/>
    <w:pPr>
      <w:widowControl/>
      <w:autoSpaceDE w:val="0"/>
      <w:autoSpaceDN w:val="0"/>
      <w:adjustRightInd w:val="0"/>
    </w:pPr>
    <w:rPr>
      <w:rFonts w:ascii="Trebuchet MS" w:eastAsia="Calibri" w:hAnsi="Trebuchet MS" w:cs="Trebuchet MS"/>
    </w:rPr>
  </w:style>
  <w:style w:type="paragraph" w:styleId="PlainText">
    <w:name w:val="Plain Text"/>
    <w:basedOn w:val="Normal"/>
    <w:link w:val="PlainTextChar"/>
    <w:uiPriority w:val="99"/>
    <w:unhideWhenUsed/>
    <w:rsid w:val="00BF6721"/>
    <w:pPr>
      <w:widowControl/>
    </w:pPr>
    <w:rPr>
      <w:rFonts w:ascii="Consolas" w:eastAsiaTheme="minorHAnsi" w:hAnsi="Consolas"/>
      <w:color w:val="auto"/>
      <w:sz w:val="21"/>
      <w:szCs w:val="21"/>
      <w:lang w:val="en-US" w:eastAsia="en-US"/>
    </w:rPr>
  </w:style>
  <w:style w:type="character" w:customStyle="1" w:styleId="PlainTextChar">
    <w:name w:val="Plain Text Char"/>
    <w:basedOn w:val="DefaultParagraphFont"/>
    <w:link w:val="PlainText"/>
    <w:uiPriority w:val="99"/>
    <w:rsid w:val="00BF6721"/>
    <w:rPr>
      <w:rFonts w:ascii="Consolas" w:eastAsiaTheme="minorHAnsi" w:hAnsi="Consolas"/>
      <w:color w:val="auto"/>
      <w:sz w:val="21"/>
      <w:szCs w:val="21"/>
      <w:lang w:val="en-US" w:eastAsia="en-US"/>
    </w:rPr>
  </w:style>
  <w:style w:type="paragraph" w:styleId="EndnoteText">
    <w:name w:val="endnote text"/>
    <w:basedOn w:val="Normal"/>
    <w:link w:val="EndnoteTextChar"/>
    <w:uiPriority w:val="99"/>
    <w:semiHidden/>
    <w:unhideWhenUsed/>
    <w:rsid w:val="00AA5CB4"/>
    <w:rPr>
      <w:sz w:val="20"/>
      <w:szCs w:val="20"/>
    </w:rPr>
  </w:style>
  <w:style w:type="character" w:customStyle="1" w:styleId="EndnoteTextChar">
    <w:name w:val="Endnote Text Char"/>
    <w:basedOn w:val="DefaultParagraphFont"/>
    <w:link w:val="EndnoteText"/>
    <w:uiPriority w:val="99"/>
    <w:semiHidden/>
    <w:rsid w:val="00AA5CB4"/>
    <w:rPr>
      <w:sz w:val="20"/>
      <w:szCs w:val="20"/>
    </w:rPr>
  </w:style>
  <w:style w:type="character" w:styleId="EndnoteReference">
    <w:name w:val="endnote reference"/>
    <w:basedOn w:val="DefaultParagraphFont"/>
    <w:uiPriority w:val="99"/>
    <w:semiHidden/>
    <w:unhideWhenUsed/>
    <w:rsid w:val="00AA5CB4"/>
    <w:rPr>
      <w:vertAlign w:val="superscript"/>
    </w:rPr>
  </w:style>
  <w:style w:type="character" w:customStyle="1" w:styleId="hps">
    <w:name w:val="hps"/>
    <w:basedOn w:val="DefaultParagraphFont"/>
    <w:rsid w:val="005B37E6"/>
  </w:style>
  <w:style w:type="paragraph" w:styleId="TOCHeading">
    <w:name w:val="TOC Heading"/>
    <w:basedOn w:val="Heading1"/>
    <w:next w:val="Normal"/>
    <w:uiPriority w:val="39"/>
    <w:semiHidden/>
    <w:unhideWhenUsed/>
    <w:qFormat/>
    <w:rsid w:val="00C70D4C"/>
    <w:pPr>
      <w:keepLines/>
      <w:widowControl/>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ja-JP"/>
    </w:rPr>
  </w:style>
  <w:style w:type="paragraph" w:styleId="TOC1">
    <w:name w:val="toc 1"/>
    <w:basedOn w:val="Normal"/>
    <w:next w:val="Normal"/>
    <w:autoRedefine/>
    <w:uiPriority w:val="39"/>
    <w:unhideWhenUsed/>
    <w:rsid w:val="00C70D4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42890">
      <w:bodyDiv w:val="1"/>
      <w:marLeft w:val="0"/>
      <w:marRight w:val="0"/>
      <w:marTop w:val="0"/>
      <w:marBottom w:val="0"/>
      <w:divBdr>
        <w:top w:val="none" w:sz="0" w:space="0" w:color="auto"/>
        <w:left w:val="none" w:sz="0" w:space="0" w:color="auto"/>
        <w:bottom w:val="none" w:sz="0" w:space="0" w:color="auto"/>
        <w:right w:val="none" w:sz="0" w:space="0" w:color="auto"/>
      </w:divBdr>
    </w:div>
    <w:div w:id="256444291">
      <w:bodyDiv w:val="1"/>
      <w:marLeft w:val="0"/>
      <w:marRight w:val="0"/>
      <w:marTop w:val="0"/>
      <w:marBottom w:val="0"/>
      <w:divBdr>
        <w:top w:val="none" w:sz="0" w:space="0" w:color="auto"/>
        <w:left w:val="none" w:sz="0" w:space="0" w:color="auto"/>
        <w:bottom w:val="none" w:sz="0" w:space="0" w:color="auto"/>
        <w:right w:val="none" w:sz="0" w:space="0" w:color="auto"/>
      </w:divBdr>
    </w:div>
    <w:div w:id="262303061">
      <w:bodyDiv w:val="1"/>
      <w:marLeft w:val="0"/>
      <w:marRight w:val="0"/>
      <w:marTop w:val="0"/>
      <w:marBottom w:val="0"/>
      <w:divBdr>
        <w:top w:val="none" w:sz="0" w:space="0" w:color="auto"/>
        <w:left w:val="none" w:sz="0" w:space="0" w:color="auto"/>
        <w:bottom w:val="none" w:sz="0" w:space="0" w:color="auto"/>
        <w:right w:val="none" w:sz="0" w:space="0" w:color="auto"/>
      </w:divBdr>
    </w:div>
    <w:div w:id="1473863978">
      <w:bodyDiv w:val="1"/>
      <w:marLeft w:val="0"/>
      <w:marRight w:val="0"/>
      <w:marTop w:val="0"/>
      <w:marBottom w:val="0"/>
      <w:divBdr>
        <w:top w:val="none" w:sz="0" w:space="0" w:color="auto"/>
        <w:left w:val="none" w:sz="0" w:space="0" w:color="auto"/>
        <w:bottom w:val="none" w:sz="0" w:space="0" w:color="auto"/>
        <w:right w:val="none" w:sz="0" w:space="0" w:color="auto"/>
      </w:divBdr>
    </w:div>
    <w:div w:id="1588493523">
      <w:bodyDiv w:val="1"/>
      <w:marLeft w:val="0"/>
      <w:marRight w:val="0"/>
      <w:marTop w:val="0"/>
      <w:marBottom w:val="0"/>
      <w:divBdr>
        <w:top w:val="none" w:sz="0" w:space="0" w:color="auto"/>
        <w:left w:val="none" w:sz="0" w:space="0" w:color="auto"/>
        <w:bottom w:val="none" w:sz="0" w:space="0" w:color="auto"/>
        <w:right w:val="none" w:sz="0" w:space="0" w:color="auto"/>
      </w:divBdr>
    </w:div>
    <w:div w:id="1696035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hyperlink" Target="http://www.mrrb.government.bg" TargetMode="External"/><Relationship Id="rId26" Type="http://schemas.openxmlformats.org/officeDocument/2006/relationships/hyperlink" Target="mailto:mduzova@mrrb.government.bg" TargetMode="External"/><Relationship Id="rId39" Type="http://schemas.openxmlformats.org/officeDocument/2006/relationships/hyperlink" Target="http://ec.europa.eu/environment/gpp/pdf/handbook.pdf" TargetMode="External"/><Relationship Id="rId21" Type="http://schemas.openxmlformats.org/officeDocument/2006/relationships/hyperlink" Target="mailto:bogdan.musat@calarasicbc.ro" TargetMode="External"/><Relationship Id="rId34" Type="http://schemas.openxmlformats.org/officeDocument/2006/relationships/hyperlink" Target="mailto:sc@calarasicbc.ro" TargetMode="External"/><Relationship Id="rId42" Type="http://schemas.openxmlformats.org/officeDocument/2006/relationships/hyperlink" Target="http://interregrobg.eu/en/325-new-instruction-no-5-28-12-2017-issued-by-the-managing-authority-of-the-interreg-v-a-romania-bulgaria-programme-an-updated-e-ms-reporting-manual-available-for-beneficiaries.html" TargetMode="External"/><Relationship Id="rId47" Type="http://schemas.openxmlformats.org/officeDocument/2006/relationships/hyperlink" Target="mailto:NA-RO-BG@mrrb.government.bg" TargetMode="External"/><Relationship Id="rId50" Type="http://schemas.openxmlformats.org/officeDocument/2006/relationships/hyperlink" Target="http://www.interregrobg.eu/e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drap.ro" TargetMode="External"/><Relationship Id="rId29" Type="http://schemas.openxmlformats.org/officeDocument/2006/relationships/hyperlink" Target="http://www.interregrobg.eu/en/rules-of-implementation/templates" TargetMode="External"/><Relationship Id="rId11" Type="http://schemas.openxmlformats.org/officeDocument/2006/relationships/image" Target="media/image4.png"/><Relationship Id="rId24" Type="http://schemas.openxmlformats.org/officeDocument/2006/relationships/hyperlink" Target="http://www.interregrobg.eu/en/" TargetMode="External"/><Relationship Id="rId32" Type="http://schemas.openxmlformats.org/officeDocument/2006/relationships/hyperlink" Target="http://www.interregrobg.eu" TargetMode="External"/><Relationship Id="rId37" Type="http://schemas.openxmlformats.org/officeDocument/2006/relationships/hyperlink" Target="http://ec.europa.eu/regional_policy/sources/docgener/informat/2014/guidance_fiche_climat_change.pdf" TargetMode="External"/><Relationship Id="rId40" Type="http://schemas.openxmlformats.org/officeDocument/2006/relationships/hyperlink" Target="http://eur-lex.europa.eu/legal-content/EN/TXT/PDF/?uri=CELEX:52008DC0400&amp;from=EN" TargetMode="External"/><Relationship Id="rId45" Type="http://schemas.openxmlformats.org/officeDocument/2006/relationships/hyperlink" Target="mailto:SDilkovski@mrrb.government.bg" TargetMode="External"/><Relationship Id="rId53" Type="http://schemas.microsoft.com/office/2011/relationships/people" Target="people.xml"/><Relationship Id="rId5" Type="http://schemas.openxmlformats.org/officeDocument/2006/relationships/webSettings" Target="webSettings.xml"/><Relationship Id="rId10" Type="http://schemas.openxmlformats.org/officeDocument/2006/relationships/image" Target="media/image3.jpg"/><Relationship Id="rId19" Type="http://schemas.openxmlformats.org/officeDocument/2006/relationships/hyperlink" Target="mailto:na-ro-bg@mrrb.government.bg" TargetMode="External"/><Relationship Id="rId31" Type="http://schemas.openxmlformats.org/officeDocument/2006/relationships/hyperlink" Target="http://www.interregrobg.eu/en/" TargetMode="External"/><Relationship Id="rId44" Type="http://schemas.openxmlformats.org/officeDocument/2006/relationships/hyperlink" Target="mailto:MKrasteva@mrrb.government.bg"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interregrobg.eu/en/" TargetMode="External"/><Relationship Id="rId22" Type="http://schemas.openxmlformats.org/officeDocument/2006/relationships/hyperlink" Target="mailto:bogdan.musat@calarasicbc.ro" TargetMode="External"/><Relationship Id="rId27" Type="http://schemas.openxmlformats.org/officeDocument/2006/relationships/hyperlink" Target="http://www.interregrobg.eu/en/" TargetMode="External"/><Relationship Id="rId30" Type="http://schemas.openxmlformats.org/officeDocument/2006/relationships/hyperlink" Target="http://www.interregrobg.eu/en/" TargetMode="External"/><Relationship Id="rId35" Type="http://schemas.openxmlformats.org/officeDocument/2006/relationships/hyperlink" Target="http://eur-lex.europa.eu/resource.html?uri=cellar:d41348f2-01d5-4abe-b817-4c73e6f1b2df.0014.03/DOC_1&amp;format=PDF" TargetMode="External"/><Relationship Id="rId43" Type="http://schemas.openxmlformats.org/officeDocument/2006/relationships/hyperlink" Target="mailto:sesizari.proiecte@mdrap.ro" TargetMode="External"/><Relationship Id="rId48" Type="http://schemas.openxmlformats.org/officeDocument/2006/relationships/header" Target="header1.xml"/><Relationship Id="rId8" Type="http://schemas.openxmlformats.org/officeDocument/2006/relationships/image" Target="media/image1.jpg"/><Relationship Id="rId51" Type="http://schemas.openxmlformats.org/officeDocument/2006/relationships/hyperlink" Target="http://www.interregrobg.eu/en/rules-of-implementation/programme-rules/visual-identity-manual.html"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mailto:robg@mdrap.ro" TargetMode="External"/><Relationship Id="rId25" Type="http://schemas.openxmlformats.org/officeDocument/2006/relationships/hyperlink" Target="http://www.mrrb.government.bg" TargetMode="External"/><Relationship Id="rId33" Type="http://schemas.openxmlformats.org/officeDocument/2006/relationships/hyperlink" Target="mailto:robg@mdrap.ro" TargetMode="External"/><Relationship Id="rId38" Type="http://schemas.openxmlformats.org/officeDocument/2006/relationships/hyperlink" Target="http://ec.europa.eu/environment/gpp/faq_en.htm" TargetMode="External"/><Relationship Id="rId46" Type="http://schemas.openxmlformats.org/officeDocument/2006/relationships/hyperlink" Target="mailto:IDeneva@mrrb.government.bg" TargetMode="External"/><Relationship Id="rId20" Type="http://schemas.openxmlformats.org/officeDocument/2006/relationships/hyperlink" Target="http://www.interregrobg.eu/en/" TargetMode="External"/><Relationship Id="rId41" Type="http://schemas.openxmlformats.org/officeDocument/2006/relationships/hyperlink" Target="http://ems-robg.mdrap.ro/app/main?execution=e1s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ms-robg.mdrap.ro/app/login?execution=e1s1" TargetMode="External"/><Relationship Id="rId23" Type="http://schemas.openxmlformats.org/officeDocument/2006/relationships/hyperlink" Target="mailto:sandu.serban@calarasicbc.ro" TargetMode="External"/><Relationship Id="rId28" Type="http://schemas.openxmlformats.org/officeDocument/2006/relationships/hyperlink" Target="http://www.interregrobg.eu/en/rules-of-implementation/templates.html" TargetMode="External"/><Relationship Id="rId36" Type="http://schemas.openxmlformats.org/officeDocument/2006/relationships/hyperlink" Target="http://ec.europa.eu/regional_policy/sources/docgener/informat/2014/guidance_fiche_biodiversity_n2000.pdf" TargetMode="External"/><Relationship Id="rId4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fc/en/2014/anti-fraud" TargetMode="External"/><Relationship Id="rId2" Type="http://schemas.openxmlformats.org/officeDocument/2006/relationships/hyperlink" Target="http://ec.europa.eu/sfc/en/2014/anti-fraud" TargetMode="External"/><Relationship Id="rId1" Type="http://schemas.openxmlformats.org/officeDocument/2006/relationships/hyperlink" Target="http://ec.europa.eu/regional_policy/index.cfm/en/information/legislation/guidance/" TargetMode="External"/><Relationship Id="rId5" Type="http://schemas.openxmlformats.org/officeDocument/2006/relationships/hyperlink" Target="http://ec.europa.eu/sfc/en/2014/anti-fraud" TargetMode="External"/><Relationship Id="rId4" Type="http://schemas.openxmlformats.org/officeDocument/2006/relationships/hyperlink" Target="http://ec.europa.eu/sfc/en/2014/anti-fra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C1546-EF20-4CFD-B5C6-108B93E78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174</Pages>
  <Words>46124</Words>
  <Characters>262907</Characters>
  <Application>Microsoft Office Word</Application>
  <DocSecurity>0</DocSecurity>
  <Lines>2190</Lines>
  <Paragraphs>616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florin.hodorog</dc:creator>
  <cp:lastModifiedBy>florin.hodorog@brct</cp:lastModifiedBy>
  <cp:revision>7</cp:revision>
  <cp:lastPrinted>2018-07-25T09:28:00Z</cp:lastPrinted>
  <dcterms:created xsi:type="dcterms:W3CDTF">2018-07-25T08:56:00Z</dcterms:created>
  <dcterms:modified xsi:type="dcterms:W3CDTF">2018-10-17T12:13:00Z</dcterms:modified>
</cp:coreProperties>
</file>